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AAFD4" w14:textId="77777777" w:rsidR="00ED3A0D" w:rsidRPr="00F6274C" w:rsidRDefault="007D09E5" w:rsidP="00ED3A0D">
      <w:pPr>
        <w:jc w:val="center"/>
      </w:pPr>
      <w:r w:rsidRPr="00F6274C">
        <w:rPr>
          <w:noProof/>
          <w:lang w:eastAsia="en-GB"/>
        </w:rPr>
        <mc:AlternateContent>
          <mc:Choice Requires="wps">
            <w:drawing>
              <wp:anchor distT="45720" distB="45720" distL="114300" distR="114300" simplePos="0" relativeHeight="251665408" behindDoc="0" locked="0" layoutInCell="1" allowOverlap="1" wp14:anchorId="3F1447EA" wp14:editId="0817B9F9">
                <wp:simplePos x="0" y="0"/>
                <wp:positionH relativeFrom="column">
                  <wp:posOffset>4010025</wp:posOffset>
                </wp:positionH>
                <wp:positionV relativeFrom="paragraph">
                  <wp:posOffset>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D8FF578" w14:textId="77777777" w:rsidR="00DF5CED" w:rsidRDefault="00DF5CED">
                            <w:r>
                              <w:t xml:space="preserve">This paper has considered by </w:t>
                            </w:r>
                            <w:r w:rsidRPr="007D09E5">
                              <w:t>ENG</w:t>
                            </w:r>
                            <w:r>
                              <w:t xml:space="preserve">8 and is output </w:t>
                            </w:r>
                            <w:r w:rsidRPr="007D09E5">
                              <w:t>to ARM</w:t>
                            </w:r>
                            <w:r>
                              <w:t>8</w:t>
                            </w:r>
                            <w:r w:rsidRPr="007D09E5">
                              <w:t xml:space="preserve"> before going to Council in December</w:t>
                            </w:r>
                            <w:r>
                              <w:t>. ARM8-9.9 also refers.</w:t>
                            </w:r>
                          </w:p>
                          <w:p w14:paraId="76C8E39E" w14:textId="77777777" w:rsidR="00DF5CED" w:rsidRDefault="00DF5CED">
                            <w:r>
                              <w:t>The template will be corrected after ARM8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w16se="http://schemas.microsoft.com/office/word/2015/wordml/symex">
            <w:pict>
              <v:shapetype w14:anchorId="3F1447EA" id="_x0000_t202" coordsize="21600,21600" o:spt="202" path="m,l,21600r21600,l21600,xe">
                <v:stroke joinstyle="miter"/>
                <v:path gradientshapeok="t" o:connecttype="rect"/>
              </v:shapetype>
              <v:shape id="Text Box 2" o:spid="_x0000_s1026" type="#_x0000_t202" style="position:absolute;left:0;text-align:left;margin-left:315.75pt;margin-top:0;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">
                <v:textbox style="mso-fit-shape-to-text:t">
                  <w:txbxContent>
                    <w:p w14:paraId="5D8FF578" w14:textId="77777777" w:rsidR="00DF5CED" w:rsidRDefault="00DF5CED">
                      <w:r>
                        <w:t xml:space="preserve">This paper has considered by </w:t>
                      </w:r>
                      <w:r w:rsidRPr="007D09E5">
                        <w:t>ENG</w:t>
                      </w:r>
                      <w:r>
                        <w:t xml:space="preserve">8 and is output </w:t>
                      </w:r>
                      <w:r w:rsidRPr="007D09E5">
                        <w:t>to ARM</w:t>
                      </w:r>
                      <w:r>
                        <w:t>8</w:t>
                      </w:r>
                      <w:r w:rsidRPr="007D09E5">
                        <w:t xml:space="preserve"> before going to Council in December</w:t>
                      </w:r>
                      <w:r>
                        <w:t>. ARM8-9.9 also refers.</w:t>
                      </w:r>
                    </w:p>
                    <w:p w14:paraId="76C8E39E" w14:textId="77777777" w:rsidR="00DF5CED" w:rsidRDefault="00DF5CED">
                      <w:r>
                        <w:t>The template will be corrected after ARM8</w:t>
                      </w:r>
                    </w:p>
                  </w:txbxContent>
                </v:textbox>
                <w10:wrap type="square"/>
              </v:shape>
            </w:pict>
          </mc:Fallback>
        </mc:AlternateContent>
      </w:r>
      <w:r w:rsidR="00AE7A59" w:rsidRPr="00F6274C">
        <w:rPr>
          <w:noProof/>
          <w:lang w:eastAsia="en-GB"/>
        </w:rPr>
        <mc:AlternateContent>
          <mc:Choice Requires="wps">
            <w:drawing>
              <wp:anchor distT="0" distB="0" distL="114300" distR="114300" simplePos="0" relativeHeight="251660288" behindDoc="0" locked="0" layoutInCell="1" allowOverlap="1" wp14:anchorId="11463065" wp14:editId="4CBB493D">
                <wp:simplePos x="0" y="0"/>
                <wp:positionH relativeFrom="column">
                  <wp:posOffset>-918845</wp:posOffset>
                </wp:positionH>
                <wp:positionV relativeFrom="paragraph">
                  <wp:posOffset>671830</wp:posOffset>
                </wp:positionV>
                <wp:extent cx="7566660" cy="1937385"/>
                <wp:effectExtent l="0" t="0" r="0" b="5715"/>
                <wp:wrapNone/>
                <wp:docPr id="6" name="Zone de texte 6"/>
                <wp:cNvGraphicFramePr/>
                <a:graphic xmlns:a="http://schemas.openxmlformats.org/drawingml/2006/main">
                  <a:graphicData uri="http://schemas.microsoft.com/office/word/2010/wordprocessingShape">
                    <wps:wsp>
                      <wps:cNvSpPr txBox="1"/>
                      <wps:spPr>
                        <a:xfrm>
                          <a:off x="0" y="0"/>
                          <a:ext cx="7566660" cy="1937385"/>
                        </a:xfrm>
                        <a:prstGeom prst="rect">
                          <a:avLst/>
                        </a:prstGeom>
                        <a:solidFill>
                          <a:srgbClr val="00B2AA"/>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0EA9EE" w14:textId="77777777" w:rsidR="00DF5CED" w:rsidRPr="00ED3A0D" w:rsidRDefault="00DF5CED" w:rsidP="00F46905">
                            <w:pPr>
                              <w:ind w:left="1276"/>
                              <w:rPr>
                                <w:b/>
                                <w:color w:val="FFFFFF" w:themeColor="background1"/>
                                <w:sz w:val="50"/>
                                <w:szCs w:val="50"/>
                              </w:rPr>
                            </w:pPr>
                            <w:r>
                              <w:rPr>
                                <w:b/>
                                <w:color w:val="FFFFFF" w:themeColor="background1"/>
                                <w:sz w:val="50"/>
                                <w:szCs w:val="50"/>
                              </w:rPr>
                              <w:t>Draft IALA MODEL COURSE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1463065" id="Zone de texte 6" o:spid="_x0000_s1027" type="#_x0000_t202" style="position:absolute;left:0;text-align:left;margin-left:-72.35pt;margin-top:52.9pt;width:595.8pt;height:15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" fillcolor="#00b2aa" stroked="f" strokeweight=".5pt">
                <v:textbox>
                  <w:txbxContent>
                    <w:p w14:paraId="580EA9EE" w14:textId="77777777" w:rsidR="00DF5CED" w:rsidRPr="00ED3A0D" w:rsidRDefault="00DF5CED" w:rsidP="00F46905">
                      <w:pPr>
                        <w:ind w:left="1276"/>
                        <w:rPr>
                          <w:b/>
                          <w:color w:val="FFFFFF" w:themeColor="background1"/>
                          <w:sz w:val="50"/>
                          <w:szCs w:val="50"/>
                        </w:rPr>
                      </w:pPr>
                      <w:r>
                        <w:rPr>
                          <w:b/>
                          <w:color w:val="FFFFFF" w:themeColor="background1"/>
                          <w:sz w:val="50"/>
                          <w:szCs w:val="50"/>
                        </w:rPr>
                        <w:t>Draft IALA MODEL COURSE</w:t>
                      </w:r>
                    </w:p>
                  </w:txbxContent>
                </v:textbox>
              </v:shape>
            </w:pict>
          </mc:Fallback>
        </mc:AlternateContent>
      </w:r>
      <w:r w:rsidR="00F46905" w:rsidRPr="00F6274C">
        <w:rPr>
          <w:noProof/>
          <w:lang w:eastAsia="en-GB"/>
        </w:rPr>
        <mc:AlternateContent>
          <mc:Choice Requires="wps">
            <w:drawing>
              <wp:anchor distT="0" distB="0" distL="114300" distR="114300" simplePos="0" relativeHeight="251659264" behindDoc="0" locked="0" layoutInCell="1" allowOverlap="1" wp14:anchorId="47F58BFE" wp14:editId="32085927">
                <wp:simplePos x="0" y="0"/>
                <wp:positionH relativeFrom="column">
                  <wp:posOffset>-868045</wp:posOffset>
                </wp:positionH>
                <wp:positionV relativeFrom="paragraph">
                  <wp:posOffset>611505</wp:posOffset>
                </wp:positionV>
                <wp:extent cx="7510145" cy="59055"/>
                <wp:effectExtent l="0" t="0" r="0" b="0"/>
                <wp:wrapNone/>
                <wp:docPr id="3" name="Rogner un rectangle avec un coin du même côté 3"/>
                <wp:cNvGraphicFramePr/>
                <a:graphic xmlns:a="http://schemas.openxmlformats.org/drawingml/2006/main">
                  <a:graphicData uri="http://schemas.microsoft.com/office/word/2010/wordprocessingShape">
                    <wps:wsp>
                      <wps:cNvSpPr/>
                      <wps:spPr>
                        <a:xfrm>
                          <a:off x="0" y="0"/>
                          <a:ext cx="7510145" cy="59055"/>
                        </a:xfrm>
                        <a:custGeom>
                          <a:avLst/>
                          <a:gdLst>
                            <a:gd name="connsiteX0" fmla="*/ 7832 w 7325360"/>
                            <a:gd name="connsiteY0" fmla="*/ 0 h 46990"/>
                            <a:gd name="connsiteX1" fmla="*/ 7317528 w 7325360"/>
                            <a:gd name="connsiteY1" fmla="*/ 0 h 46990"/>
                            <a:gd name="connsiteX2" fmla="*/ 7325360 w 7325360"/>
                            <a:gd name="connsiteY2" fmla="*/ 7832 h 46990"/>
                            <a:gd name="connsiteX3" fmla="*/ 7325360 w 7325360"/>
                            <a:gd name="connsiteY3" fmla="*/ 46990 h 46990"/>
                            <a:gd name="connsiteX4" fmla="*/ 7325360 w 7325360"/>
                            <a:gd name="connsiteY4" fmla="*/ 46990 h 46990"/>
                            <a:gd name="connsiteX5" fmla="*/ 0 w 7325360"/>
                            <a:gd name="connsiteY5" fmla="*/ 46990 h 46990"/>
                            <a:gd name="connsiteX6" fmla="*/ 0 w 7325360"/>
                            <a:gd name="connsiteY6" fmla="*/ 46990 h 46990"/>
                            <a:gd name="connsiteX7" fmla="*/ 0 w 7325360"/>
                            <a:gd name="connsiteY7" fmla="*/ 7832 h 46990"/>
                            <a:gd name="connsiteX8" fmla="*/ 7832 w 7325360"/>
                            <a:gd name="connsiteY8" fmla="*/ 0 h 46990"/>
                            <a:gd name="connsiteX0" fmla="*/ 7832 w 7325360"/>
                            <a:gd name="connsiteY0" fmla="*/ 12685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7832 w 7325360"/>
                            <a:gd name="connsiteY9" fmla="*/ 12685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25360 w 7325360"/>
                            <a:gd name="connsiteY2" fmla="*/ 17384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58918 h 58918"/>
                            <a:gd name="connsiteX1" fmla="*/ 3699885 w 7325360"/>
                            <a:gd name="connsiteY1" fmla="*/ 0 h 58918"/>
                            <a:gd name="connsiteX2" fmla="*/ 7325360 w 7325360"/>
                            <a:gd name="connsiteY2" fmla="*/ 58918 h 58918"/>
                            <a:gd name="connsiteX3" fmla="*/ 7325360 w 7325360"/>
                            <a:gd name="connsiteY3" fmla="*/ 58918 h 58918"/>
                            <a:gd name="connsiteX4" fmla="*/ 7325360 w 7325360"/>
                            <a:gd name="connsiteY4" fmla="*/ 58918 h 58918"/>
                            <a:gd name="connsiteX5" fmla="*/ 7325360 w 7325360"/>
                            <a:gd name="connsiteY5" fmla="*/ 58918 h 58918"/>
                            <a:gd name="connsiteX6" fmla="*/ 0 w 7325360"/>
                            <a:gd name="connsiteY6" fmla="*/ 58918 h 58918"/>
                            <a:gd name="connsiteX7" fmla="*/ 0 w 7325360"/>
                            <a:gd name="connsiteY7" fmla="*/ 58918 h 58918"/>
                            <a:gd name="connsiteX8" fmla="*/ 0 w 7325360"/>
                            <a:gd name="connsiteY8" fmla="*/ 19760 h 58918"/>
                            <a:gd name="connsiteX9" fmla="*/ 0 w 7325360"/>
                            <a:gd name="connsiteY9" fmla="*/ 58918 h 589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325360" h="58918">
                              <a:moveTo>
                                <a:pt x="0" y="58918"/>
                              </a:moveTo>
                              <a:cubicBezTo>
                                <a:pt x="1223637" y="57156"/>
                                <a:pt x="2476248" y="1762"/>
                                <a:pt x="3699885" y="0"/>
                              </a:cubicBezTo>
                              <a:lnTo>
                                <a:pt x="7325360" y="58918"/>
                              </a:lnTo>
                              <a:lnTo>
                                <a:pt x="7325360" y="58918"/>
                              </a:lnTo>
                              <a:lnTo>
                                <a:pt x="7325360" y="58918"/>
                              </a:lnTo>
                              <a:lnTo>
                                <a:pt x="7325360" y="58918"/>
                              </a:lnTo>
                              <a:lnTo>
                                <a:pt x="0" y="58918"/>
                              </a:lnTo>
                              <a:lnTo>
                                <a:pt x="0" y="58918"/>
                              </a:lnTo>
                              <a:lnTo>
                                <a:pt x="0" y="19760"/>
                              </a:lnTo>
                              <a:lnTo>
                                <a:pt x="0" y="58918"/>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6A4813" id="Rogner un rectangle avec un coin du même côté 3" o:spid="_x0000_s1026" style="position:absolute;margin-left:-68.35pt;margin-top:48.15pt;width:591.3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25360,5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" path="m,58918c1223637,57156,2476248,1762,3699885,l7325360,58918r,l7325360,58918r,l,58918r,l,19760,,58918xe" fillcolor="#fedb00" stroked="f" strokeweight="1pt">
                <v:stroke joinstyle="miter"/>
                <v:path arrowok="t" o:connecttype="custom" o:connectlocs="0,59055;3793216,0;7510145,59055;7510145,59055;7510145,59055;7510145,59055;0,59055;0,59055;0,19806;0,59055" o:connectangles="0,0,0,0,0,0,0,0,0,0"/>
              </v:shape>
            </w:pict>
          </mc:Fallback>
        </mc:AlternateContent>
      </w:r>
      <w:r w:rsidR="00ED3A0D" w:rsidRPr="00F6274C">
        <w:rPr>
          <w:noProof/>
          <w:lang w:eastAsia="en-GB"/>
        </w:rPr>
        <w:drawing>
          <wp:anchor distT="0" distB="0" distL="114300" distR="114300" simplePos="0" relativeHeight="251661312" behindDoc="0" locked="0" layoutInCell="1" allowOverlap="1" wp14:anchorId="05510AC2" wp14:editId="111662EF">
            <wp:simplePos x="0" y="0"/>
            <wp:positionH relativeFrom="column">
              <wp:posOffset>2264410</wp:posOffset>
            </wp:positionH>
            <wp:positionV relativeFrom="page">
              <wp:posOffset>245660</wp:posOffset>
            </wp:positionV>
            <wp:extent cx="1234800" cy="1209600"/>
            <wp:effectExtent l="0" t="0" r="381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800" cy="1209600"/>
                    </a:xfrm>
                    <a:prstGeom prst="rect">
                      <a:avLst/>
                    </a:prstGeom>
                  </pic:spPr>
                </pic:pic>
              </a:graphicData>
            </a:graphic>
            <wp14:sizeRelH relativeFrom="margin">
              <wp14:pctWidth>0</wp14:pctWidth>
            </wp14:sizeRelH>
            <wp14:sizeRelV relativeFrom="margin">
              <wp14:pctHeight>0</wp14:pctHeight>
            </wp14:sizeRelV>
          </wp:anchor>
        </w:drawing>
      </w:r>
    </w:p>
    <w:p w14:paraId="5DF83274" w14:textId="77777777" w:rsidR="00F46905" w:rsidRPr="00F6274C" w:rsidRDefault="00F46905"/>
    <w:p w14:paraId="15B46F33" w14:textId="77777777" w:rsidR="00F46905" w:rsidRPr="00F6274C" w:rsidRDefault="00F46905"/>
    <w:p w14:paraId="461AAFF3" w14:textId="77777777" w:rsidR="00F46905" w:rsidRPr="00F6274C" w:rsidRDefault="00F46905"/>
    <w:p w14:paraId="08DCCE81" w14:textId="77777777" w:rsidR="00F46905" w:rsidRPr="00F6274C" w:rsidRDefault="00F46905"/>
    <w:p w14:paraId="19EADA72" w14:textId="77777777" w:rsidR="00F46905" w:rsidRPr="00F6274C" w:rsidRDefault="00F46905"/>
    <w:p w14:paraId="61CB0800" w14:textId="77777777" w:rsidR="00F46905" w:rsidRPr="00F6274C" w:rsidRDefault="00F46905"/>
    <w:p w14:paraId="44FED7DE" w14:textId="77777777" w:rsidR="00F46905" w:rsidRPr="00F6274C" w:rsidRDefault="00F46905"/>
    <w:p w14:paraId="7FAC40C0" w14:textId="77777777" w:rsidR="00182335" w:rsidRPr="00F6274C" w:rsidRDefault="00182335">
      <w:pPr>
        <w:rPr>
          <w:rFonts w:ascii="Calibri Light" w:hAnsi="Calibri Light"/>
          <w:color w:val="00558C"/>
          <w:sz w:val="50"/>
          <w:szCs w:val="50"/>
        </w:rPr>
      </w:pPr>
    </w:p>
    <w:p w14:paraId="0E3D158A" w14:textId="77777777" w:rsidR="00F46905" w:rsidRPr="00F6274C" w:rsidRDefault="001B5743">
      <w:pPr>
        <w:rPr>
          <w:rFonts w:ascii="Calibri Light" w:hAnsi="Calibri Light"/>
          <w:color w:val="00558C"/>
          <w:sz w:val="50"/>
          <w:szCs w:val="50"/>
        </w:rPr>
      </w:pPr>
      <w:r w:rsidRPr="00F6274C">
        <w:rPr>
          <w:rFonts w:ascii="Calibri Light" w:hAnsi="Calibri Light"/>
          <w:color w:val="00558C"/>
          <w:sz w:val="50"/>
          <w:szCs w:val="50"/>
        </w:rPr>
        <w:t>L1.</w:t>
      </w:r>
      <w:r w:rsidR="006D29F9" w:rsidRPr="00F6274C">
        <w:rPr>
          <w:rFonts w:ascii="Calibri Light" w:hAnsi="Calibri Light"/>
          <w:color w:val="00558C"/>
          <w:sz w:val="50"/>
          <w:szCs w:val="50"/>
        </w:rPr>
        <w:t>2</w:t>
      </w:r>
    </w:p>
    <w:p w14:paraId="5870187D" w14:textId="77777777" w:rsidR="00AE7A59" w:rsidRPr="00F6274C" w:rsidRDefault="009062C6">
      <w:pPr>
        <w:rPr>
          <w:rFonts w:ascii="Calibri Light" w:hAnsi="Calibri Light"/>
          <w:color w:val="00558C"/>
          <w:sz w:val="50"/>
          <w:szCs w:val="50"/>
        </w:rPr>
      </w:pPr>
      <w:r w:rsidRPr="00F6274C">
        <w:rPr>
          <w:rFonts w:ascii="Calibri Light" w:hAnsi="Calibri Light"/>
          <w:noProof/>
          <w:color w:val="00558C"/>
          <w:sz w:val="50"/>
          <w:szCs w:val="50"/>
          <w:lang w:eastAsia="en-GB"/>
        </w:rPr>
        <mc:AlternateContent>
          <mc:Choice Requires="wps">
            <w:drawing>
              <wp:anchor distT="0" distB="0" distL="114300" distR="114300" simplePos="0" relativeHeight="251663360" behindDoc="0" locked="0" layoutInCell="1" allowOverlap="1" wp14:anchorId="22DE35FB" wp14:editId="41C998C7">
                <wp:simplePos x="0" y="0"/>
                <wp:positionH relativeFrom="column">
                  <wp:posOffset>-884555</wp:posOffset>
                </wp:positionH>
                <wp:positionV relativeFrom="page">
                  <wp:posOffset>8161020</wp:posOffset>
                </wp:positionV>
                <wp:extent cx="7566660" cy="1177925"/>
                <wp:effectExtent l="0" t="0" r="0" b="3175"/>
                <wp:wrapTopAndBottom/>
                <wp:docPr id="9" name="Zone de texte 9"/>
                <wp:cNvGraphicFramePr/>
                <a:graphic xmlns:a="http://schemas.openxmlformats.org/drawingml/2006/main">
                  <a:graphicData uri="http://schemas.microsoft.com/office/word/2010/wordprocessingShape">
                    <wps:wsp>
                      <wps:cNvSpPr txBox="1"/>
                      <wps:spPr>
                        <a:xfrm>
                          <a:off x="0" y="0"/>
                          <a:ext cx="7566660" cy="1177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112ED0B" w14:textId="77777777" w:rsidR="00DF5CED" w:rsidRDefault="00DF5CED" w:rsidP="00F20D11">
                            <w:pPr>
                              <w:ind w:left="1276"/>
                              <w:rPr>
                                <w:b/>
                                <w:color w:val="00558C"/>
                                <w:sz w:val="50"/>
                                <w:szCs w:val="50"/>
                              </w:rPr>
                            </w:pPr>
                            <w:r>
                              <w:rPr>
                                <w:b/>
                                <w:color w:val="00558C"/>
                                <w:sz w:val="50"/>
                                <w:szCs w:val="50"/>
                              </w:rPr>
                              <w:t>Edition 1</w:t>
                            </w:r>
                          </w:p>
                          <w:p w14:paraId="0E1C9DB5" w14:textId="77777777" w:rsidR="00DF5CED" w:rsidRPr="009B532D" w:rsidRDefault="00DF5CED" w:rsidP="00F20D11">
                            <w:pPr>
                              <w:ind w:left="1276"/>
                              <w:rPr>
                                <w:b/>
                                <w:color w:val="00558C"/>
                                <w:sz w:val="36"/>
                                <w:szCs w:val="36"/>
                              </w:rPr>
                            </w:pPr>
                            <w:r w:rsidRPr="009B532D">
                              <w:rPr>
                                <w:b/>
                                <w:color w:val="00558C"/>
                                <w:sz w:val="36"/>
                                <w:szCs w:val="36"/>
                              </w:rPr>
                              <w:t>December 201</w:t>
                            </w:r>
                            <w:r>
                              <w:rPr>
                                <w:b/>
                                <w:color w:val="00558C"/>
                                <w:sz w:val="36"/>
                                <w:szCs w:val="36"/>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22DE35FB" id="Zone de texte 9" o:spid="_x0000_s1028" type="#_x0000_t202" style="position:absolute;margin-left:-69.65pt;margin-top:642.6pt;width:595.8pt;height: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" fillcolor="white [3201]" stroked="f" strokeweight=".5pt">
                <v:textbox>
                  <w:txbxContent>
                    <w:p w14:paraId="4112ED0B" w14:textId="77777777" w:rsidR="00DF5CED" w:rsidRDefault="00DF5CED" w:rsidP="00F20D11">
                      <w:pPr>
                        <w:ind w:left="1276"/>
                        <w:rPr>
                          <w:b/>
                          <w:color w:val="00558C"/>
                          <w:sz w:val="50"/>
                          <w:szCs w:val="50"/>
                        </w:rPr>
                      </w:pPr>
                      <w:r>
                        <w:rPr>
                          <w:b/>
                          <w:color w:val="00558C"/>
                          <w:sz w:val="50"/>
                          <w:szCs w:val="50"/>
                        </w:rPr>
                        <w:t>Edition 1</w:t>
                      </w:r>
                    </w:p>
                    <w:p w14:paraId="0E1C9DB5" w14:textId="77777777" w:rsidR="00DF5CED" w:rsidRPr="009B532D" w:rsidRDefault="00DF5CED" w:rsidP="00F20D11">
                      <w:pPr>
                        <w:ind w:left="1276"/>
                        <w:rPr>
                          <w:b/>
                          <w:color w:val="00558C"/>
                          <w:sz w:val="36"/>
                          <w:szCs w:val="36"/>
                        </w:rPr>
                      </w:pPr>
                      <w:r w:rsidRPr="009B532D">
                        <w:rPr>
                          <w:b/>
                          <w:color w:val="00558C"/>
                          <w:sz w:val="36"/>
                          <w:szCs w:val="36"/>
                        </w:rPr>
                        <w:t>December 201</w:t>
                      </w:r>
                      <w:r>
                        <w:rPr>
                          <w:b/>
                          <w:color w:val="00558C"/>
                          <w:sz w:val="36"/>
                          <w:szCs w:val="36"/>
                        </w:rPr>
                        <w:t>8</w:t>
                      </w:r>
                    </w:p>
                  </w:txbxContent>
                </v:textbox>
                <w10:wrap type="topAndBottom" anchory="page"/>
              </v:shape>
            </w:pict>
          </mc:Fallback>
        </mc:AlternateContent>
      </w:r>
      <w:r w:rsidR="00BD5698" w:rsidRPr="00F6274C">
        <w:rPr>
          <w:rFonts w:ascii="Calibri Light" w:hAnsi="Calibri Light"/>
          <w:noProof/>
          <w:color w:val="00558C"/>
          <w:sz w:val="50"/>
          <w:szCs w:val="50"/>
          <w:lang w:eastAsia="en-GB"/>
        </w:rPr>
        <mc:AlternateContent>
          <mc:Choice Requires="wps">
            <w:drawing>
              <wp:anchor distT="0" distB="0" distL="114300" distR="114300" simplePos="0" relativeHeight="251662336" behindDoc="0" locked="0" layoutInCell="1" allowOverlap="1" wp14:anchorId="6DF6E5C7" wp14:editId="33D9FB2E">
                <wp:simplePos x="0" y="0"/>
                <wp:positionH relativeFrom="column">
                  <wp:posOffset>-946090</wp:posOffset>
                </wp:positionH>
                <wp:positionV relativeFrom="paragraph">
                  <wp:posOffset>4831236</wp:posOffset>
                </wp:positionV>
                <wp:extent cx="7627047" cy="0"/>
                <wp:effectExtent l="0" t="19050" r="31115" b="19050"/>
                <wp:wrapNone/>
                <wp:docPr id="8" name="Connecteur droit 8"/>
                <wp:cNvGraphicFramePr/>
                <a:graphic xmlns:a="http://schemas.openxmlformats.org/drawingml/2006/main">
                  <a:graphicData uri="http://schemas.microsoft.com/office/word/2010/wordprocessingShape">
                    <wps:wsp>
                      <wps:cNvCnPr/>
                      <wps:spPr>
                        <a:xfrm flipV="1">
                          <a:off x="0" y="0"/>
                          <a:ext cx="7627047" cy="0"/>
                        </a:xfrm>
                        <a:prstGeom prst="line">
                          <a:avLst/>
                        </a:prstGeom>
                        <a:ln w="38100">
                          <a:solidFill>
                            <a:srgbClr val="0055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28DA60" id="Connecteur droit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380.4pt" to="526.05pt,3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" strokecolor="#00558c" strokeweight="3pt">
                <v:stroke joinstyle="miter"/>
              </v:line>
            </w:pict>
          </mc:Fallback>
        </mc:AlternateContent>
      </w:r>
      <w:r w:rsidR="006D29F9" w:rsidRPr="00F6274C">
        <w:rPr>
          <w:rFonts w:ascii="Calibri Light" w:hAnsi="Calibri Light"/>
          <w:color w:val="00558C"/>
          <w:sz w:val="50"/>
          <w:szCs w:val="50"/>
        </w:rPr>
        <w:t xml:space="preserve">MASTER OF </w:t>
      </w:r>
      <w:r w:rsidR="001B5743" w:rsidRPr="00F6274C">
        <w:rPr>
          <w:rFonts w:ascii="Calibri Light" w:hAnsi="Calibri Light"/>
          <w:color w:val="00558C"/>
          <w:sz w:val="50"/>
          <w:szCs w:val="50"/>
        </w:rPr>
        <w:t xml:space="preserve">AIDS TO NAVIGATION </w:t>
      </w:r>
      <w:r w:rsidR="0006542A" w:rsidRPr="00F6274C">
        <w:rPr>
          <w:rFonts w:ascii="Calibri Light" w:hAnsi="Calibri Light"/>
          <w:color w:val="00558C"/>
          <w:sz w:val="50"/>
          <w:szCs w:val="50"/>
        </w:rPr>
        <w:t>MANAGEMENT</w:t>
      </w:r>
    </w:p>
    <w:p w14:paraId="5F684694" w14:textId="77777777" w:rsidR="001809C8" w:rsidRPr="00F6274C" w:rsidRDefault="001809C8">
      <w:pPr>
        <w:spacing w:after="160"/>
        <w:rPr>
          <w:rFonts w:ascii="Calibri Light" w:hAnsi="Calibri Light"/>
          <w:color w:val="00558C"/>
          <w:sz w:val="50"/>
          <w:szCs w:val="50"/>
        </w:rPr>
      </w:pPr>
      <w:r w:rsidRPr="00F6274C">
        <w:rPr>
          <w:rFonts w:ascii="Calibri Light" w:hAnsi="Calibri Light"/>
          <w:color w:val="00558C"/>
          <w:sz w:val="50"/>
          <w:szCs w:val="50"/>
        </w:rPr>
        <w:br w:type="page"/>
      </w:r>
    </w:p>
    <w:p w14:paraId="3E688D6F" w14:textId="77777777" w:rsidR="000C4249" w:rsidRPr="00F6274C" w:rsidRDefault="000C4249" w:rsidP="000C4249">
      <w:pPr>
        <w:pStyle w:val="Contents"/>
        <w:rPr>
          <w:color w:val="2E74B5" w:themeColor="accent1" w:themeShade="BF"/>
        </w:rPr>
      </w:pPr>
      <w:r w:rsidRPr="00F6274C">
        <w:rPr>
          <w:color w:val="2E74B5" w:themeColor="accent1" w:themeShade="BF"/>
        </w:rPr>
        <w:lastRenderedPageBreak/>
        <w:t>DOCUMENT HISTORY</w:t>
      </w:r>
    </w:p>
    <w:p w14:paraId="4C06A3DB" w14:textId="77777777" w:rsidR="001809C8" w:rsidRPr="00F6274C" w:rsidRDefault="001809C8">
      <w:pPr>
        <w:rPr>
          <w:rFonts w:ascii="Calibri Light" w:hAnsi="Calibri Light"/>
          <w:color w:val="00558C"/>
          <w:sz w:val="50"/>
          <w:szCs w:val="50"/>
        </w:rPr>
      </w:pPr>
    </w:p>
    <w:p w14:paraId="35C8DBCE" w14:textId="77777777" w:rsidR="000C4249" w:rsidRPr="00F6274C" w:rsidRDefault="000C4249" w:rsidP="00200687">
      <w:pPr>
        <w:pStyle w:val="BodyText"/>
      </w:pPr>
      <w:r w:rsidRPr="00F6274C">
        <w:t>Revisions to this IALA Document are to be noted in the table prior to the issue of a revised document.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9"/>
        <w:gridCol w:w="5049"/>
        <w:gridCol w:w="2409"/>
      </w:tblGrid>
      <w:tr w:rsidR="000C4249" w:rsidRPr="00F6274C" w14:paraId="24E5055F" w14:textId="77777777" w:rsidTr="003C3F0F">
        <w:tc>
          <w:tcPr>
            <w:tcW w:w="1609" w:type="dxa"/>
          </w:tcPr>
          <w:p w14:paraId="75A5401B" w14:textId="77777777" w:rsidR="000C4249" w:rsidRPr="00F6274C" w:rsidRDefault="000C4249" w:rsidP="00F46193">
            <w:pPr>
              <w:pStyle w:val="Tabletexttitle"/>
              <w:jc w:val="both"/>
            </w:pPr>
            <w:r w:rsidRPr="00F6274C">
              <w:t>Date</w:t>
            </w:r>
          </w:p>
        </w:tc>
        <w:tc>
          <w:tcPr>
            <w:tcW w:w="5049" w:type="dxa"/>
          </w:tcPr>
          <w:p w14:paraId="5F993694" w14:textId="77777777" w:rsidR="000C4249" w:rsidRPr="00F6274C" w:rsidRDefault="000C4249" w:rsidP="00F46193">
            <w:pPr>
              <w:pStyle w:val="Tabletexttitle"/>
              <w:jc w:val="both"/>
            </w:pPr>
            <w:r w:rsidRPr="00F6274C">
              <w:t>Details</w:t>
            </w:r>
          </w:p>
        </w:tc>
        <w:tc>
          <w:tcPr>
            <w:tcW w:w="2409" w:type="dxa"/>
          </w:tcPr>
          <w:p w14:paraId="13CFC5D4" w14:textId="77777777" w:rsidR="000C4249" w:rsidRPr="00F6274C" w:rsidRDefault="000C4249" w:rsidP="00F46193">
            <w:pPr>
              <w:pStyle w:val="Tabletexttitle"/>
              <w:ind w:right="112"/>
              <w:jc w:val="both"/>
              <w:rPr>
                <w:b w:val="0"/>
              </w:rPr>
            </w:pPr>
            <w:r w:rsidRPr="00F6274C">
              <w:rPr>
                <w:b w:val="0"/>
              </w:rPr>
              <w:t>Approval</w:t>
            </w:r>
          </w:p>
        </w:tc>
      </w:tr>
      <w:tr w:rsidR="000C4249" w:rsidRPr="00F6274C" w14:paraId="385486BC" w14:textId="77777777" w:rsidTr="003C3F0F">
        <w:trPr>
          <w:trHeight w:val="851"/>
        </w:trPr>
        <w:tc>
          <w:tcPr>
            <w:tcW w:w="1609" w:type="dxa"/>
            <w:vAlign w:val="center"/>
          </w:tcPr>
          <w:p w14:paraId="010BDF90" w14:textId="77777777" w:rsidR="000C4249" w:rsidRPr="00F6274C" w:rsidRDefault="006D29F9" w:rsidP="00200687">
            <w:pPr>
              <w:pStyle w:val="Tabletext0"/>
              <w:jc w:val="both"/>
            </w:pPr>
            <w:r w:rsidRPr="00F6274C">
              <w:t>Dec</w:t>
            </w:r>
            <w:r w:rsidR="00200687" w:rsidRPr="00F6274C">
              <w:t>ember 20</w:t>
            </w:r>
            <w:r w:rsidRPr="00F6274C">
              <w:t>18</w:t>
            </w:r>
          </w:p>
        </w:tc>
        <w:tc>
          <w:tcPr>
            <w:tcW w:w="5049" w:type="dxa"/>
            <w:vAlign w:val="center"/>
          </w:tcPr>
          <w:p w14:paraId="3F8C46D1" w14:textId="77777777" w:rsidR="000C4249" w:rsidRPr="00F6274C" w:rsidRDefault="00200687" w:rsidP="00F46193">
            <w:pPr>
              <w:pStyle w:val="Tabletext0"/>
              <w:jc w:val="both"/>
            </w:pPr>
            <w:r w:rsidRPr="00F6274C">
              <w:t>1</w:t>
            </w:r>
            <w:r w:rsidRPr="00F6274C">
              <w:rPr>
                <w:vertAlign w:val="superscript"/>
              </w:rPr>
              <w:t>st</w:t>
            </w:r>
            <w:r w:rsidRPr="00F6274C">
              <w:t xml:space="preserve"> issue</w:t>
            </w:r>
          </w:p>
        </w:tc>
        <w:tc>
          <w:tcPr>
            <w:tcW w:w="2409" w:type="dxa"/>
            <w:vAlign w:val="center"/>
          </w:tcPr>
          <w:p w14:paraId="03859FEA" w14:textId="77777777" w:rsidR="000C4249" w:rsidRPr="00F6274C" w:rsidRDefault="00200687" w:rsidP="00F46193">
            <w:pPr>
              <w:pStyle w:val="Tabletext0"/>
              <w:jc w:val="both"/>
            </w:pPr>
            <w:r w:rsidRPr="00F6274C">
              <w:t>Council 68</w:t>
            </w:r>
          </w:p>
        </w:tc>
      </w:tr>
      <w:tr w:rsidR="000C4249" w:rsidRPr="00F6274C" w14:paraId="2B11653E" w14:textId="77777777" w:rsidTr="003C3F0F">
        <w:trPr>
          <w:trHeight w:val="851"/>
        </w:trPr>
        <w:tc>
          <w:tcPr>
            <w:tcW w:w="1609" w:type="dxa"/>
            <w:vAlign w:val="center"/>
          </w:tcPr>
          <w:p w14:paraId="1DC1B304" w14:textId="77777777" w:rsidR="000C4249" w:rsidRPr="00F6274C" w:rsidRDefault="000C4249" w:rsidP="00F46193">
            <w:pPr>
              <w:pStyle w:val="Tabletext0"/>
              <w:jc w:val="both"/>
            </w:pPr>
          </w:p>
        </w:tc>
        <w:tc>
          <w:tcPr>
            <w:tcW w:w="5049" w:type="dxa"/>
            <w:vAlign w:val="center"/>
          </w:tcPr>
          <w:p w14:paraId="2AFD5654" w14:textId="77777777" w:rsidR="000C4249" w:rsidRPr="00F6274C" w:rsidRDefault="000C4249" w:rsidP="00F46193">
            <w:pPr>
              <w:pStyle w:val="Tabletext0"/>
              <w:jc w:val="both"/>
            </w:pPr>
          </w:p>
        </w:tc>
        <w:tc>
          <w:tcPr>
            <w:tcW w:w="2409" w:type="dxa"/>
            <w:vAlign w:val="center"/>
          </w:tcPr>
          <w:p w14:paraId="53E59EFE" w14:textId="77777777" w:rsidR="000C4249" w:rsidRPr="00F6274C" w:rsidRDefault="000C4249" w:rsidP="00F46193">
            <w:pPr>
              <w:pStyle w:val="Tabletext0"/>
              <w:jc w:val="both"/>
            </w:pPr>
          </w:p>
        </w:tc>
      </w:tr>
      <w:tr w:rsidR="000C4249" w:rsidRPr="00F6274C" w14:paraId="57FF9F6E" w14:textId="77777777" w:rsidTr="003C3F0F">
        <w:trPr>
          <w:trHeight w:val="851"/>
        </w:trPr>
        <w:tc>
          <w:tcPr>
            <w:tcW w:w="1609" w:type="dxa"/>
            <w:vAlign w:val="center"/>
          </w:tcPr>
          <w:p w14:paraId="5565D5BC" w14:textId="77777777" w:rsidR="000C4249" w:rsidRPr="00F6274C" w:rsidRDefault="000C4249" w:rsidP="00F46193">
            <w:pPr>
              <w:pStyle w:val="Tabletext0"/>
              <w:jc w:val="both"/>
            </w:pPr>
          </w:p>
        </w:tc>
        <w:tc>
          <w:tcPr>
            <w:tcW w:w="5049" w:type="dxa"/>
            <w:vAlign w:val="center"/>
          </w:tcPr>
          <w:p w14:paraId="3EC581D0" w14:textId="77777777" w:rsidR="000C4249" w:rsidRPr="00F6274C" w:rsidRDefault="000C4249" w:rsidP="00F46193">
            <w:pPr>
              <w:pStyle w:val="Tabletext0"/>
              <w:jc w:val="both"/>
            </w:pPr>
          </w:p>
        </w:tc>
        <w:tc>
          <w:tcPr>
            <w:tcW w:w="2409" w:type="dxa"/>
            <w:vAlign w:val="center"/>
          </w:tcPr>
          <w:p w14:paraId="3A11CD59" w14:textId="77777777" w:rsidR="000C4249" w:rsidRPr="00F6274C" w:rsidRDefault="000C4249" w:rsidP="00F46193">
            <w:pPr>
              <w:pStyle w:val="Tabletext0"/>
              <w:jc w:val="both"/>
            </w:pPr>
          </w:p>
        </w:tc>
      </w:tr>
    </w:tbl>
    <w:p w14:paraId="04941F79" w14:textId="77777777" w:rsidR="00BD5698" w:rsidRPr="00F6274C" w:rsidRDefault="00BD5698" w:rsidP="000819B0">
      <w:pPr>
        <w:rPr>
          <w:rFonts w:ascii="Calibri Light" w:hAnsi="Calibri Light"/>
          <w:color w:val="00558C"/>
          <w:sz w:val="50"/>
          <w:szCs w:val="50"/>
        </w:rPr>
        <w:sectPr w:rsidR="00BD5698" w:rsidRPr="00F6274C" w:rsidSect="005D7E57">
          <w:headerReference w:type="even" r:id="rId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p w14:paraId="418816A2" w14:textId="77777777" w:rsidR="00F46905" w:rsidRPr="00F6274C" w:rsidRDefault="00E00271" w:rsidP="00E00271">
      <w:pPr>
        <w:tabs>
          <w:tab w:val="left" w:pos="3450"/>
        </w:tabs>
        <w:jc w:val="center"/>
        <w:rPr>
          <w:rFonts w:ascii="Calibri Light" w:hAnsi="Calibri Light"/>
          <w:color w:val="00B2AA"/>
          <w:sz w:val="50"/>
          <w:szCs w:val="50"/>
        </w:rPr>
      </w:pPr>
      <w:r w:rsidRPr="00F6274C">
        <w:rPr>
          <w:rFonts w:ascii="Calibri Light" w:hAnsi="Calibri Light"/>
          <w:color w:val="00B2AA"/>
          <w:sz w:val="50"/>
          <w:szCs w:val="50"/>
        </w:rPr>
        <w:t>CONTENTS</w:t>
      </w:r>
    </w:p>
    <w:p w14:paraId="1CD92F1A" w14:textId="77777777" w:rsidR="00E00271" w:rsidRPr="00F6274C" w:rsidRDefault="00E00271" w:rsidP="00E00271">
      <w:pPr>
        <w:tabs>
          <w:tab w:val="left" w:pos="3450"/>
        </w:tabs>
        <w:jc w:val="center"/>
        <w:rPr>
          <w:rFonts w:ascii="Calibri Light" w:hAnsi="Calibri Light"/>
          <w:color w:val="407EC9"/>
          <w:sz w:val="50"/>
          <w:szCs w:val="50"/>
        </w:rPr>
      </w:pPr>
    </w:p>
    <w:p w14:paraId="52F0C1A6" w14:textId="77777777" w:rsidR="00574F7E" w:rsidRDefault="008908BD">
      <w:pPr>
        <w:pStyle w:val="TOC1"/>
        <w:tabs>
          <w:tab w:val="right" w:leader="dot" w:pos="9062"/>
        </w:tabs>
        <w:rPr>
          <w:ins w:id="1" w:author="James Collocott" w:date="2018-10-23T12:08:00Z"/>
        </w:rPr>
      </w:pPr>
      <w:r w:rsidRPr="00F6274C">
        <w:fldChar w:fldCharType="begin"/>
      </w:r>
      <w:r w:rsidRPr="00F6274C">
        <w:instrText xml:space="preserve"> TOC \o "1-3" \h \z \u </w:instrText>
      </w:r>
      <w:r w:rsidRPr="00F6274C">
        <w:fldChar w:fldCharType="separate"/>
      </w:r>
      <w:hyperlink w:anchor="_Toc527721078" w:history="1">
        <w:r w:rsidR="00574F7E" w:rsidRPr="00F6274C">
          <w:rPr>
            <w:rStyle w:val="Hyperlink"/>
          </w:rPr>
          <w:t>Foreword</w:t>
        </w:r>
        <w:r w:rsidR="00574F7E" w:rsidRPr="00F6274C">
          <w:rPr>
            <w:webHidden/>
          </w:rPr>
          <w:tab/>
        </w:r>
        <w:r w:rsidR="00574F7E" w:rsidRPr="00F6274C">
          <w:rPr>
            <w:webHidden/>
          </w:rPr>
          <w:fldChar w:fldCharType="begin"/>
        </w:r>
        <w:r w:rsidR="00574F7E" w:rsidRPr="00F6274C">
          <w:rPr>
            <w:webHidden/>
          </w:rPr>
          <w:instrText xml:space="preserve"> PAGEREF _Toc527721078 \h </w:instrText>
        </w:r>
        <w:r w:rsidR="00574F7E" w:rsidRPr="00F6274C">
          <w:rPr>
            <w:webHidden/>
          </w:rPr>
        </w:r>
        <w:r w:rsidR="00574F7E" w:rsidRPr="00F6274C">
          <w:rPr>
            <w:webHidden/>
          </w:rPr>
          <w:fldChar w:fldCharType="separate"/>
        </w:r>
        <w:r w:rsidR="00574F7E" w:rsidRPr="00F6274C">
          <w:rPr>
            <w:webHidden/>
          </w:rPr>
          <w:t>4</w:t>
        </w:r>
        <w:r w:rsidR="00574F7E" w:rsidRPr="00F6274C">
          <w:rPr>
            <w:webHidden/>
          </w:rPr>
          <w:fldChar w:fldCharType="end"/>
        </w:r>
      </w:hyperlink>
    </w:p>
    <w:p w14:paraId="7941E8E6" w14:textId="77777777" w:rsidR="00F6274C" w:rsidRPr="00F6274C" w:rsidRDefault="00F6274C">
      <w:pPr>
        <w:rPr>
          <w:b/>
          <w:bCs/>
          <w:caps/>
          <w:rPrChange w:id="2" w:author="James Collocott" w:date="2018-10-23T12:08:00Z">
            <w:rPr>
              <w:rFonts w:eastAsiaTheme="minorEastAsia"/>
              <w:b w:val="0"/>
              <w:bCs w:val="0"/>
              <w:caps w:val="0"/>
              <w:sz w:val="22"/>
              <w:szCs w:val="22"/>
              <w:lang w:eastAsia="en-IE"/>
            </w:rPr>
          </w:rPrChange>
        </w:rPr>
        <w:pPrChange w:id="3" w:author="James Collocott" w:date="2018-10-23T12:08:00Z">
          <w:pPr>
            <w:pStyle w:val="TOC1"/>
            <w:tabs>
              <w:tab w:val="right" w:leader="dot" w:pos="9062"/>
            </w:tabs>
          </w:pPr>
        </w:pPrChange>
      </w:pPr>
      <w:ins w:id="4" w:author="James Collocott" w:date="2018-10-23T12:08:00Z">
        <w:r w:rsidRPr="00F6274C">
          <w:rPr>
            <w:highlight w:val="yellow"/>
            <w:rPrChange w:id="5" w:author="James Collocott" w:date="2018-10-23T12:09:00Z">
              <w:rPr>
                <w:b w:val="0"/>
                <w:bCs w:val="0"/>
                <w:caps w:val="0"/>
              </w:rPr>
            </w:rPrChange>
          </w:rPr>
          <w:t>Part 1</w:t>
        </w:r>
      </w:ins>
    </w:p>
    <w:p w14:paraId="7090B976"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79" w:history="1">
        <w:r w:rsidR="00574F7E" w:rsidRPr="00F6274C">
          <w:rPr>
            <w:rStyle w:val="Hyperlink"/>
          </w:rPr>
          <w:t>1</w:t>
        </w:r>
        <w:r w:rsidR="00574F7E" w:rsidRPr="00F6274C">
          <w:rPr>
            <w:rFonts w:eastAsiaTheme="minorEastAsia"/>
            <w:b w:val="0"/>
            <w:bCs w:val="0"/>
            <w:caps w:val="0"/>
            <w:sz w:val="22"/>
            <w:szCs w:val="22"/>
            <w:lang w:eastAsia="en-IE"/>
          </w:rPr>
          <w:tab/>
        </w:r>
        <w:r w:rsidR="00574F7E" w:rsidRPr="00F6274C">
          <w:rPr>
            <w:rStyle w:val="Hyperlink"/>
          </w:rPr>
          <w:t>Overview</w:t>
        </w:r>
        <w:r w:rsidR="00574F7E" w:rsidRPr="00F6274C">
          <w:rPr>
            <w:webHidden/>
          </w:rPr>
          <w:tab/>
        </w:r>
        <w:r w:rsidR="00574F7E" w:rsidRPr="00F6274C">
          <w:rPr>
            <w:webHidden/>
          </w:rPr>
          <w:fldChar w:fldCharType="begin"/>
        </w:r>
        <w:r w:rsidR="00574F7E" w:rsidRPr="00F6274C">
          <w:rPr>
            <w:webHidden/>
          </w:rPr>
          <w:instrText xml:space="preserve"> PAGEREF _Toc527721079 \h </w:instrText>
        </w:r>
        <w:r w:rsidR="00574F7E" w:rsidRPr="00F6274C">
          <w:rPr>
            <w:webHidden/>
          </w:rPr>
        </w:r>
        <w:r w:rsidR="00574F7E" w:rsidRPr="00F6274C">
          <w:rPr>
            <w:webHidden/>
          </w:rPr>
          <w:fldChar w:fldCharType="separate"/>
        </w:r>
        <w:r w:rsidR="00574F7E" w:rsidRPr="00F6274C">
          <w:rPr>
            <w:webHidden/>
          </w:rPr>
          <w:t>5</w:t>
        </w:r>
        <w:r w:rsidR="00574F7E" w:rsidRPr="00F6274C">
          <w:rPr>
            <w:webHidden/>
          </w:rPr>
          <w:fldChar w:fldCharType="end"/>
        </w:r>
      </w:hyperlink>
    </w:p>
    <w:p w14:paraId="7B27D215"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80" w:history="1">
        <w:r w:rsidR="00574F7E" w:rsidRPr="00F6274C">
          <w:rPr>
            <w:rStyle w:val="Hyperlink"/>
          </w:rPr>
          <w:t>2</w:t>
        </w:r>
        <w:r w:rsidR="00574F7E" w:rsidRPr="00F6274C">
          <w:rPr>
            <w:rFonts w:eastAsiaTheme="minorEastAsia"/>
            <w:b w:val="0"/>
            <w:bCs w:val="0"/>
            <w:caps w:val="0"/>
            <w:sz w:val="22"/>
            <w:szCs w:val="22"/>
            <w:lang w:eastAsia="en-IE"/>
          </w:rPr>
          <w:tab/>
        </w:r>
        <w:r w:rsidR="00574F7E" w:rsidRPr="00F6274C">
          <w:rPr>
            <w:rStyle w:val="Hyperlink"/>
          </w:rPr>
          <w:t>Purpose of the Model Course</w:t>
        </w:r>
        <w:r w:rsidR="00574F7E" w:rsidRPr="00F6274C">
          <w:rPr>
            <w:webHidden/>
          </w:rPr>
          <w:tab/>
        </w:r>
        <w:r w:rsidR="00574F7E" w:rsidRPr="00F6274C">
          <w:rPr>
            <w:webHidden/>
          </w:rPr>
          <w:fldChar w:fldCharType="begin"/>
        </w:r>
        <w:r w:rsidR="00574F7E" w:rsidRPr="00F6274C">
          <w:rPr>
            <w:webHidden/>
          </w:rPr>
          <w:instrText xml:space="preserve"> PAGEREF _Toc527721080 \h </w:instrText>
        </w:r>
        <w:r w:rsidR="00574F7E" w:rsidRPr="00F6274C">
          <w:rPr>
            <w:webHidden/>
          </w:rPr>
        </w:r>
        <w:r w:rsidR="00574F7E" w:rsidRPr="00F6274C">
          <w:rPr>
            <w:webHidden/>
          </w:rPr>
          <w:fldChar w:fldCharType="separate"/>
        </w:r>
        <w:r w:rsidR="00574F7E" w:rsidRPr="00F6274C">
          <w:rPr>
            <w:webHidden/>
          </w:rPr>
          <w:t>5</w:t>
        </w:r>
        <w:r w:rsidR="00574F7E" w:rsidRPr="00F6274C">
          <w:rPr>
            <w:webHidden/>
          </w:rPr>
          <w:fldChar w:fldCharType="end"/>
        </w:r>
      </w:hyperlink>
    </w:p>
    <w:p w14:paraId="41B37753"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81" w:history="1">
        <w:r w:rsidR="00574F7E" w:rsidRPr="00F6274C">
          <w:rPr>
            <w:rStyle w:val="Hyperlink"/>
          </w:rPr>
          <w:t>3</w:t>
        </w:r>
        <w:r w:rsidR="00574F7E" w:rsidRPr="00F6274C">
          <w:rPr>
            <w:rFonts w:eastAsiaTheme="minorEastAsia"/>
            <w:b w:val="0"/>
            <w:bCs w:val="0"/>
            <w:caps w:val="0"/>
            <w:sz w:val="22"/>
            <w:szCs w:val="22"/>
            <w:lang w:eastAsia="en-IE"/>
          </w:rPr>
          <w:tab/>
        </w:r>
        <w:r w:rsidR="00574F7E" w:rsidRPr="00F6274C">
          <w:rPr>
            <w:rStyle w:val="Hyperlink"/>
          </w:rPr>
          <w:t>USE OF THE MODEL COURSE</w:t>
        </w:r>
        <w:r w:rsidR="00574F7E" w:rsidRPr="00F6274C">
          <w:rPr>
            <w:webHidden/>
          </w:rPr>
          <w:tab/>
        </w:r>
        <w:r w:rsidR="00574F7E" w:rsidRPr="00F6274C">
          <w:rPr>
            <w:webHidden/>
          </w:rPr>
          <w:fldChar w:fldCharType="begin"/>
        </w:r>
        <w:r w:rsidR="00574F7E" w:rsidRPr="00F6274C">
          <w:rPr>
            <w:webHidden/>
          </w:rPr>
          <w:instrText xml:space="preserve"> PAGEREF _Toc527721081 \h </w:instrText>
        </w:r>
        <w:r w:rsidR="00574F7E" w:rsidRPr="00F6274C">
          <w:rPr>
            <w:webHidden/>
          </w:rPr>
        </w:r>
        <w:r w:rsidR="00574F7E" w:rsidRPr="00F6274C">
          <w:rPr>
            <w:webHidden/>
          </w:rPr>
          <w:fldChar w:fldCharType="separate"/>
        </w:r>
        <w:r w:rsidR="00574F7E" w:rsidRPr="00F6274C">
          <w:rPr>
            <w:webHidden/>
          </w:rPr>
          <w:t>5</w:t>
        </w:r>
        <w:r w:rsidR="00574F7E" w:rsidRPr="00F6274C">
          <w:rPr>
            <w:webHidden/>
          </w:rPr>
          <w:fldChar w:fldCharType="end"/>
        </w:r>
      </w:hyperlink>
    </w:p>
    <w:p w14:paraId="1CF58332"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82" w:history="1">
        <w:r w:rsidR="00574F7E" w:rsidRPr="00F6274C">
          <w:rPr>
            <w:rStyle w:val="Hyperlink"/>
          </w:rPr>
          <w:t>4</w:t>
        </w:r>
        <w:r w:rsidR="00574F7E" w:rsidRPr="00F6274C">
          <w:rPr>
            <w:rFonts w:eastAsiaTheme="minorEastAsia"/>
            <w:b w:val="0"/>
            <w:bCs w:val="0"/>
            <w:caps w:val="0"/>
            <w:sz w:val="22"/>
            <w:szCs w:val="22"/>
            <w:lang w:eastAsia="en-IE"/>
          </w:rPr>
          <w:tab/>
        </w:r>
        <w:r w:rsidR="00574F7E" w:rsidRPr="00F6274C">
          <w:rPr>
            <w:rStyle w:val="Hyperlink"/>
          </w:rPr>
          <w:t>Acronyms</w:t>
        </w:r>
        <w:r w:rsidR="00574F7E" w:rsidRPr="00F6274C">
          <w:rPr>
            <w:webHidden/>
          </w:rPr>
          <w:tab/>
        </w:r>
        <w:r w:rsidR="00574F7E" w:rsidRPr="00F6274C">
          <w:rPr>
            <w:webHidden/>
          </w:rPr>
          <w:fldChar w:fldCharType="begin"/>
        </w:r>
        <w:r w:rsidR="00574F7E" w:rsidRPr="00F6274C">
          <w:rPr>
            <w:webHidden/>
          </w:rPr>
          <w:instrText xml:space="preserve"> PAGEREF _Toc527721082 \h </w:instrText>
        </w:r>
        <w:r w:rsidR="00574F7E" w:rsidRPr="00F6274C">
          <w:rPr>
            <w:webHidden/>
          </w:rPr>
        </w:r>
        <w:r w:rsidR="00574F7E" w:rsidRPr="00F6274C">
          <w:rPr>
            <w:webHidden/>
          </w:rPr>
          <w:fldChar w:fldCharType="separate"/>
        </w:r>
        <w:r w:rsidR="00574F7E" w:rsidRPr="00F6274C">
          <w:rPr>
            <w:webHidden/>
          </w:rPr>
          <w:t>6</w:t>
        </w:r>
        <w:r w:rsidR="00574F7E" w:rsidRPr="00F6274C">
          <w:rPr>
            <w:webHidden/>
          </w:rPr>
          <w:fldChar w:fldCharType="end"/>
        </w:r>
      </w:hyperlink>
    </w:p>
    <w:p w14:paraId="11B6D90D" w14:textId="77777777" w:rsidR="00574F7E" w:rsidRDefault="00904614">
      <w:pPr>
        <w:pStyle w:val="TOC1"/>
        <w:tabs>
          <w:tab w:val="left" w:pos="440"/>
          <w:tab w:val="right" w:leader="dot" w:pos="9062"/>
        </w:tabs>
        <w:rPr>
          <w:ins w:id="6" w:author="James Collocott" w:date="2018-10-23T12:09:00Z"/>
        </w:rPr>
      </w:pPr>
      <w:hyperlink w:anchor="_Toc527721083" w:history="1">
        <w:r w:rsidR="00574F7E" w:rsidRPr="00F6274C">
          <w:rPr>
            <w:rStyle w:val="Hyperlink"/>
          </w:rPr>
          <w:t>5</w:t>
        </w:r>
        <w:r w:rsidR="00574F7E" w:rsidRPr="00F6274C">
          <w:rPr>
            <w:rFonts w:eastAsiaTheme="minorEastAsia"/>
            <w:b w:val="0"/>
            <w:bCs w:val="0"/>
            <w:caps w:val="0"/>
            <w:sz w:val="22"/>
            <w:szCs w:val="22"/>
            <w:lang w:eastAsia="en-IE"/>
          </w:rPr>
          <w:tab/>
        </w:r>
        <w:r w:rsidR="00574F7E" w:rsidRPr="00F6274C">
          <w:rPr>
            <w:rStyle w:val="Hyperlink"/>
          </w:rPr>
          <w:t>definitions and clarifications</w:t>
        </w:r>
        <w:r w:rsidR="00574F7E" w:rsidRPr="00F6274C">
          <w:rPr>
            <w:webHidden/>
          </w:rPr>
          <w:tab/>
        </w:r>
        <w:r w:rsidR="00574F7E" w:rsidRPr="00F6274C">
          <w:rPr>
            <w:webHidden/>
          </w:rPr>
          <w:fldChar w:fldCharType="begin"/>
        </w:r>
        <w:r w:rsidR="00574F7E" w:rsidRPr="00F6274C">
          <w:rPr>
            <w:webHidden/>
          </w:rPr>
          <w:instrText xml:space="preserve"> PAGEREF _Toc527721083 \h </w:instrText>
        </w:r>
        <w:r w:rsidR="00574F7E" w:rsidRPr="00F6274C">
          <w:rPr>
            <w:webHidden/>
          </w:rPr>
        </w:r>
        <w:r w:rsidR="00574F7E" w:rsidRPr="00F6274C">
          <w:rPr>
            <w:webHidden/>
          </w:rPr>
          <w:fldChar w:fldCharType="separate"/>
        </w:r>
        <w:r w:rsidR="00574F7E" w:rsidRPr="00F6274C">
          <w:rPr>
            <w:webHidden/>
          </w:rPr>
          <w:t>6</w:t>
        </w:r>
        <w:r w:rsidR="00574F7E" w:rsidRPr="00F6274C">
          <w:rPr>
            <w:webHidden/>
          </w:rPr>
          <w:fldChar w:fldCharType="end"/>
        </w:r>
      </w:hyperlink>
    </w:p>
    <w:p w14:paraId="2EB190EE" w14:textId="77777777" w:rsidR="00F6274C" w:rsidRPr="00F6274C" w:rsidRDefault="00F6274C">
      <w:pPr>
        <w:rPr>
          <w:b/>
          <w:bCs/>
          <w:caps/>
          <w:rPrChange w:id="7" w:author="James Collocott" w:date="2018-10-23T12:09:00Z">
            <w:rPr>
              <w:rFonts w:eastAsiaTheme="minorEastAsia"/>
              <w:b w:val="0"/>
              <w:bCs w:val="0"/>
              <w:caps w:val="0"/>
              <w:sz w:val="22"/>
              <w:szCs w:val="22"/>
              <w:lang w:eastAsia="en-IE"/>
            </w:rPr>
          </w:rPrChange>
        </w:rPr>
        <w:pPrChange w:id="8" w:author="James Collocott" w:date="2018-10-23T12:09:00Z">
          <w:pPr>
            <w:pStyle w:val="TOC1"/>
            <w:tabs>
              <w:tab w:val="left" w:pos="440"/>
              <w:tab w:val="right" w:leader="dot" w:pos="9062"/>
            </w:tabs>
          </w:pPr>
        </w:pPrChange>
      </w:pPr>
      <w:ins w:id="9" w:author="James Collocott" w:date="2018-10-23T12:09:00Z">
        <w:r w:rsidRPr="00F6274C">
          <w:rPr>
            <w:highlight w:val="yellow"/>
            <w:rPrChange w:id="10" w:author="James Collocott" w:date="2018-10-23T12:09:00Z">
              <w:rPr>
                <w:b w:val="0"/>
                <w:bCs w:val="0"/>
                <w:caps w:val="0"/>
              </w:rPr>
            </w:rPrChange>
          </w:rPr>
          <w:t>Part 2</w:t>
        </w:r>
      </w:ins>
    </w:p>
    <w:p w14:paraId="6D11BFB1"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84" w:history="1">
        <w:r w:rsidR="00574F7E" w:rsidRPr="00F6274C">
          <w:rPr>
            <w:rStyle w:val="Hyperlink"/>
          </w:rPr>
          <w:t>1</w:t>
        </w:r>
        <w:r w:rsidR="00574F7E" w:rsidRPr="00F6274C">
          <w:rPr>
            <w:rFonts w:eastAsiaTheme="minorEastAsia"/>
            <w:b w:val="0"/>
            <w:bCs w:val="0"/>
            <w:caps w:val="0"/>
            <w:sz w:val="22"/>
            <w:szCs w:val="22"/>
            <w:lang w:eastAsia="en-IE"/>
          </w:rPr>
          <w:tab/>
        </w:r>
        <w:r w:rsidR="00574F7E" w:rsidRPr="00F6274C">
          <w:rPr>
            <w:rStyle w:val="Hyperlink"/>
          </w:rPr>
          <w:t>INTRODUCTION</w:t>
        </w:r>
        <w:r w:rsidR="00574F7E" w:rsidRPr="00F6274C">
          <w:rPr>
            <w:webHidden/>
          </w:rPr>
          <w:tab/>
        </w:r>
        <w:r w:rsidR="00574F7E" w:rsidRPr="00F6274C">
          <w:rPr>
            <w:webHidden/>
          </w:rPr>
          <w:fldChar w:fldCharType="begin"/>
        </w:r>
        <w:r w:rsidR="00574F7E" w:rsidRPr="00F6274C">
          <w:rPr>
            <w:webHidden/>
          </w:rPr>
          <w:instrText xml:space="preserve"> PAGEREF _Toc527721084 \h </w:instrText>
        </w:r>
        <w:r w:rsidR="00574F7E" w:rsidRPr="00F6274C">
          <w:rPr>
            <w:webHidden/>
          </w:rPr>
        </w:r>
        <w:r w:rsidR="00574F7E" w:rsidRPr="00F6274C">
          <w:rPr>
            <w:webHidden/>
          </w:rPr>
          <w:fldChar w:fldCharType="separate"/>
        </w:r>
        <w:r w:rsidR="00574F7E" w:rsidRPr="00F6274C">
          <w:rPr>
            <w:webHidden/>
          </w:rPr>
          <w:t>7</w:t>
        </w:r>
        <w:r w:rsidR="00574F7E" w:rsidRPr="00F6274C">
          <w:rPr>
            <w:webHidden/>
          </w:rPr>
          <w:fldChar w:fldCharType="end"/>
        </w:r>
      </w:hyperlink>
    </w:p>
    <w:p w14:paraId="5CF3E335"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85" w:history="1">
        <w:r w:rsidR="00574F7E" w:rsidRPr="00F6274C">
          <w:rPr>
            <w:rStyle w:val="Hyperlink"/>
          </w:rPr>
          <w:t>2</w:t>
        </w:r>
        <w:r w:rsidR="00574F7E" w:rsidRPr="00F6274C">
          <w:rPr>
            <w:rFonts w:eastAsiaTheme="minorEastAsia"/>
            <w:b w:val="0"/>
            <w:bCs w:val="0"/>
            <w:caps w:val="0"/>
            <w:sz w:val="22"/>
            <w:szCs w:val="22"/>
            <w:lang w:eastAsia="en-IE"/>
          </w:rPr>
          <w:tab/>
        </w:r>
        <w:r w:rsidR="00574F7E" w:rsidRPr="00F6274C">
          <w:rPr>
            <w:rStyle w:val="Hyperlink"/>
          </w:rPr>
          <w:t>COURSE MODULES</w:t>
        </w:r>
        <w:r w:rsidR="00574F7E" w:rsidRPr="00F6274C">
          <w:rPr>
            <w:webHidden/>
          </w:rPr>
          <w:tab/>
        </w:r>
        <w:r w:rsidR="00574F7E" w:rsidRPr="00F6274C">
          <w:rPr>
            <w:webHidden/>
          </w:rPr>
          <w:fldChar w:fldCharType="begin"/>
        </w:r>
        <w:r w:rsidR="00574F7E" w:rsidRPr="00F6274C">
          <w:rPr>
            <w:webHidden/>
          </w:rPr>
          <w:instrText xml:space="preserve"> PAGEREF _Toc527721085 \h </w:instrText>
        </w:r>
        <w:r w:rsidR="00574F7E" w:rsidRPr="00F6274C">
          <w:rPr>
            <w:webHidden/>
          </w:rPr>
        </w:r>
        <w:r w:rsidR="00574F7E" w:rsidRPr="00F6274C">
          <w:rPr>
            <w:webHidden/>
          </w:rPr>
          <w:fldChar w:fldCharType="separate"/>
        </w:r>
        <w:r w:rsidR="00574F7E" w:rsidRPr="00F6274C">
          <w:rPr>
            <w:webHidden/>
          </w:rPr>
          <w:t>7</w:t>
        </w:r>
        <w:r w:rsidR="00574F7E" w:rsidRPr="00F6274C">
          <w:rPr>
            <w:webHidden/>
          </w:rPr>
          <w:fldChar w:fldCharType="end"/>
        </w:r>
      </w:hyperlink>
    </w:p>
    <w:p w14:paraId="1360567A"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86" w:history="1">
        <w:r w:rsidR="00574F7E" w:rsidRPr="00F6274C">
          <w:rPr>
            <w:rStyle w:val="Hyperlink"/>
          </w:rPr>
          <w:t>3</w:t>
        </w:r>
        <w:r w:rsidR="00574F7E" w:rsidRPr="00F6274C">
          <w:rPr>
            <w:rFonts w:eastAsiaTheme="minorEastAsia"/>
            <w:b w:val="0"/>
            <w:bCs w:val="0"/>
            <w:caps w:val="0"/>
            <w:sz w:val="22"/>
            <w:szCs w:val="22"/>
            <w:lang w:eastAsia="en-IE"/>
          </w:rPr>
          <w:tab/>
        </w:r>
        <w:r w:rsidR="00574F7E" w:rsidRPr="00F6274C">
          <w:rPr>
            <w:rStyle w:val="Hyperlink"/>
          </w:rPr>
          <w:t>SUBJECT OUTLINE; DETAILED TEACHING SYLLABUS and presentation</w:t>
        </w:r>
        <w:r w:rsidR="00574F7E" w:rsidRPr="00F6274C">
          <w:rPr>
            <w:webHidden/>
          </w:rPr>
          <w:tab/>
        </w:r>
        <w:r w:rsidR="00574F7E" w:rsidRPr="00F6274C">
          <w:rPr>
            <w:webHidden/>
          </w:rPr>
          <w:fldChar w:fldCharType="begin"/>
        </w:r>
        <w:r w:rsidR="00574F7E" w:rsidRPr="00F6274C">
          <w:rPr>
            <w:webHidden/>
          </w:rPr>
          <w:instrText xml:space="preserve"> PAGEREF _Toc527721086 \h </w:instrText>
        </w:r>
        <w:r w:rsidR="00574F7E" w:rsidRPr="00F6274C">
          <w:rPr>
            <w:webHidden/>
          </w:rPr>
        </w:r>
        <w:r w:rsidR="00574F7E" w:rsidRPr="00F6274C">
          <w:rPr>
            <w:webHidden/>
          </w:rPr>
          <w:fldChar w:fldCharType="separate"/>
        </w:r>
        <w:r w:rsidR="00574F7E" w:rsidRPr="00F6274C">
          <w:rPr>
            <w:webHidden/>
          </w:rPr>
          <w:t>7</w:t>
        </w:r>
        <w:r w:rsidR="00574F7E" w:rsidRPr="00F6274C">
          <w:rPr>
            <w:webHidden/>
          </w:rPr>
          <w:fldChar w:fldCharType="end"/>
        </w:r>
      </w:hyperlink>
    </w:p>
    <w:p w14:paraId="71E24136"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87" w:history="1">
        <w:r w:rsidR="00574F7E" w:rsidRPr="00F6274C">
          <w:rPr>
            <w:rStyle w:val="Hyperlink"/>
          </w:rPr>
          <w:t>4</w:t>
        </w:r>
        <w:r w:rsidR="00574F7E" w:rsidRPr="00F6274C">
          <w:rPr>
            <w:rFonts w:eastAsiaTheme="minorEastAsia"/>
            <w:b w:val="0"/>
            <w:bCs w:val="0"/>
            <w:caps w:val="0"/>
            <w:sz w:val="22"/>
            <w:szCs w:val="22"/>
            <w:lang w:eastAsia="en-IE"/>
          </w:rPr>
          <w:tab/>
        </w:r>
        <w:r w:rsidR="00574F7E" w:rsidRPr="00F6274C">
          <w:rPr>
            <w:rStyle w:val="Hyperlink"/>
          </w:rPr>
          <w:t>EVALUATION OR ASSESSMENT OF THE COURSE PARTICIPANTS</w:t>
        </w:r>
        <w:r w:rsidR="00574F7E" w:rsidRPr="00F6274C">
          <w:rPr>
            <w:webHidden/>
          </w:rPr>
          <w:tab/>
        </w:r>
        <w:r w:rsidR="00574F7E" w:rsidRPr="00F6274C">
          <w:rPr>
            <w:webHidden/>
          </w:rPr>
          <w:fldChar w:fldCharType="begin"/>
        </w:r>
        <w:r w:rsidR="00574F7E" w:rsidRPr="00F6274C">
          <w:rPr>
            <w:webHidden/>
          </w:rPr>
          <w:instrText xml:space="preserve"> PAGEREF _Toc527721087 \h </w:instrText>
        </w:r>
        <w:r w:rsidR="00574F7E" w:rsidRPr="00F6274C">
          <w:rPr>
            <w:webHidden/>
          </w:rPr>
        </w:r>
        <w:r w:rsidR="00574F7E" w:rsidRPr="00F6274C">
          <w:rPr>
            <w:webHidden/>
          </w:rPr>
          <w:fldChar w:fldCharType="separate"/>
        </w:r>
        <w:r w:rsidR="00574F7E" w:rsidRPr="00F6274C">
          <w:rPr>
            <w:webHidden/>
          </w:rPr>
          <w:t>7</w:t>
        </w:r>
        <w:r w:rsidR="00574F7E" w:rsidRPr="00F6274C">
          <w:rPr>
            <w:webHidden/>
          </w:rPr>
          <w:fldChar w:fldCharType="end"/>
        </w:r>
      </w:hyperlink>
    </w:p>
    <w:p w14:paraId="0FECABFB" w14:textId="77777777" w:rsidR="00574F7E" w:rsidRDefault="00904614">
      <w:pPr>
        <w:pStyle w:val="TOC1"/>
        <w:tabs>
          <w:tab w:val="left" w:pos="440"/>
          <w:tab w:val="right" w:leader="dot" w:pos="9062"/>
        </w:tabs>
        <w:rPr>
          <w:ins w:id="11" w:author="James Collocott" w:date="2018-10-23T12:09:00Z"/>
        </w:rPr>
      </w:pPr>
      <w:hyperlink w:anchor="_Toc527721088" w:history="1">
        <w:r w:rsidR="00574F7E" w:rsidRPr="00F6274C">
          <w:rPr>
            <w:rStyle w:val="Hyperlink"/>
          </w:rPr>
          <w:t>5</w:t>
        </w:r>
        <w:r w:rsidR="00574F7E" w:rsidRPr="00F6274C">
          <w:rPr>
            <w:rFonts w:eastAsiaTheme="minorEastAsia"/>
            <w:b w:val="0"/>
            <w:bCs w:val="0"/>
            <w:caps w:val="0"/>
            <w:sz w:val="22"/>
            <w:szCs w:val="22"/>
            <w:lang w:eastAsia="en-IE"/>
          </w:rPr>
          <w:tab/>
        </w:r>
        <w:r w:rsidR="00574F7E" w:rsidRPr="00F6274C">
          <w:rPr>
            <w:rStyle w:val="Hyperlink"/>
          </w:rPr>
          <w:t>IMPLEMENTATION</w:t>
        </w:r>
        <w:r w:rsidR="00574F7E" w:rsidRPr="00F6274C">
          <w:rPr>
            <w:webHidden/>
          </w:rPr>
          <w:tab/>
        </w:r>
        <w:r w:rsidR="00574F7E" w:rsidRPr="00F6274C">
          <w:rPr>
            <w:webHidden/>
          </w:rPr>
          <w:fldChar w:fldCharType="begin"/>
        </w:r>
        <w:r w:rsidR="00574F7E" w:rsidRPr="00F6274C">
          <w:rPr>
            <w:webHidden/>
          </w:rPr>
          <w:instrText xml:space="preserve"> PAGEREF _Toc527721088 \h </w:instrText>
        </w:r>
        <w:r w:rsidR="00574F7E" w:rsidRPr="00F6274C">
          <w:rPr>
            <w:webHidden/>
          </w:rPr>
        </w:r>
        <w:r w:rsidR="00574F7E" w:rsidRPr="00F6274C">
          <w:rPr>
            <w:webHidden/>
          </w:rPr>
          <w:fldChar w:fldCharType="separate"/>
        </w:r>
        <w:r w:rsidR="00574F7E" w:rsidRPr="00F6274C">
          <w:rPr>
            <w:webHidden/>
          </w:rPr>
          <w:t>7</w:t>
        </w:r>
        <w:r w:rsidR="00574F7E" w:rsidRPr="00F6274C">
          <w:rPr>
            <w:webHidden/>
          </w:rPr>
          <w:fldChar w:fldCharType="end"/>
        </w:r>
      </w:hyperlink>
    </w:p>
    <w:p w14:paraId="058E7D4D" w14:textId="77777777" w:rsidR="00F6274C" w:rsidRPr="00F6274C" w:rsidRDefault="00F6274C">
      <w:pPr>
        <w:rPr>
          <w:b/>
          <w:bCs/>
          <w:caps/>
          <w:rPrChange w:id="12" w:author="James Collocott" w:date="2018-10-23T12:09:00Z">
            <w:rPr>
              <w:rFonts w:eastAsiaTheme="minorEastAsia"/>
              <w:b w:val="0"/>
              <w:bCs w:val="0"/>
              <w:caps w:val="0"/>
              <w:sz w:val="22"/>
              <w:szCs w:val="22"/>
              <w:lang w:eastAsia="en-IE"/>
            </w:rPr>
          </w:rPrChange>
        </w:rPr>
        <w:pPrChange w:id="13" w:author="James Collocott" w:date="2018-10-23T12:09:00Z">
          <w:pPr>
            <w:pStyle w:val="TOC1"/>
            <w:tabs>
              <w:tab w:val="left" w:pos="440"/>
              <w:tab w:val="right" w:leader="dot" w:pos="9062"/>
            </w:tabs>
          </w:pPr>
        </w:pPrChange>
      </w:pPr>
      <w:ins w:id="14" w:author="James Collocott" w:date="2018-10-23T12:09:00Z">
        <w:r w:rsidRPr="00F6274C">
          <w:rPr>
            <w:highlight w:val="yellow"/>
            <w:rPrChange w:id="15" w:author="James Collocott" w:date="2018-10-23T12:09:00Z">
              <w:rPr>
                <w:b w:val="0"/>
                <w:bCs w:val="0"/>
                <w:caps w:val="0"/>
              </w:rPr>
            </w:rPrChange>
          </w:rPr>
          <w:t>Part 3</w:t>
        </w:r>
      </w:ins>
    </w:p>
    <w:p w14:paraId="4669A087"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89" w:history="1">
        <w:r w:rsidR="00574F7E" w:rsidRPr="00F6274C">
          <w:rPr>
            <w:rStyle w:val="Hyperlink"/>
          </w:rPr>
          <w:t>1</w:t>
        </w:r>
        <w:r w:rsidR="00574F7E" w:rsidRPr="00F6274C">
          <w:rPr>
            <w:rFonts w:eastAsiaTheme="minorEastAsia"/>
            <w:b w:val="0"/>
            <w:bCs w:val="0"/>
            <w:caps w:val="0"/>
            <w:sz w:val="22"/>
            <w:szCs w:val="22"/>
            <w:lang w:eastAsia="en-IE"/>
          </w:rPr>
          <w:tab/>
        </w:r>
        <w:r w:rsidR="00574F7E" w:rsidRPr="00F6274C">
          <w:rPr>
            <w:rStyle w:val="Hyperlink"/>
          </w:rPr>
          <w:t>INTRODUCTION</w:t>
        </w:r>
        <w:r w:rsidR="00574F7E" w:rsidRPr="00F6274C">
          <w:rPr>
            <w:webHidden/>
          </w:rPr>
          <w:tab/>
        </w:r>
        <w:r w:rsidR="00574F7E" w:rsidRPr="00F6274C">
          <w:rPr>
            <w:webHidden/>
          </w:rPr>
          <w:fldChar w:fldCharType="begin"/>
        </w:r>
        <w:r w:rsidR="00574F7E" w:rsidRPr="00F6274C">
          <w:rPr>
            <w:webHidden/>
          </w:rPr>
          <w:instrText xml:space="preserve"> PAGEREF _Toc527721089 \h </w:instrText>
        </w:r>
        <w:r w:rsidR="00574F7E" w:rsidRPr="00F6274C">
          <w:rPr>
            <w:webHidden/>
          </w:rPr>
        </w:r>
        <w:r w:rsidR="00574F7E" w:rsidRPr="00F6274C">
          <w:rPr>
            <w:webHidden/>
          </w:rPr>
          <w:fldChar w:fldCharType="separate"/>
        </w:r>
        <w:r w:rsidR="00574F7E" w:rsidRPr="00F6274C">
          <w:rPr>
            <w:webHidden/>
          </w:rPr>
          <w:t>9</w:t>
        </w:r>
        <w:r w:rsidR="00574F7E" w:rsidRPr="00F6274C">
          <w:rPr>
            <w:webHidden/>
          </w:rPr>
          <w:fldChar w:fldCharType="end"/>
        </w:r>
      </w:hyperlink>
    </w:p>
    <w:p w14:paraId="5D4045AA"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90" w:history="1">
        <w:r w:rsidR="00574F7E" w:rsidRPr="00F6274C">
          <w:rPr>
            <w:rStyle w:val="Hyperlink"/>
          </w:rPr>
          <w:t>2</w:t>
        </w:r>
        <w:r w:rsidR="00574F7E" w:rsidRPr="00F6274C">
          <w:rPr>
            <w:rFonts w:eastAsiaTheme="minorEastAsia"/>
            <w:b w:val="0"/>
            <w:bCs w:val="0"/>
            <w:caps w:val="0"/>
            <w:sz w:val="22"/>
            <w:szCs w:val="22"/>
            <w:lang w:eastAsia="en-IE"/>
          </w:rPr>
          <w:tab/>
        </w:r>
        <w:r w:rsidR="00574F7E" w:rsidRPr="00F6274C">
          <w:rPr>
            <w:rStyle w:val="Hyperlink"/>
          </w:rPr>
          <w:t>ENTRY LEVEL REQUIREMENTS FOR THE Master OF aton MANAGement</w:t>
        </w:r>
        <w:r w:rsidR="00574F7E" w:rsidRPr="00F6274C">
          <w:rPr>
            <w:webHidden/>
          </w:rPr>
          <w:tab/>
        </w:r>
        <w:r w:rsidR="00574F7E" w:rsidRPr="00F6274C">
          <w:rPr>
            <w:webHidden/>
          </w:rPr>
          <w:fldChar w:fldCharType="begin"/>
        </w:r>
        <w:r w:rsidR="00574F7E" w:rsidRPr="00F6274C">
          <w:rPr>
            <w:webHidden/>
          </w:rPr>
          <w:instrText xml:space="preserve"> PAGEREF _Toc527721090 \h </w:instrText>
        </w:r>
        <w:r w:rsidR="00574F7E" w:rsidRPr="00F6274C">
          <w:rPr>
            <w:webHidden/>
          </w:rPr>
        </w:r>
        <w:r w:rsidR="00574F7E" w:rsidRPr="00F6274C">
          <w:rPr>
            <w:webHidden/>
          </w:rPr>
          <w:fldChar w:fldCharType="separate"/>
        </w:r>
        <w:r w:rsidR="00574F7E" w:rsidRPr="00F6274C">
          <w:rPr>
            <w:webHidden/>
          </w:rPr>
          <w:t>9</w:t>
        </w:r>
        <w:r w:rsidR="00574F7E" w:rsidRPr="00F6274C">
          <w:rPr>
            <w:webHidden/>
          </w:rPr>
          <w:fldChar w:fldCharType="end"/>
        </w:r>
      </w:hyperlink>
    </w:p>
    <w:p w14:paraId="05BD76CF"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91" w:history="1">
        <w:r w:rsidR="00574F7E" w:rsidRPr="00F6274C">
          <w:rPr>
            <w:rStyle w:val="Hyperlink"/>
          </w:rPr>
          <w:t>3</w:t>
        </w:r>
        <w:r w:rsidR="00574F7E" w:rsidRPr="00F6274C">
          <w:rPr>
            <w:rFonts w:eastAsiaTheme="minorEastAsia"/>
            <w:b w:val="0"/>
            <w:bCs w:val="0"/>
            <w:caps w:val="0"/>
            <w:sz w:val="22"/>
            <w:szCs w:val="22"/>
            <w:lang w:eastAsia="en-IE"/>
          </w:rPr>
          <w:tab/>
        </w:r>
        <w:r w:rsidR="00574F7E" w:rsidRPr="00F6274C">
          <w:rPr>
            <w:rStyle w:val="Hyperlink"/>
          </w:rPr>
          <w:t>COURSE PREQUALIFICATION</w:t>
        </w:r>
        <w:r w:rsidR="00574F7E" w:rsidRPr="00F6274C">
          <w:rPr>
            <w:webHidden/>
          </w:rPr>
          <w:tab/>
        </w:r>
        <w:r w:rsidR="00574F7E" w:rsidRPr="00F6274C">
          <w:rPr>
            <w:webHidden/>
          </w:rPr>
          <w:fldChar w:fldCharType="begin"/>
        </w:r>
        <w:r w:rsidR="00574F7E" w:rsidRPr="00F6274C">
          <w:rPr>
            <w:webHidden/>
          </w:rPr>
          <w:instrText xml:space="preserve"> PAGEREF _Toc527721091 \h </w:instrText>
        </w:r>
        <w:r w:rsidR="00574F7E" w:rsidRPr="00F6274C">
          <w:rPr>
            <w:webHidden/>
          </w:rPr>
        </w:r>
        <w:r w:rsidR="00574F7E" w:rsidRPr="00F6274C">
          <w:rPr>
            <w:webHidden/>
          </w:rPr>
          <w:fldChar w:fldCharType="separate"/>
        </w:r>
        <w:r w:rsidR="00574F7E" w:rsidRPr="00F6274C">
          <w:rPr>
            <w:webHidden/>
          </w:rPr>
          <w:t>9</w:t>
        </w:r>
        <w:r w:rsidR="00574F7E" w:rsidRPr="00F6274C">
          <w:rPr>
            <w:webHidden/>
          </w:rPr>
          <w:fldChar w:fldCharType="end"/>
        </w:r>
      </w:hyperlink>
    </w:p>
    <w:p w14:paraId="508393D4"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92" w:history="1">
        <w:r w:rsidR="00574F7E" w:rsidRPr="00F6274C">
          <w:rPr>
            <w:rStyle w:val="Hyperlink"/>
          </w:rPr>
          <w:t>4</w:t>
        </w:r>
        <w:r w:rsidR="00574F7E" w:rsidRPr="00F6274C">
          <w:rPr>
            <w:rFonts w:eastAsiaTheme="minorEastAsia"/>
            <w:b w:val="0"/>
            <w:bCs w:val="0"/>
            <w:caps w:val="0"/>
            <w:sz w:val="22"/>
            <w:szCs w:val="22"/>
            <w:lang w:eastAsia="en-IE"/>
          </w:rPr>
          <w:tab/>
        </w:r>
        <w:r w:rsidR="00574F7E" w:rsidRPr="00F6274C">
          <w:rPr>
            <w:rStyle w:val="Hyperlink"/>
          </w:rPr>
          <w:t>COURSE INTAKE – LIMITATIONS</w:t>
        </w:r>
        <w:r w:rsidR="00574F7E" w:rsidRPr="00F6274C">
          <w:rPr>
            <w:webHidden/>
          </w:rPr>
          <w:tab/>
        </w:r>
        <w:r w:rsidR="00574F7E" w:rsidRPr="00F6274C">
          <w:rPr>
            <w:webHidden/>
          </w:rPr>
          <w:fldChar w:fldCharType="begin"/>
        </w:r>
        <w:r w:rsidR="00574F7E" w:rsidRPr="00F6274C">
          <w:rPr>
            <w:webHidden/>
          </w:rPr>
          <w:instrText xml:space="preserve"> PAGEREF _Toc527721092 \h </w:instrText>
        </w:r>
        <w:r w:rsidR="00574F7E" w:rsidRPr="00F6274C">
          <w:rPr>
            <w:webHidden/>
          </w:rPr>
        </w:r>
        <w:r w:rsidR="00574F7E" w:rsidRPr="00F6274C">
          <w:rPr>
            <w:webHidden/>
          </w:rPr>
          <w:fldChar w:fldCharType="separate"/>
        </w:r>
        <w:r w:rsidR="00574F7E" w:rsidRPr="00F6274C">
          <w:rPr>
            <w:webHidden/>
          </w:rPr>
          <w:t>9</w:t>
        </w:r>
        <w:r w:rsidR="00574F7E" w:rsidRPr="00F6274C">
          <w:rPr>
            <w:webHidden/>
          </w:rPr>
          <w:fldChar w:fldCharType="end"/>
        </w:r>
      </w:hyperlink>
    </w:p>
    <w:p w14:paraId="62CB016F"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93" w:history="1">
        <w:r w:rsidR="00574F7E" w:rsidRPr="00F6274C">
          <w:rPr>
            <w:rStyle w:val="Hyperlink"/>
          </w:rPr>
          <w:t>5</w:t>
        </w:r>
        <w:r w:rsidR="00574F7E" w:rsidRPr="00F6274C">
          <w:rPr>
            <w:rFonts w:eastAsiaTheme="minorEastAsia"/>
            <w:b w:val="0"/>
            <w:bCs w:val="0"/>
            <w:caps w:val="0"/>
            <w:sz w:val="22"/>
            <w:szCs w:val="22"/>
            <w:lang w:eastAsia="en-IE"/>
          </w:rPr>
          <w:tab/>
        </w:r>
        <w:r w:rsidR="00574F7E" w:rsidRPr="00F6274C">
          <w:rPr>
            <w:rStyle w:val="Hyperlink"/>
          </w:rPr>
          <w:t>TRAINING STAFF REQUIREMENTS</w:t>
        </w:r>
        <w:r w:rsidR="00574F7E" w:rsidRPr="00F6274C">
          <w:rPr>
            <w:webHidden/>
          </w:rPr>
          <w:tab/>
        </w:r>
        <w:r w:rsidR="00574F7E" w:rsidRPr="00F6274C">
          <w:rPr>
            <w:webHidden/>
          </w:rPr>
          <w:fldChar w:fldCharType="begin"/>
        </w:r>
        <w:r w:rsidR="00574F7E" w:rsidRPr="00F6274C">
          <w:rPr>
            <w:webHidden/>
          </w:rPr>
          <w:instrText xml:space="preserve"> PAGEREF _Toc527721093 \h </w:instrText>
        </w:r>
        <w:r w:rsidR="00574F7E" w:rsidRPr="00F6274C">
          <w:rPr>
            <w:webHidden/>
          </w:rPr>
        </w:r>
        <w:r w:rsidR="00574F7E" w:rsidRPr="00F6274C">
          <w:rPr>
            <w:webHidden/>
          </w:rPr>
          <w:fldChar w:fldCharType="separate"/>
        </w:r>
        <w:r w:rsidR="00574F7E" w:rsidRPr="00F6274C">
          <w:rPr>
            <w:webHidden/>
          </w:rPr>
          <w:t>9</w:t>
        </w:r>
        <w:r w:rsidR="00574F7E" w:rsidRPr="00F6274C">
          <w:rPr>
            <w:webHidden/>
          </w:rPr>
          <w:fldChar w:fldCharType="end"/>
        </w:r>
      </w:hyperlink>
    </w:p>
    <w:p w14:paraId="2102DBDD" w14:textId="77777777" w:rsidR="00574F7E" w:rsidRPr="00F6274C" w:rsidRDefault="00904614">
      <w:pPr>
        <w:pStyle w:val="TOC1"/>
        <w:tabs>
          <w:tab w:val="left" w:pos="660"/>
          <w:tab w:val="right" w:leader="dot" w:pos="9062"/>
        </w:tabs>
        <w:rPr>
          <w:rFonts w:eastAsiaTheme="minorEastAsia"/>
          <w:b w:val="0"/>
          <w:bCs w:val="0"/>
          <w:caps w:val="0"/>
          <w:sz w:val="22"/>
          <w:szCs w:val="22"/>
          <w:lang w:eastAsia="en-IE"/>
        </w:rPr>
      </w:pPr>
      <w:hyperlink w:anchor="_Toc527721094" w:history="1">
        <w:r w:rsidR="00574F7E" w:rsidRPr="00F6274C">
          <w:rPr>
            <w:rStyle w:val="Hyperlink"/>
          </w:rPr>
          <w:t>5.1</w:t>
        </w:r>
        <w:r w:rsidR="00574F7E" w:rsidRPr="00F6274C">
          <w:rPr>
            <w:rFonts w:eastAsiaTheme="minorEastAsia"/>
            <w:b w:val="0"/>
            <w:bCs w:val="0"/>
            <w:caps w:val="0"/>
            <w:sz w:val="22"/>
            <w:szCs w:val="22"/>
            <w:lang w:eastAsia="en-IE"/>
          </w:rPr>
          <w:tab/>
        </w:r>
        <w:r w:rsidR="00574F7E" w:rsidRPr="00F6274C">
          <w:rPr>
            <w:rStyle w:val="Hyperlink"/>
          </w:rPr>
          <w:t>Course instructors</w:t>
        </w:r>
        <w:r w:rsidR="00574F7E" w:rsidRPr="00F6274C">
          <w:rPr>
            <w:webHidden/>
          </w:rPr>
          <w:tab/>
        </w:r>
        <w:r w:rsidR="00574F7E" w:rsidRPr="00F6274C">
          <w:rPr>
            <w:webHidden/>
          </w:rPr>
          <w:fldChar w:fldCharType="begin"/>
        </w:r>
        <w:r w:rsidR="00574F7E" w:rsidRPr="00F6274C">
          <w:rPr>
            <w:webHidden/>
          </w:rPr>
          <w:instrText xml:space="preserve"> PAGEREF _Toc527721094 \h </w:instrText>
        </w:r>
        <w:r w:rsidR="00574F7E" w:rsidRPr="00F6274C">
          <w:rPr>
            <w:webHidden/>
          </w:rPr>
        </w:r>
        <w:r w:rsidR="00574F7E" w:rsidRPr="00F6274C">
          <w:rPr>
            <w:webHidden/>
          </w:rPr>
          <w:fldChar w:fldCharType="separate"/>
        </w:r>
        <w:r w:rsidR="00574F7E" w:rsidRPr="00F6274C">
          <w:rPr>
            <w:webHidden/>
          </w:rPr>
          <w:t>10</w:t>
        </w:r>
        <w:r w:rsidR="00574F7E" w:rsidRPr="00F6274C">
          <w:rPr>
            <w:webHidden/>
          </w:rPr>
          <w:fldChar w:fldCharType="end"/>
        </w:r>
      </w:hyperlink>
    </w:p>
    <w:p w14:paraId="05B96D47" w14:textId="77777777" w:rsidR="00574F7E" w:rsidRPr="00F6274C" w:rsidRDefault="00904614">
      <w:pPr>
        <w:pStyle w:val="TOC1"/>
        <w:tabs>
          <w:tab w:val="left" w:pos="660"/>
          <w:tab w:val="right" w:leader="dot" w:pos="9062"/>
        </w:tabs>
        <w:rPr>
          <w:rFonts w:eastAsiaTheme="minorEastAsia"/>
          <w:b w:val="0"/>
          <w:bCs w:val="0"/>
          <w:caps w:val="0"/>
          <w:sz w:val="22"/>
          <w:szCs w:val="22"/>
          <w:lang w:eastAsia="en-IE"/>
        </w:rPr>
      </w:pPr>
      <w:hyperlink w:anchor="_Toc527721095" w:history="1">
        <w:r w:rsidR="00574F7E" w:rsidRPr="00F6274C">
          <w:rPr>
            <w:rStyle w:val="Hyperlink"/>
          </w:rPr>
          <w:t>5.2</w:t>
        </w:r>
        <w:r w:rsidR="00574F7E" w:rsidRPr="00F6274C">
          <w:rPr>
            <w:rFonts w:eastAsiaTheme="minorEastAsia"/>
            <w:b w:val="0"/>
            <w:bCs w:val="0"/>
            <w:caps w:val="0"/>
            <w:sz w:val="22"/>
            <w:szCs w:val="22"/>
            <w:lang w:eastAsia="en-IE"/>
          </w:rPr>
          <w:tab/>
        </w:r>
        <w:r w:rsidR="00574F7E" w:rsidRPr="00F6274C">
          <w:rPr>
            <w:rStyle w:val="Hyperlink"/>
          </w:rPr>
          <w:t>Course Assessors</w:t>
        </w:r>
        <w:r w:rsidR="00574F7E" w:rsidRPr="00F6274C">
          <w:rPr>
            <w:webHidden/>
          </w:rPr>
          <w:tab/>
        </w:r>
        <w:r w:rsidR="00574F7E" w:rsidRPr="00F6274C">
          <w:rPr>
            <w:webHidden/>
          </w:rPr>
          <w:fldChar w:fldCharType="begin"/>
        </w:r>
        <w:r w:rsidR="00574F7E" w:rsidRPr="00F6274C">
          <w:rPr>
            <w:webHidden/>
          </w:rPr>
          <w:instrText xml:space="preserve"> PAGEREF _Toc527721095 \h </w:instrText>
        </w:r>
        <w:r w:rsidR="00574F7E" w:rsidRPr="00F6274C">
          <w:rPr>
            <w:webHidden/>
          </w:rPr>
        </w:r>
        <w:r w:rsidR="00574F7E" w:rsidRPr="00F6274C">
          <w:rPr>
            <w:webHidden/>
          </w:rPr>
          <w:fldChar w:fldCharType="separate"/>
        </w:r>
        <w:r w:rsidR="00574F7E" w:rsidRPr="00F6274C">
          <w:rPr>
            <w:webHidden/>
          </w:rPr>
          <w:t>10</w:t>
        </w:r>
        <w:r w:rsidR="00574F7E" w:rsidRPr="00F6274C">
          <w:rPr>
            <w:webHidden/>
          </w:rPr>
          <w:fldChar w:fldCharType="end"/>
        </w:r>
      </w:hyperlink>
    </w:p>
    <w:p w14:paraId="35A1F4EA" w14:textId="77777777" w:rsidR="00574F7E" w:rsidRDefault="00904614">
      <w:pPr>
        <w:pStyle w:val="TOC1"/>
        <w:tabs>
          <w:tab w:val="left" w:pos="440"/>
          <w:tab w:val="right" w:leader="dot" w:pos="9062"/>
        </w:tabs>
        <w:rPr>
          <w:ins w:id="16" w:author="James Collocott" w:date="2018-10-23T12:09:00Z"/>
        </w:rPr>
      </w:pPr>
      <w:hyperlink w:anchor="_Toc527721096" w:history="1">
        <w:r w:rsidR="00574F7E" w:rsidRPr="00F6274C">
          <w:rPr>
            <w:rStyle w:val="Hyperlink"/>
          </w:rPr>
          <w:t>6</w:t>
        </w:r>
        <w:r w:rsidR="00574F7E" w:rsidRPr="00F6274C">
          <w:rPr>
            <w:rFonts w:eastAsiaTheme="minorEastAsia"/>
            <w:b w:val="0"/>
            <w:bCs w:val="0"/>
            <w:caps w:val="0"/>
            <w:sz w:val="22"/>
            <w:szCs w:val="22"/>
            <w:lang w:eastAsia="en-IE"/>
          </w:rPr>
          <w:tab/>
        </w:r>
        <w:r w:rsidR="00574F7E" w:rsidRPr="00F6274C">
          <w:rPr>
            <w:rStyle w:val="Hyperlink"/>
          </w:rPr>
          <w:t>TEACHING FACILITIES AND EQUIPMENT</w:t>
        </w:r>
        <w:r w:rsidR="00574F7E" w:rsidRPr="00F6274C">
          <w:rPr>
            <w:webHidden/>
          </w:rPr>
          <w:tab/>
        </w:r>
        <w:r w:rsidR="00574F7E" w:rsidRPr="00F6274C">
          <w:rPr>
            <w:webHidden/>
          </w:rPr>
          <w:fldChar w:fldCharType="begin"/>
        </w:r>
        <w:r w:rsidR="00574F7E" w:rsidRPr="00F6274C">
          <w:rPr>
            <w:webHidden/>
          </w:rPr>
          <w:instrText xml:space="preserve"> PAGEREF _Toc527721096 \h </w:instrText>
        </w:r>
        <w:r w:rsidR="00574F7E" w:rsidRPr="00F6274C">
          <w:rPr>
            <w:webHidden/>
          </w:rPr>
        </w:r>
        <w:r w:rsidR="00574F7E" w:rsidRPr="00F6274C">
          <w:rPr>
            <w:webHidden/>
          </w:rPr>
          <w:fldChar w:fldCharType="separate"/>
        </w:r>
        <w:r w:rsidR="00574F7E" w:rsidRPr="00F6274C">
          <w:rPr>
            <w:webHidden/>
          </w:rPr>
          <w:t>10</w:t>
        </w:r>
        <w:r w:rsidR="00574F7E" w:rsidRPr="00F6274C">
          <w:rPr>
            <w:webHidden/>
          </w:rPr>
          <w:fldChar w:fldCharType="end"/>
        </w:r>
      </w:hyperlink>
    </w:p>
    <w:p w14:paraId="213D90B9" w14:textId="77777777" w:rsidR="00F6274C" w:rsidRPr="00F6274C" w:rsidRDefault="00F6274C">
      <w:pPr>
        <w:rPr>
          <w:b/>
          <w:bCs/>
          <w:caps/>
          <w:rPrChange w:id="17" w:author="James Collocott" w:date="2018-10-23T12:09:00Z">
            <w:rPr>
              <w:rFonts w:eastAsiaTheme="minorEastAsia"/>
              <w:b w:val="0"/>
              <w:bCs w:val="0"/>
              <w:caps w:val="0"/>
              <w:sz w:val="22"/>
              <w:szCs w:val="22"/>
              <w:lang w:eastAsia="en-IE"/>
            </w:rPr>
          </w:rPrChange>
        </w:rPr>
        <w:pPrChange w:id="18" w:author="James Collocott" w:date="2018-10-23T12:09:00Z">
          <w:pPr>
            <w:pStyle w:val="TOC1"/>
            <w:tabs>
              <w:tab w:val="left" w:pos="440"/>
              <w:tab w:val="right" w:leader="dot" w:pos="9062"/>
            </w:tabs>
          </w:pPr>
        </w:pPrChange>
      </w:pPr>
      <w:ins w:id="19" w:author="James Collocott" w:date="2018-10-23T12:09:00Z">
        <w:r w:rsidRPr="00F6274C">
          <w:rPr>
            <w:highlight w:val="yellow"/>
            <w:rPrChange w:id="20" w:author="James Collocott" w:date="2018-10-23T12:09:00Z">
              <w:rPr>
                <w:b w:val="0"/>
                <w:bCs w:val="0"/>
                <w:caps w:val="0"/>
              </w:rPr>
            </w:rPrChange>
          </w:rPr>
          <w:t>Part 4</w:t>
        </w:r>
      </w:ins>
    </w:p>
    <w:p w14:paraId="51E5C945"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97" w:history="1">
        <w:r w:rsidR="00574F7E" w:rsidRPr="00F6274C">
          <w:rPr>
            <w:rStyle w:val="Hyperlink"/>
          </w:rPr>
          <w:t>1</w:t>
        </w:r>
        <w:r w:rsidR="00574F7E" w:rsidRPr="00F6274C">
          <w:rPr>
            <w:rFonts w:eastAsiaTheme="minorEastAsia"/>
            <w:b w:val="0"/>
            <w:bCs w:val="0"/>
            <w:caps w:val="0"/>
            <w:sz w:val="22"/>
            <w:szCs w:val="22"/>
            <w:lang w:eastAsia="en-IE"/>
          </w:rPr>
          <w:tab/>
        </w:r>
        <w:r w:rsidR="00574F7E" w:rsidRPr="00F6274C">
          <w:rPr>
            <w:rStyle w:val="Hyperlink"/>
          </w:rPr>
          <w:t>INTRODUCTION</w:t>
        </w:r>
        <w:r w:rsidR="00574F7E" w:rsidRPr="00F6274C">
          <w:rPr>
            <w:webHidden/>
          </w:rPr>
          <w:tab/>
        </w:r>
        <w:r w:rsidR="00574F7E" w:rsidRPr="00F6274C">
          <w:rPr>
            <w:webHidden/>
          </w:rPr>
          <w:fldChar w:fldCharType="begin"/>
        </w:r>
        <w:r w:rsidR="00574F7E" w:rsidRPr="00F6274C">
          <w:rPr>
            <w:webHidden/>
          </w:rPr>
          <w:instrText xml:space="preserve"> PAGEREF _Toc527721097 \h </w:instrText>
        </w:r>
        <w:r w:rsidR="00574F7E" w:rsidRPr="00F6274C">
          <w:rPr>
            <w:webHidden/>
          </w:rPr>
        </w:r>
        <w:r w:rsidR="00574F7E" w:rsidRPr="00F6274C">
          <w:rPr>
            <w:webHidden/>
          </w:rPr>
          <w:fldChar w:fldCharType="separate"/>
        </w:r>
        <w:r w:rsidR="00574F7E" w:rsidRPr="00F6274C">
          <w:rPr>
            <w:webHidden/>
          </w:rPr>
          <w:t>11</w:t>
        </w:r>
        <w:r w:rsidR="00574F7E" w:rsidRPr="00F6274C">
          <w:rPr>
            <w:webHidden/>
          </w:rPr>
          <w:fldChar w:fldCharType="end"/>
        </w:r>
      </w:hyperlink>
    </w:p>
    <w:p w14:paraId="77674184" w14:textId="77777777" w:rsidR="00574F7E" w:rsidRPr="00F6274C" w:rsidRDefault="00904614">
      <w:pPr>
        <w:pStyle w:val="TOC1"/>
        <w:tabs>
          <w:tab w:val="left" w:pos="440"/>
          <w:tab w:val="right" w:leader="dot" w:pos="9062"/>
        </w:tabs>
        <w:rPr>
          <w:rFonts w:eastAsiaTheme="minorEastAsia"/>
          <w:b w:val="0"/>
          <w:bCs w:val="0"/>
          <w:caps w:val="0"/>
          <w:sz w:val="22"/>
          <w:szCs w:val="22"/>
          <w:lang w:eastAsia="en-IE"/>
        </w:rPr>
      </w:pPr>
      <w:hyperlink w:anchor="_Toc527721098" w:history="1">
        <w:r w:rsidR="00574F7E" w:rsidRPr="00F6274C">
          <w:rPr>
            <w:rStyle w:val="Hyperlink"/>
          </w:rPr>
          <w:t>2</w:t>
        </w:r>
        <w:r w:rsidR="00574F7E" w:rsidRPr="00F6274C">
          <w:rPr>
            <w:rFonts w:eastAsiaTheme="minorEastAsia"/>
            <w:b w:val="0"/>
            <w:bCs w:val="0"/>
            <w:caps w:val="0"/>
            <w:sz w:val="22"/>
            <w:szCs w:val="22"/>
            <w:lang w:eastAsia="en-IE"/>
          </w:rPr>
          <w:tab/>
        </w:r>
        <w:r w:rsidR="00574F7E" w:rsidRPr="00F6274C">
          <w:rPr>
            <w:rStyle w:val="Hyperlink"/>
          </w:rPr>
          <w:t>CURRICULUM</w:t>
        </w:r>
        <w:r w:rsidR="00574F7E" w:rsidRPr="00F6274C">
          <w:rPr>
            <w:webHidden/>
          </w:rPr>
          <w:tab/>
        </w:r>
        <w:r w:rsidR="00574F7E" w:rsidRPr="00F6274C">
          <w:rPr>
            <w:webHidden/>
          </w:rPr>
          <w:fldChar w:fldCharType="begin"/>
        </w:r>
        <w:r w:rsidR="00574F7E" w:rsidRPr="00F6274C">
          <w:rPr>
            <w:webHidden/>
          </w:rPr>
          <w:instrText xml:space="preserve"> PAGEREF _Toc527721098 \h </w:instrText>
        </w:r>
        <w:r w:rsidR="00574F7E" w:rsidRPr="00F6274C">
          <w:rPr>
            <w:webHidden/>
          </w:rPr>
        </w:r>
        <w:r w:rsidR="00574F7E" w:rsidRPr="00F6274C">
          <w:rPr>
            <w:webHidden/>
          </w:rPr>
          <w:fldChar w:fldCharType="separate"/>
        </w:r>
        <w:r w:rsidR="00574F7E" w:rsidRPr="00F6274C">
          <w:rPr>
            <w:webHidden/>
          </w:rPr>
          <w:t>11</w:t>
        </w:r>
        <w:r w:rsidR="00574F7E" w:rsidRPr="00F6274C">
          <w:rPr>
            <w:webHidden/>
          </w:rPr>
          <w:fldChar w:fldCharType="end"/>
        </w:r>
      </w:hyperlink>
    </w:p>
    <w:p w14:paraId="4F4962E8" w14:textId="77777777" w:rsidR="00574F7E" w:rsidRDefault="00904614">
      <w:pPr>
        <w:pStyle w:val="TOC1"/>
        <w:tabs>
          <w:tab w:val="left" w:pos="440"/>
          <w:tab w:val="right" w:leader="dot" w:pos="9062"/>
        </w:tabs>
        <w:rPr>
          <w:ins w:id="21" w:author="James Collocott" w:date="2018-10-23T12:09:00Z"/>
        </w:rPr>
      </w:pPr>
      <w:hyperlink w:anchor="_Toc527721099" w:history="1">
        <w:r w:rsidR="00574F7E" w:rsidRPr="00F6274C">
          <w:rPr>
            <w:rStyle w:val="Hyperlink"/>
          </w:rPr>
          <w:t>3</w:t>
        </w:r>
        <w:r w:rsidR="00574F7E" w:rsidRPr="00F6274C">
          <w:rPr>
            <w:rFonts w:eastAsiaTheme="minorEastAsia"/>
            <w:b w:val="0"/>
            <w:bCs w:val="0"/>
            <w:caps w:val="0"/>
            <w:sz w:val="22"/>
            <w:szCs w:val="22"/>
            <w:lang w:eastAsia="en-IE"/>
          </w:rPr>
          <w:tab/>
        </w:r>
        <w:r w:rsidR="00574F7E" w:rsidRPr="00F6274C">
          <w:rPr>
            <w:rStyle w:val="Hyperlink"/>
          </w:rPr>
          <w:t>EVALUATION AND ASSESSMENT</w:t>
        </w:r>
        <w:r w:rsidR="00574F7E" w:rsidRPr="00F6274C">
          <w:rPr>
            <w:webHidden/>
          </w:rPr>
          <w:tab/>
        </w:r>
        <w:r w:rsidR="00574F7E" w:rsidRPr="00F6274C">
          <w:rPr>
            <w:webHidden/>
          </w:rPr>
          <w:fldChar w:fldCharType="begin"/>
        </w:r>
        <w:r w:rsidR="00574F7E" w:rsidRPr="00F6274C">
          <w:rPr>
            <w:webHidden/>
          </w:rPr>
          <w:instrText xml:space="preserve"> PAGEREF _Toc527721099 \h </w:instrText>
        </w:r>
        <w:r w:rsidR="00574F7E" w:rsidRPr="00F6274C">
          <w:rPr>
            <w:webHidden/>
          </w:rPr>
        </w:r>
        <w:r w:rsidR="00574F7E" w:rsidRPr="00F6274C">
          <w:rPr>
            <w:webHidden/>
          </w:rPr>
          <w:fldChar w:fldCharType="separate"/>
        </w:r>
        <w:r w:rsidR="00574F7E" w:rsidRPr="00F6274C">
          <w:rPr>
            <w:webHidden/>
          </w:rPr>
          <w:t>11</w:t>
        </w:r>
        <w:r w:rsidR="00574F7E" w:rsidRPr="00F6274C">
          <w:rPr>
            <w:webHidden/>
          </w:rPr>
          <w:fldChar w:fldCharType="end"/>
        </w:r>
      </w:hyperlink>
    </w:p>
    <w:p w14:paraId="4D644528" w14:textId="77777777" w:rsidR="00F6274C" w:rsidRPr="00F6274C" w:rsidRDefault="00F6274C">
      <w:pPr>
        <w:rPr>
          <w:b/>
          <w:bCs/>
          <w:caps/>
          <w:rPrChange w:id="22" w:author="James Collocott" w:date="2018-10-23T12:09:00Z">
            <w:rPr>
              <w:rFonts w:eastAsiaTheme="minorEastAsia"/>
              <w:b w:val="0"/>
              <w:bCs w:val="0"/>
              <w:caps w:val="0"/>
              <w:sz w:val="22"/>
              <w:szCs w:val="22"/>
              <w:lang w:eastAsia="en-IE"/>
            </w:rPr>
          </w:rPrChange>
        </w:rPr>
        <w:pPrChange w:id="23" w:author="James Collocott" w:date="2018-10-23T12:09:00Z">
          <w:pPr>
            <w:pStyle w:val="TOC1"/>
            <w:tabs>
              <w:tab w:val="left" w:pos="440"/>
              <w:tab w:val="right" w:leader="dot" w:pos="9062"/>
            </w:tabs>
          </w:pPr>
        </w:pPrChange>
      </w:pPr>
      <w:ins w:id="24" w:author="James Collocott" w:date="2018-10-23T12:09:00Z">
        <w:r w:rsidRPr="00F6274C">
          <w:rPr>
            <w:highlight w:val="yellow"/>
            <w:rPrChange w:id="25" w:author="James Collocott" w:date="2018-10-23T12:09:00Z">
              <w:rPr>
                <w:b w:val="0"/>
                <w:bCs w:val="0"/>
                <w:caps w:val="0"/>
              </w:rPr>
            </w:rPrChange>
          </w:rPr>
          <w:t>Part 5</w:t>
        </w:r>
      </w:ins>
    </w:p>
    <w:p w14:paraId="1ABDF86F" w14:textId="77777777" w:rsidR="00574F7E" w:rsidRPr="00F6274C" w:rsidRDefault="00904614">
      <w:pPr>
        <w:pStyle w:val="TOC1"/>
        <w:tabs>
          <w:tab w:val="right" w:leader="dot" w:pos="9062"/>
        </w:tabs>
        <w:rPr>
          <w:rFonts w:eastAsiaTheme="minorEastAsia"/>
          <w:b w:val="0"/>
          <w:bCs w:val="0"/>
          <w:caps w:val="0"/>
          <w:sz w:val="22"/>
          <w:szCs w:val="22"/>
          <w:lang w:eastAsia="en-IE"/>
        </w:rPr>
      </w:pPr>
      <w:hyperlink w:anchor="_Toc527721100" w:history="1">
        <w:r w:rsidR="00574F7E" w:rsidRPr="00F6274C">
          <w:rPr>
            <w:rStyle w:val="Hyperlink"/>
          </w:rPr>
          <w:t>MODULE 1 - GOVERNANCE, MANAGEMENT AND FUNDING OF ATON SERVICE DELIVERY</w:t>
        </w:r>
        <w:r w:rsidR="00574F7E" w:rsidRPr="00F6274C">
          <w:rPr>
            <w:webHidden/>
          </w:rPr>
          <w:tab/>
        </w:r>
        <w:r w:rsidR="00574F7E" w:rsidRPr="00F6274C">
          <w:rPr>
            <w:webHidden/>
          </w:rPr>
          <w:fldChar w:fldCharType="begin"/>
        </w:r>
        <w:r w:rsidR="00574F7E" w:rsidRPr="00F6274C">
          <w:rPr>
            <w:webHidden/>
          </w:rPr>
          <w:instrText xml:space="preserve"> PAGEREF _Toc527721100 \h </w:instrText>
        </w:r>
        <w:r w:rsidR="00574F7E" w:rsidRPr="00F6274C">
          <w:rPr>
            <w:webHidden/>
          </w:rPr>
        </w:r>
        <w:r w:rsidR="00574F7E" w:rsidRPr="00F6274C">
          <w:rPr>
            <w:webHidden/>
          </w:rPr>
          <w:fldChar w:fldCharType="separate"/>
        </w:r>
        <w:r w:rsidR="00574F7E" w:rsidRPr="00F6274C">
          <w:rPr>
            <w:webHidden/>
          </w:rPr>
          <w:t>14</w:t>
        </w:r>
        <w:r w:rsidR="00574F7E" w:rsidRPr="00F6274C">
          <w:rPr>
            <w:webHidden/>
          </w:rPr>
          <w:fldChar w:fldCharType="end"/>
        </w:r>
      </w:hyperlink>
    </w:p>
    <w:p w14:paraId="04F07931" w14:textId="77777777" w:rsidR="008908BD" w:rsidRPr="00F6274C" w:rsidRDefault="008908BD" w:rsidP="008908BD">
      <w:r w:rsidRPr="00F6274C">
        <w:fldChar w:fldCharType="end"/>
      </w:r>
    </w:p>
    <w:p w14:paraId="18660F7D" w14:textId="77777777" w:rsidR="00E00271" w:rsidRPr="00F6274C" w:rsidRDefault="00E00271" w:rsidP="0006542A">
      <w:pPr>
        <w:rPr>
          <w:rFonts w:ascii="Calibri Light" w:hAnsi="Calibri Light"/>
          <w:sz w:val="50"/>
          <w:szCs w:val="50"/>
        </w:rPr>
        <w:sectPr w:rsidR="00E00271" w:rsidRPr="00F6274C" w:rsidSect="005D7E57">
          <w:headerReference w:type="even" r:id="rId14"/>
          <w:headerReference w:type="default" r:id="rId15"/>
          <w:headerReference w:type="first" r:id="rId16"/>
          <w:footerReference w:type="first" r:id="rId17"/>
          <w:pgSz w:w="11906" w:h="16838"/>
          <w:pgMar w:top="1417" w:right="1417" w:bottom="1417" w:left="1417" w:header="708" w:footer="708" w:gutter="0"/>
          <w:cols w:space="708"/>
          <w:titlePg/>
          <w:docGrid w:linePitch="360"/>
        </w:sectPr>
      </w:pPr>
    </w:p>
    <w:p w14:paraId="1E6CFB37" w14:textId="77777777" w:rsidR="00291D58" w:rsidRPr="00F6274C" w:rsidRDefault="00291D58" w:rsidP="00291D58"/>
    <w:p w14:paraId="55EE276C" w14:textId="77777777" w:rsidR="00291D58" w:rsidRPr="00F6274C" w:rsidRDefault="00291D58" w:rsidP="00291D58">
      <w:pPr>
        <w:jc w:val="center"/>
      </w:pPr>
    </w:p>
    <w:p w14:paraId="2C6B4E26" w14:textId="77777777" w:rsidR="001B5743" w:rsidRPr="00F6274C" w:rsidRDefault="001B5743" w:rsidP="001B5743">
      <w:pPr>
        <w:pStyle w:val="Title"/>
        <w:rPr>
          <w:rFonts w:asciiTheme="minorHAnsi" w:hAnsiTheme="minorHAnsi"/>
          <w:color w:val="00AFAA"/>
        </w:rPr>
      </w:pPr>
      <w:bookmarkStart w:id="26" w:name="_Toc419881195"/>
      <w:bookmarkStart w:id="27" w:name="_Toc527721078"/>
      <w:r w:rsidRPr="00F6274C">
        <w:rPr>
          <w:rFonts w:asciiTheme="minorHAnsi" w:hAnsiTheme="minorHAnsi"/>
          <w:color w:val="00AFAA"/>
        </w:rPr>
        <w:t>Foreword</w:t>
      </w:r>
      <w:bookmarkEnd w:id="26"/>
      <w:bookmarkEnd w:id="27"/>
    </w:p>
    <w:p w14:paraId="2BA1E192" w14:textId="77777777" w:rsidR="00AD1791" w:rsidRPr="00F6274C" w:rsidRDefault="001B5743" w:rsidP="00FD4F27">
      <w:pPr>
        <w:jc w:val="both"/>
        <w:rPr>
          <w:lang w:eastAsia="de-DE"/>
        </w:rPr>
      </w:pPr>
      <w:bookmarkStart w:id="28" w:name="_Toc419881196"/>
      <w:r w:rsidRPr="00F6274C">
        <w:rPr>
          <w:lang w:eastAsia="de-DE"/>
        </w:rPr>
        <w:t xml:space="preserve">The International Association of Marine Aids to Navigation and Lighthouse Authorities (IALA) recognises that training in all aspects of the management of </w:t>
      </w:r>
      <w:r w:rsidR="009E6E0B" w:rsidRPr="00F6274C">
        <w:rPr>
          <w:lang w:eastAsia="de-DE"/>
        </w:rPr>
        <w:t xml:space="preserve">Marine </w:t>
      </w:r>
      <w:r w:rsidRPr="00F6274C">
        <w:rPr>
          <w:lang w:eastAsia="de-DE"/>
        </w:rPr>
        <w:t>Aids to Navigation (AtoN) service delivery is critical to the consistent provision of that AtoN service</w:t>
      </w:r>
      <w:bookmarkEnd w:id="28"/>
      <w:r w:rsidR="00AD1791" w:rsidRPr="00F6274C">
        <w:rPr>
          <w:lang w:eastAsia="de-DE"/>
        </w:rPr>
        <w:t xml:space="preserve">.  </w:t>
      </w:r>
    </w:p>
    <w:p w14:paraId="7C5768BD" w14:textId="77777777" w:rsidR="001B5743" w:rsidRPr="00F6274C" w:rsidRDefault="001B5743" w:rsidP="002A0EA1">
      <w:pPr>
        <w:jc w:val="both"/>
        <w:rPr>
          <w:rFonts w:cs="Arial"/>
          <w:lang w:eastAsia="de-DE"/>
        </w:rPr>
      </w:pPr>
      <w:r w:rsidRPr="00F6274C">
        <w:rPr>
          <w:rFonts w:cs="Arial"/>
          <w:lang w:eastAsia="de-DE"/>
        </w:rPr>
        <w:t xml:space="preserve">Taking into account that under the SOLAS Convention, Chapter </w:t>
      </w:r>
      <w:r w:rsidR="00A4164D" w:rsidRPr="00F6274C">
        <w:rPr>
          <w:rFonts w:cs="Arial"/>
          <w:lang w:eastAsia="de-DE"/>
        </w:rPr>
        <w:t>V</w:t>
      </w:r>
      <w:r w:rsidRPr="00F6274C">
        <w:rPr>
          <w:rFonts w:cs="Arial"/>
          <w:lang w:eastAsia="de-DE"/>
        </w:rPr>
        <w:t xml:space="preserve">, Regulation 13, paragraph 2, </w:t>
      </w:r>
      <w:r w:rsidR="00FF5E71" w:rsidRPr="00F6274C">
        <w:rPr>
          <w:rFonts w:cs="Arial"/>
          <w:lang w:eastAsia="de-DE"/>
        </w:rPr>
        <w:t>published by the International Maritime Organi</w:t>
      </w:r>
      <w:r w:rsidR="007849E6" w:rsidRPr="00F6274C">
        <w:rPr>
          <w:rFonts w:cs="Arial"/>
          <w:lang w:eastAsia="de-DE"/>
        </w:rPr>
        <w:t>z</w:t>
      </w:r>
      <w:r w:rsidR="00FF5E71" w:rsidRPr="00F6274C">
        <w:rPr>
          <w:rFonts w:cs="Arial"/>
          <w:lang w:eastAsia="de-DE"/>
        </w:rPr>
        <w:t>ation</w:t>
      </w:r>
      <w:ins w:id="29" w:author="James Collocott" w:date="2018-10-23T12:15:00Z">
        <w:r w:rsidR="00F6274C">
          <w:rPr>
            <w:rFonts w:cs="Arial"/>
            <w:lang w:eastAsia="de-DE"/>
          </w:rPr>
          <w:t xml:space="preserve"> (IMO)</w:t>
        </w:r>
      </w:ins>
      <w:r w:rsidR="00FF5E71" w:rsidRPr="00F6274C">
        <w:rPr>
          <w:rFonts w:cs="Arial"/>
          <w:lang w:eastAsia="de-DE"/>
        </w:rPr>
        <w:t xml:space="preserve">, </w:t>
      </w:r>
      <w:r w:rsidRPr="00F6274C">
        <w:rPr>
          <w:rFonts w:cs="Arial"/>
          <w:lang w:eastAsia="de-DE"/>
        </w:rPr>
        <w:t xml:space="preserve">Contracting Governments, mindful of their obligations, undertake to consider the international recommendations and guidelines when establishing </w:t>
      </w:r>
      <w:ins w:id="30" w:author="James Collocott" w:date="2018-10-23T12:16:00Z">
        <w:r w:rsidR="00F6274C">
          <w:rPr>
            <w:rFonts w:cs="Arial"/>
            <w:lang w:eastAsia="de-DE"/>
          </w:rPr>
          <w:t>AtoN</w:t>
        </w:r>
      </w:ins>
      <w:del w:id="31" w:author="James Collocott" w:date="2018-10-23T12:17:00Z">
        <w:r w:rsidRPr="00F6274C" w:rsidDel="00F6274C">
          <w:rPr>
            <w:rFonts w:cs="Arial"/>
            <w:lang w:eastAsia="de-DE"/>
          </w:rPr>
          <w:delText>aids to navigation</w:delText>
        </w:r>
      </w:del>
      <w:r w:rsidRPr="00F6274C">
        <w:rPr>
          <w:rFonts w:cs="Arial"/>
          <w:lang w:eastAsia="de-DE"/>
        </w:rPr>
        <w:t xml:space="preserve">, including recommendations on training and qualification of AtoN managers, IALA has </w:t>
      </w:r>
      <w:r w:rsidR="00AD1791" w:rsidRPr="00F6274C">
        <w:rPr>
          <w:lang w:eastAsia="de-DE"/>
        </w:rPr>
        <w:t xml:space="preserve">published IALA Standard 1050 on training and certification and </w:t>
      </w:r>
      <w:r w:rsidRPr="00F6274C">
        <w:rPr>
          <w:rFonts w:cs="Arial"/>
          <w:lang w:eastAsia="de-DE"/>
        </w:rPr>
        <w:t xml:space="preserve">adopted Recommendation </w:t>
      </w:r>
      <w:r w:rsidR="00A4164D" w:rsidRPr="00F6274C">
        <w:rPr>
          <w:rFonts w:cs="Arial"/>
          <w:lang w:eastAsia="de-DE"/>
        </w:rPr>
        <w:t>R0141</w:t>
      </w:r>
      <w:r w:rsidRPr="00F6274C">
        <w:rPr>
          <w:rFonts w:cs="Arial"/>
          <w:lang w:eastAsia="de-DE"/>
        </w:rPr>
        <w:t xml:space="preserve"> on Standards for Training and Certification of AtoN personnel.</w:t>
      </w:r>
    </w:p>
    <w:p w14:paraId="405A1E89" w14:textId="77777777" w:rsidR="001B5743" w:rsidRPr="00F6274C" w:rsidRDefault="001B5743" w:rsidP="00FD4F27">
      <w:pPr>
        <w:jc w:val="both"/>
        <w:rPr>
          <w:rFonts w:cs="Arial"/>
          <w:lang w:eastAsia="de-DE"/>
        </w:rPr>
      </w:pPr>
      <w:r w:rsidRPr="00F6274C">
        <w:rPr>
          <w:rFonts w:cs="Arial"/>
          <w:lang w:eastAsia="de-DE"/>
        </w:rPr>
        <w:t xml:space="preserve">IALA Committees working closely with the IALA World Wide Academy (The Academy) have developed a series of model courses for AtoN personnel having </w:t>
      </w:r>
      <w:r w:rsidR="00A4164D" w:rsidRPr="00F6274C">
        <w:rPr>
          <w:rFonts w:cs="Arial"/>
          <w:lang w:eastAsia="de-DE"/>
        </w:rPr>
        <w:t>“Level 1”</w:t>
      </w:r>
      <w:r w:rsidRPr="00F6274C">
        <w:rPr>
          <w:rFonts w:cs="Arial"/>
          <w:lang w:eastAsia="de-DE"/>
        </w:rPr>
        <w:t xml:space="preserve"> management functions.  This model course </w:t>
      </w:r>
      <w:r w:rsidR="00071057" w:rsidRPr="00F6274C">
        <w:rPr>
          <w:rFonts w:cs="Arial"/>
          <w:lang w:eastAsia="de-DE"/>
        </w:rPr>
        <w:t xml:space="preserve">extends that basic </w:t>
      </w:r>
      <w:r w:rsidR="00F20315" w:rsidRPr="00F6274C">
        <w:rPr>
          <w:rFonts w:cs="Arial"/>
          <w:lang w:eastAsia="de-DE"/>
        </w:rPr>
        <w:t xml:space="preserve">level of competency so that </w:t>
      </w:r>
      <w:r w:rsidR="00AD1791" w:rsidRPr="00F6274C">
        <w:rPr>
          <w:rFonts w:cs="Arial"/>
          <w:lang w:eastAsia="de-DE"/>
        </w:rPr>
        <w:t xml:space="preserve">a </w:t>
      </w:r>
      <w:r w:rsidR="00F20315" w:rsidRPr="00F6274C">
        <w:rPr>
          <w:rFonts w:cs="Arial"/>
          <w:lang w:eastAsia="de-DE"/>
        </w:rPr>
        <w:t xml:space="preserve">more senior AtoN manager can demonstrate competency as a “Master of Aids to Navigation”.  </w:t>
      </w:r>
    </w:p>
    <w:p w14:paraId="5C523B9E" w14:textId="77777777" w:rsidR="001B5743" w:rsidRPr="00F6274C" w:rsidRDefault="001B5743" w:rsidP="002A0EA1">
      <w:pPr>
        <w:jc w:val="both"/>
        <w:rPr>
          <w:rFonts w:cs="Arial"/>
          <w:lang w:eastAsia="de-DE"/>
        </w:rPr>
      </w:pPr>
      <w:r w:rsidRPr="00F6274C">
        <w:rPr>
          <w:rFonts w:cs="Arial"/>
          <w:lang w:eastAsia="de-DE"/>
        </w:rPr>
        <w:t>This model course</w:t>
      </w:r>
      <w:r w:rsidR="002B6EE6" w:rsidRPr="00F6274C">
        <w:rPr>
          <w:rFonts w:cs="Arial"/>
          <w:lang w:eastAsia="de-DE"/>
        </w:rPr>
        <w:t xml:space="preserve">, which </w:t>
      </w:r>
      <w:r w:rsidR="002B6EE6" w:rsidRPr="00F6274C">
        <w:rPr>
          <w:iCs/>
        </w:rPr>
        <w:t xml:space="preserve">is an extension of the IALA Level 1 AtoN Manager course, </w:t>
      </w:r>
      <w:r w:rsidRPr="00F6274C">
        <w:rPr>
          <w:rFonts w:cs="Arial"/>
          <w:lang w:eastAsia="de-DE"/>
        </w:rPr>
        <w:t xml:space="preserve">is intended to provide national members and other appropriate authorities charged with the provision of AtoN services with specific guidance on </w:t>
      </w:r>
      <w:del w:id="32" w:author="James Collocott" w:date="2018-10-23T12:25:00Z">
        <w:r w:rsidRPr="00F6274C" w:rsidDel="002A0EA1">
          <w:rPr>
            <w:rFonts w:cs="Arial"/>
            <w:lang w:eastAsia="de-DE"/>
          </w:rPr>
          <w:delText xml:space="preserve">the </w:delText>
        </w:r>
      </w:del>
      <w:ins w:id="33" w:author="James Collocott" w:date="2018-10-23T12:25:00Z">
        <w:r w:rsidR="002A0EA1">
          <w:rPr>
            <w:rFonts w:cs="Arial"/>
            <w:lang w:eastAsia="de-DE"/>
          </w:rPr>
          <w:t xml:space="preserve">further </w:t>
        </w:r>
      </w:ins>
      <w:r w:rsidRPr="00F6274C">
        <w:rPr>
          <w:rFonts w:cs="Arial"/>
          <w:lang w:eastAsia="de-DE"/>
        </w:rPr>
        <w:t xml:space="preserve">training of </w:t>
      </w:r>
      <w:r w:rsidR="00F20315" w:rsidRPr="00F6274C">
        <w:rPr>
          <w:rFonts w:cs="Arial"/>
          <w:lang w:eastAsia="de-DE"/>
        </w:rPr>
        <w:t xml:space="preserve">senior </w:t>
      </w:r>
      <w:r w:rsidRPr="00F6274C">
        <w:rPr>
          <w:rFonts w:cs="Arial"/>
          <w:lang w:eastAsia="de-DE"/>
        </w:rPr>
        <w:t xml:space="preserve">AtoN managers. It is intended to be delivered </w:t>
      </w:r>
      <w:r w:rsidR="00F20315" w:rsidRPr="00F6274C">
        <w:rPr>
          <w:rFonts w:cs="Arial"/>
          <w:lang w:eastAsia="de-DE"/>
        </w:rPr>
        <w:t xml:space="preserve">primarily by the IALA World-Wide Academy and </w:t>
      </w:r>
      <w:r w:rsidRPr="00F6274C">
        <w:rPr>
          <w:rFonts w:cs="Arial"/>
          <w:lang w:eastAsia="de-DE"/>
        </w:rPr>
        <w:t xml:space="preserve">by </w:t>
      </w:r>
      <w:r w:rsidR="00A4164D" w:rsidRPr="00F6274C">
        <w:rPr>
          <w:rFonts w:cs="Arial"/>
          <w:lang w:eastAsia="de-DE"/>
        </w:rPr>
        <w:t>a training o</w:t>
      </w:r>
      <w:r w:rsidRPr="00F6274C">
        <w:rPr>
          <w:rFonts w:cs="Arial"/>
          <w:lang w:eastAsia="de-DE"/>
        </w:rPr>
        <w:t>rganisation accredited by a national Competent Authority. Assistance in implementing this and other model courses may be obtained from the IALA World</w:t>
      </w:r>
      <w:r w:rsidR="00F20315" w:rsidRPr="00F6274C">
        <w:rPr>
          <w:rFonts w:cs="Arial"/>
          <w:lang w:eastAsia="de-DE"/>
        </w:rPr>
        <w:t>-</w:t>
      </w:r>
      <w:r w:rsidRPr="00F6274C">
        <w:rPr>
          <w:rFonts w:cs="Arial"/>
          <w:lang w:eastAsia="de-DE"/>
        </w:rPr>
        <w:t>Wide Academy at the following address:</w:t>
      </w:r>
    </w:p>
    <w:p w14:paraId="59C61209" w14:textId="77777777" w:rsidR="001B5743" w:rsidRPr="00F6274C" w:rsidRDefault="001B5743" w:rsidP="001B5743">
      <w:pPr>
        <w:rPr>
          <w:rFonts w:cs="Arial"/>
          <w:lang w:eastAsia="de-DE"/>
        </w:rPr>
      </w:pPr>
    </w:p>
    <w:p w14:paraId="1EAEC3DB" w14:textId="77777777" w:rsidR="001B5743" w:rsidRPr="00F6274C" w:rsidRDefault="001B5743" w:rsidP="001B5743">
      <w:pPr>
        <w:rPr>
          <w:rFonts w:cs="Arial"/>
          <w:lang w:eastAsia="de-DE"/>
        </w:rPr>
      </w:pPr>
    </w:p>
    <w:p w14:paraId="319C6135" w14:textId="77777777" w:rsidR="001B5743" w:rsidRPr="00F6274C" w:rsidRDefault="001B5743" w:rsidP="00A4164D">
      <w:pPr>
        <w:tabs>
          <w:tab w:val="left" w:pos="5387"/>
        </w:tabs>
        <w:spacing w:after="0" w:line="240" w:lineRule="auto"/>
        <w:rPr>
          <w:lang w:eastAsia="de-DE"/>
        </w:rPr>
      </w:pPr>
      <w:r w:rsidRPr="00F6274C">
        <w:rPr>
          <w:lang w:eastAsia="de-DE"/>
        </w:rPr>
        <w:t>The Dean</w:t>
      </w:r>
    </w:p>
    <w:p w14:paraId="5749EE04" w14:textId="77777777" w:rsidR="001B5743" w:rsidRPr="00F6274C" w:rsidRDefault="001B5743" w:rsidP="00A4164D">
      <w:pPr>
        <w:tabs>
          <w:tab w:val="left" w:pos="5387"/>
        </w:tabs>
        <w:spacing w:after="0" w:line="240" w:lineRule="auto"/>
        <w:rPr>
          <w:lang w:eastAsia="de-DE"/>
        </w:rPr>
      </w:pPr>
      <w:r w:rsidRPr="00F6274C">
        <w:rPr>
          <w:lang w:eastAsia="de-DE"/>
        </w:rPr>
        <w:t>IALA World Wide Academy</w:t>
      </w:r>
      <w:r w:rsidRPr="00F6274C">
        <w:rPr>
          <w:lang w:eastAsia="de-DE"/>
        </w:rPr>
        <w:tab/>
        <w:t>Tel:</w:t>
      </w:r>
      <w:r w:rsidRPr="00F6274C">
        <w:rPr>
          <w:lang w:eastAsia="de-DE"/>
        </w:rPr>
        <w:tab/>
      </w:r>
      <w:r w:rsidRPr="00F6274C">
        <w:rPr>
          <w:lang w:eastAsia="de-DE"/>
        </w:rPr>
        <w:tab/>
        <w:t>(+) 33 1 34 51 70 01</w:t>
      </w:r>
    </w:p>
    <w:p w14:paraId="4A3CFF65" w14:textId="77777777" w:rsidR="001B5743" w:rsidRPr="00C55A03" w:rsidRDefault="001B5743" w:rsidP="00A4164D">
      <w:pPr>
        <w:tabs>
          <w:tab w:val="left" w:pos="5387"/>
        </w:tabs>
        <w:spacing w:after="0" w:line="240" w:lineRule="auto"/>
        <w:rPr>
          <w:lang w:val="fr-FR" w:eastAsia="de-DE"/>
        </w:rPr>
      </w:pPr>
      <w:r w:rsidRPr="00C55A03">
        <w:rPr>
          <w:lang w:val="fr-FR" w:eastAsia="de-DE"/>
        </w:rPr>
        <w:t>10 rue des Gaudines, 78100</w:t>
      </w:r>
      <w:r w:rsidRPr="00C55A03">
        <w:rPr>
          <w:lang w:val="fr-FR" w:eastAsia="de-DE"/>
        </w:rPr>
        <w:tab/>
        <w:t>Fax:</w:t>
      </w:r>
      <w:r w:rsidRPr="00C55A03">
        <w:rPr>
          <w:lang w:val="fr-FR" w:eastAsia="de-DE"/>
        </w:rPr>
        <w:tab/>
      </w:r>
      <w:r w:rsidRPr="00C55A03">
        <w:rPr>
          <w:lang w:val="fr-FR" w:eastAsia="de-DE"/>
        </w:rPr>
        <w:tab/>
        <w:t>(+) 33 1 34 51 82 05</w:t>
      </w:r>
    </w:p>
    <w:p w14:paraId="211EADC5" w14:textId="77777777" w:rsidR="001B5743" w:rsidRPr="00C55A03" w:rsidRDefault="001B5743" w:rsidP="00A4164D">
      <w:pPr>
        <w:tabs>
          <w:tab w:val="left" w:pos="5387"/>
        </w:tabs>
        <w:spacing w:after="0" w:line="240" w:lineRule="auto"/>
        <w:rPr>
          <w:lang w:val="fr-FR"/>
        </w:rPr>
      </w:pPr>
      <w:r w:rsidRPr="00C55A03">
        <w:rPr>
          <w:lang w:val="fr-FR" w:eastAsia="de-DE"/>
        </w:rPr>
        <w:t>Saint Germain-en-Laye</w:t>
      </w:r>
      <w:r w:rsidRPr="00C55A03">
        <w:rPr>
          <w:lang w:val="fr-FR" w:eastAsia="de-DE"/>
        </w:rPr>
        <w:tab/>
        <w:t>e-mail:</w:t>
      </w:r>
      <w:r w:rsidRPr="00C55A03">
        <w:rPr>
          <w:lang w:val="fr-FR" w:eastAsia="de-DE"/>
        </w:rPr>
        <w:tab/>
      </w:r>
      <w:r w:rsidR="00A4164D" w:rsidRPr="00C55A03">
        <w:rPr>
          <w:lang w:val="fr-FR" w:eastAsia="de-DE"/>
        </w:rPr>
        <w:tab/>
      </w:r>
      <w:hyperlink r:id="rId18" w:history="1">
        <w:r w:rsidRPr="00C55A03">
          <w:rPr>
            <w:rStyle w:val="Hyperlink"/>
            <w:rFonts w:eastAsia="Calibri"/>
            <w:lang w:val="fr-FR"/>
          </w:rPr>
          <w:t>academy@iala-aism.org</w:t>
        </w:r>
      </w:hyperlink>
    </w:p>
    <w:p w14:paraId="30FD1D82" w14:textId="77777777" w:rsidR="001B5743" w:rsidRPr="00C55A03" w:rsidRDefault="001B5743" w:rsidP="00A4164D">
      <w:pPr>
        <w:tabs>
          <w:tab w:val="left" w:pos="5387"/>
        </w:tabs>
        <w:spacing w:after="0" w:line="240" w:lineRule="auto"/>
        <w:rPr>
          <w:lang w:val="fr-FR"/>
        </w:rPr>
      </w:pPr>
      <w:r w:rsidRPr="00C55A03">
        <w:rPr>
          <w:lang w:val="fr-FR" w:eastAsia="de-DE"/>
        </w:rPr>
        <w:t>France</w:t>
      </w:r>
      <w:r w:rsidRPr="00C55A03">
        <w:rPr>
          <w:lang w:val="fr-FR" w:eastAsia="de-DE"/>
        </w:rPr>
        <w:tab/>
        <w:t>Internet:</w:t>
      </w:r>
      <w:r w:rsidRPr="00C55A03">
        <w:rPr>
          <w:lang w:val="fr-FR" w:eastAsia="de-DE"/>
        </w:rPr>
        <w:tab/>
      </w:r>
      <w:r w:rsidR="00A4164D" w:rsidRPr="00C55A03">
        <w:rPr>
          <w:lang w:val="fr-FR" w:eastAsia="de-DE"/>
        </w:rPr>
        <w:tab/>
      </w:r>
      <w:hyperlink r:id="rId19" w:history="1">
        <w:r w:rsidRPr="00C55A03">
          <w:rPr>
            <w:rStyle w:val="Hyperlink"/>
            <w:rFonts w:cs="Arial"/>
            <w:lang w:val="fr-FR" w:eastAsia="de-DE"/>
          </w:rPr>
          <w:t>www.iala-aism.org</w:t>
        </w:r>
      </w:hyperlink>
    </w:p>
    <w:p w14:paraId="7961CDE1" w14:textId="77777777" w:rsidR="001B5743" w:rsidRPr="00C55A03" w:rsidRDefault="001B5743" w:rsidP="001B5743">
      <w:pPr>
        <w:pStyle w:val="Title"/>
        <w:spacing w:after="240"/>
        <w:rPr>
          <w:rFonts w:asciiTheme="minorHAnsi" w:hAnsiTheme="minorHAnsi"/>
          <w:lang w:val="fr-FR" w:eastAsia="de-DE"/>
        </w:rPr>
      </w:pPr>
    </w:p>
    <w:p w14:paraId="38241FC8" w14:textId="77777777" w:rsidR="001B5743" w:rsidRPr="00C55A03" w:rsidRDefault="001B5743" w:rsidP="001B5743">
      <w:pPr>
        <w:rPr>
          <w:rFonts w:cs="Arial"/>
          <w:b/>
          <w:bCs/>
          <w:kern w:val="28"/>
          <w:sz w:val="32"/>
          <w:szCs w:val="32"/>
          <w:lang w:val="fr-FR" w:eastAsia="de-DE"/>
        </w:rPr>
      </w:pPr>
      <w:r w:rsidRPr="00C55A03">
        <w:rPr>
          <w:lang w:val="fr-FR" w:eastAsia="de-DE"/>
        </w:rPr>
        <w:br w:type="page"/>
      </w:r>
    </w:p>
    <w:p w14:paraId="5CE41CFD" w14:textId="77777777" w:rsidR="001B5743" w:rsidRPr="00F6274C" w:rsidRDefault="001B5743" w:rsidP="00200687">
      <w:pPr>
        <w:pStyle w:val="Part"/>
      </w:pPr>
      <w:bookmarkStart w:id="34" w:name="_Toc419881197"/>
      <w:r w:rsidRPr="00F6274C">
        <w:t xml:space="preserve">PART </w:t>
      </w:r>
      <w:r w:rsidR="00BC3B2D" w:rsidRPr="00F6274C">
        <w:t>1</w:t>
      </w:r>
      <w:r w:rsidRPr="00F6274C">
        <w:t xml:space="preserve"> – COURSE OVERVIEW</w:t>
      </w:r>
      <w:bookmarkEnd w:id="34"/>
    </w:p>
    <w:p w14:paraId="3638EDE0" w14:textId="77777777" w:rsidR="001B5743" w:rsidRPr="00F6274C" w:rsidRDefault="001B5743" w:rsidP="00574F7E">
      <w:pPr>
        <w:pStyle w:val="Heading1"/>
        <w:numPr>
          <w:ilvl w:val="0"/>
          <w:numId w:val="14"/>
        </w:numPr>
      </w:pPr>
      <w:bookmarkStart w:id="35" w:name="_Toc419881198"/>
      <w:bookmarkStart w:id="36" w:name="_Toc527721079"/>
      <w:r w:rsidRPr="00F6274C">
        <w:t>Overview</w:t>
      </w:r>
      <w:bookmarkEnd w:id="35"/>
      <w:bookmarkEnd w:id="36"/>
    </w:p>
    <w:p w14:paraId="410A8DA8" w14:textId="77777777" w:rsidR="002758C8" w:rsidRPr="00F6274C" w:rsidRDefault="00E74A2E" w:rsidP="001B5743">
      <w:pPr>
        <w:pStyle w:val="BodyText"/>
        <w:rPr>
          <w:rFonts w:asciiTheme="minorHAnsi" w:hAnsiTheme="minorHAnsi"/>
          <w:lang w:eastAsia="de-DE"/>
        </w:rPr>
      </w:pPr>
      <w:r w:rsidRPr="00F6274C">
        <w:rPr>
          <w:rFonts w:asciiTheme="minorHAnsi" w:hAnsiTheme="minorHAnsi"/>
          <w:lang w:eastAsia="de-DE"/>
        </w:rPr>
        <w:t xml:space="preserve">IALA </w:t>
      </w:r>
      <w:r w:rsidR="002758C8" w:rsidRPr="00F6274C">
        <w:rPr>
          <w:rFonts w:asciiTheme="minorHAnsi" w:hAnsiTheme="minorHAnsi"/>
          <w:lang w:eastAsia="de-DE"/>
        </w:rPr>
        <w:t xml:space="preserve">Standard 1050 on training and certification </w:t>
      </w:r>
      <w:r w:rsidRPr="00F6274C">
        <w:rPr>
          <w:rFonts w:asciiTheme="minorHAnsi" w:hAnsiTheme="minorHAnsi"/>
          <w:lang w:eastAsia="de-DE"/>
        </w:rPr>
        <w:t xml:space="preserve">recommends that </w:t>
      </w:r>
      <w:r w:rsidR="002758C8" w:rsidRPr="00F6274C">
        <w:rPr>
          <w:rFonts w:asciiTheme="minorHAnsi" w:hAnsiTheme="minorHAnsi"/>
          <w:lang w:eastAsia="de-DE"/>
        </w:rPr>
        <w:t xml:space="preserve">national Competent Authorities and the </w:t>
      </w:r>
      <w:r w:rsidR="00F20315" w:rsidRPr="00F6274C">
        <w:rPr>
          <w:rFonts w:asciiTheme="minorHAnsi" w:hAnsiTheme="minorHAnsi"/>
          <w:lang w:eastAsia="de-DE"/>
        </w:rPr>
        <w:t xml:space="preserve">accredited </w:t>
      </w:r>
      <w:r w:rsidRPr="00F6274C">
        <w:rPr>
          <w:rFonts w:asciiTheme="minorHAnsi" w:hAnsiTheme="minorHAnsi"/>
          <w:lang w:eastAsia="de-DE"/>
        </w:rPr>
        <w:t>training o</w:t>
      </w:r>
      <w:r w:rsidR="001B5743" w:rsidRPr="00F6274C">
        <w:rPr>
          <w:rFonts w:asciiTheme="minorHAnsi" w:hAnsiTheme="minorHAnsi"/>
          <w:lang w:eastAsia="de-DE"/>
        </w:rPr>
        <w:t xml:space="preserve">rganisations </w:t>
      </w:r>
      <w:r w:rsidR="00F20315" w:rsidRPr="00F6274C">
        <w:rPr>
          <w:rFonts w:asciiTheme="minorHAnsi" w:hAnsiTheme="minorHAnsi"/>
          <w:lang w:eastAsia="de-DE"/>
        </w:rPr>
        <w:t xml:space="preserve">(ATOs) </w:t>
      </w:r>
      <w:r w:rsidR="002758C8" w:rsidRPr="00F6274C">
        <w:rPr>
          <w:rFonts w:asciiTheme="minorHAnsi" w:hAnsiTheme="minorHAnsi"/>
          <w:lang w:eastAsia="de-DE"/>
        </w:rPr>
        <w:t xml:space="preserve">in their country </w:t>
      </w:r>
      <w:r w:rsidR="001B5743" w:rsidRPr="00F6274C">
        <w:rPr>
          <w:rFonts w:asciiTheme="minorHAnsi" w:hAnsiTheme="minorHAnsi"/>
          <w:lang w:eastAsia="de-DE"/>
        </w:rPr>
        <w:t>utilise model courses concerned with the provision of AtoN services, in accordance with IALA Recommendation</w:t>
      </w:r>
      <w:r w:rsidR="002758C8" w:rsidRPr="00F6274C">
        <w:rPr>
          <w:rFonts w:asciiTheme="minorHAnsi" w:hAnsiTheme="minorHAnsi"/>
          <w:lang w:eastAsia="de-DE"/>
        </w:rPr>
        <w:t>s O-</w:t>
      </w:r>
      <w:commentRangeStart w:id="37"/>
      <w:r w:rsidR="002758C8" w:rsidRPr="00F6274C">
        <w:rPr>
          <w:rFonts w:asciiTheme="minorHAnsi" w:hAnsiTheme="minorHAnsi"/>
          <w:lang w:eastAsia="de-DE"/>
        </w:rPr>
        <w:t>149</w:t>
      </w:r>
      <w:commentRangeEnd w:id="37"/>
      <w:r w:rsidR="00A05E5D">
        <w:rPr>
          <w:rStyle w:val="CommentReference"/>
          <w:rFonts w:ascii="Arial" w:hAnsi="Arial"/>
          <w:lang w:eastAsia="de-DE"/>
        </w:rPr>
        <w:commentReference w:id="37"/>
      </w:r>
      <w:r w:rsidR="002758C8" w:rsidRPr="00F6274C">
        <w:rPr>
          <w:rFonts w:asciiTheme="minorHAnsi" w:hAnsiTheme="minorHAnsi"/>
          <w:lang w:eastAsia="de-DE"/>
        </w:rPr>
        <w:t xml:space="preserve"> and</w:t>
      </w:r>
      <w:r w:rsidR="001B5743" w:rsidRPr="00F6274C">
        <w:rPr>
          <w:rFonts w:asciiTheme="minorHAnsi" w:hAnsiTheme="minorHAnsi"/>
          <w:lang w:eastAsia="de-DE"/>
        </w:rPr>
        <w:t xml:space="preserve"> </w:t>
      </w:r>
      <w:r w:rsidR="00DA2FD9" w:rsidRPr="00F6274C">
        <w:rPr>
          <w:rFonts w:asciiTheme="minorHAnsi" w:hAnsiTheme="minorHAnsi"/>
          <w:lang w:eastAsia="de-DE"/>
        </w:rPr>
        <w:t>R0141</w:t>
      </w:r>
      <w:r w:rsidR="001B5743" w:rsidRPr="00F6274C">
        <w:rPr>
          <w:rFonts w:asciiTheme="minorHAnsi" w:hAnsiTheme="minorHAnsi"/>
          <w:lang w:eastAsia="de-DE"/>
        </w:rPr>
        <w:t>.</w:t>
      </w:r>
    </w:p>
    <w:p w14:paraId="4CE9335B" w14:textId="77777777" w:rsidR="001B5743" w:rsidRPr="00F6274C" w:rsidRDefault="002758C8" w:rsidP="001B5743">
      <w:pPr>
        <w:pStyle w:val="BodyText"/>
        <w:rPr>
          <w:rFonts w:asciiTheme="minorHAnsi" w:hAnsiTheme="minorHAnsi"/>
          <w:lang w:eastAsia="de-DE"/>
        </w:rPr>
      </w:pPr>
      <w:r w:rsidRPr="00F6274C">
        <w:rPr>
          <w:rFonts w:asciiTheme="minorHAnsi" w:hAnsiTheme="minorHAnsi"/>
          <w:lang w:eastAsia="de-DE"/>
        </w:rPr>
        <w:t xml:space="preserve">IALA Standard 1050 recognises that Competent Authorities have a transition period of four years from June 2018 to conform to the normative provisions to claim compliance to that Standard. </w:t>
      </w:r>
      <w:r w:rsidR="00DB4851" w:rsidRPr="00F6274C">
        <w:rPr>
          <w:rFonts w:asciiTheme="minorHAnsi" w:hAnsiTheme="minorHAnsi"/>
          <w:lang w:eastAsia="de-DE"/>
        </w:rPr>
        <w:t xml:space="preserve">Successful completion of this model course would be taken as a clear indication of compliance. </w:t>
      </w:r>
    </w:p>
    <w:p w14:paraId="29641548" w14:textId="77777777" w:rsidR="001B5743" w:rsidRPr="00F6274C" w:rsidRDefault="001B5743" w:rsidP="00574F7E">
      <w:pPr>
        <w:pStyle w:val="Heading1"/>
        <w:numPr>
          <w:ilvl w:val="0"/>
          <w:numId w:val="14"/>
        </w:numPr>
      </w:pPr>
      <w:bookmarkStart w:id="38" w:name="_Toc419881199"/>
      <w:bookmarkStart w:id="39" w:name="_Toc527721080"/>
      <w:r w:rsidRPr="00F6274C">
        <w:t>Purpose of the Model Course</w:t>
      </w:r>
      <w:bookmarkEnd w:id="38"/>
      <w:bookmarkEnd w:id="39"/>
    </w:p>
    <w:p w14:paraId="7F914238" w14:textId="1132C900" w:rsidR="001B5743" w:rsidRPr="00F6274C" w:rsidRDefault="00406718" w:rsidP="00A05E5D">
      <w:pPr>
        <w:jc w:val="both"/>
        <w:rPr>
          <w:lang w:eastAsia="de-DE"/>
        </w:rPr>
      </w:pPr>
      <w:r w:rsidRPr="00F6274C">
        <w:rPr>
          <w:iCs/>
        </w:rPr>
        <w:t xml:space="preserve">This Master of </w:t>
      </w:r>
      <w:del w:id="40" w:author="James Collocott" w:date="2018-10-23T12:32:00Z">
        <w:r w:rsidRPr="00F6274C" w:rsidDel="00A05E5D">
          <w:rPr>
            <w:iCs/>
          </w:rPr>
          <w:delText xml:space="preserve">Aids to Navigation </w:delText>
        </w:r>
      </w:del>
      <w:ins w:id="41" w:author="James Collocott" w:date="2018-10-23T12:32:00Z">
        <w:r w:rsidR="00A05E5D">
          <w:rPr>
            <w:iCs/>
          </w:rPr>
          <w:t xml:space="preserve">AtoN </w:t>
        </w:r>
      </w:ins>
      <w:r w:rsidRPr="00F6274C">
        <w:rPr>
          <w:iCs/>
        </w:rPr>
        <w:t xml:space="preserve">Manager course is an extension of the IALA Level 1 AtoN Manager course. While the Level 1 course focuses on training the operational, technical and managerial aspects of AtoN service provision at a practical level, the Master of AtoN Management course is more theoretical and addresses key aspects of </w:t>
      </w:r>
      <w:del w:id="42" w:author="James Collocott" w:date="2018-10-23T12:32:00Z">
        <w:r w:rsidRPr="00F6274C" w:rsidDel="00A05E5D">
          <w:rPr>
            <w:iCs/>
          </w:rPr>
          <w:delText xml:space="preserve">Aids to Navigation </w:delText>
        </w:r>
      </w:del>
      <w:ins w:id="43" w:author="James Collocott" w:date="2018-10-23T12:32:00Z">
        <w:r w:rsidR="00A05E5D">
          <w:rPr>
            <w:iCs/>
          </w:rPr>
          <w:t xml:space="preserve">AtoN </w:t>
        </w:r>
      </w:ins>
      <w:r w:rsidRPr="00F6274C">
        <w:rPr>
          <w:iCs/>
        </w:rPr>
        <w:t xml:space="preserve">governance from a strategic perspective. </w:t>
      </w:r>
      <w:r w:rsidRPr="00F6274C">
        <w:rPr>
          <w:lang w:eastAsia="de-DE"/>
        </w:rPr>
        <w:t>Its purpose</w:t>
      </w:r>
      <w:r w:rsidR="001B5743" w:rsidRPr="00F6274C">
        <w:rPr>
          <w:lang w:eastAsia="de-DE"/>
        </w:rPr>
        <w:t xml:space="preserve"> is to assist </w:t>
      </w:r>
      <w:del w:id="44" w:author="James Collocott" w:date="2018-10-23T12:33:00Z">
        <w:r w:rsidR="001B5743" w:rsidRPr="00F6274C" w:rsidDel="00A05E5D">
          <w:rPr>
            <w:lang w:eastAsia="de-DE"/>
          </w:rPr>
          <w:delText xml:space="preserve">maritime </w:delText>
        </w:r>
      </w:del>
      <w:r w:rsidR="00F20315" w:rsidRPr="00F6274C">
        <w:rPr>
          <w:lang w:eastAsia="de-DE"/>
        </w:rPr>
        <w:t>ATOs</w:t>
      </w:r>
      <w:r w:rsidR="001B5743" w:rsidRPr="00F6274C">
        <w:rPr>
          <w:lang w:eastAsia="de-DE"/>
        </w:rPr>
        <w:t xml:space="preserve"> and their teaching staff with the preparation and introduction of </w:t>
      </w:r>
      <w:r w:rsidR="00F20315" w:rsidRPr="00F6274C">
        <w:rPr>
          <w:lang w:eastAsia="de-DE"/>
        </w:rPr>
        <w:t xml:space="preserve">a specific </w:t>
      </w:r>
      <w:r w:rsidR="001B5743" w:rsidRPr="00F6274C">
        <w:rPr>
          <w:lang w:eastAsia="de-DE"/>
        </w:rPr>
        <w:t xml:space="preserve">training course for </w:t>
      </w:r>
      <w:r w:rsidR="00F20315" w:rsidRPr="00F6274C">
        <w:rPr>
          <w:lang w:eastAsia="de-DE"/>
        </w:rPr>
        <w:t xml:space="preserve">senior management </w:t>
      </w:r>
      <w:r w:rsidR="001B5743" w:rsidRPr="00F6274C">
        <w:rPr>
          <w:lang w:eastAsia="de-DE"/>
        </w:rPr>
        <w:t>personnel concerned with AtoN service provision</w:t>
      </w:r>
      <w:r w:rsidR="009A7316" w:rsidRPr="00F6274C">
        <w:rPr>
          <w:lang w:eastAsia="de-DE"/>
        </w:rPr>
        <w:t xml:space="preserve"> or its supervision</w:t>
      </w:r>
      <w:r w:rsidR="001B5743" w:rsidRPr="00F6274C">
        <w:rPr>
          <w:lang w:eastAsia="de-DE"/>
        </w:rPr>
        <w:t>.</w:t>
      </w:r>
      <w:r w:rsidRPr="00F6274C">
        <w:rPr>
          <w:lang w:eastAsia="de-DE"/>
        </w:rPr>
        <w:t xml:space="preserve"> </w:t>
      </w:r>
    </w:p>
    <w:p w14:paraId="02A66119" w14:textId="77777777" w:rsidR="00ED1A07" w:rsidRPr="00F6274C" w:rsidRDefault="001B5743" w:rsidP="001B5743">
      <w:pPr>
        <w:pStyle w:val="BodyText"/>
        <w:rPr>
          <w:rFonts w:asciiTheme="minorHAnsi" w:hAnsiTheme="minorHAnsi"/>
          <w:lang w:eastAsia="de-DE"/>
        </w:rPr>
      </w:pPr>
      <w:r w:rsidRPr="00F6274C">
        <w:rPr>
          <w:rFonts w:asciiTheme="minorHAnsi" w:hAnsiTheme="minorHAnsi"/>
          <w:lang w:eastAsia="de-DE"/>
        </w:rPr>
        <w:t xml:space="preserve">The knowledge, skills and dedication of model course </w:t>
      </w:r>
      <w:r w:rsidR="005C2EC2" w:rsidRPr="00F6274C">
        <w:rPr>
          <w:rFonts w:asciiTheme="minorHAnsi" w:hAnsiTheme="minorHAnsi"/>
          <w:lang w:eastAsia="de-DE"/>
        </w:rPr>
        <w:t>Trainers, Teachers and/or I</w:t>
      </w:r>
      <w:r w:rsidRPr="00F6274C">
        <w:rPr>
          <w:rFonts w:asciiTheme="minorHAnsi" w:hAnsiTheme="minorHAnsi"/>
          <w:lang w:eastAsia="de-DE"/>
        </w:rPr>
        <w:t xml:space="preserve">nstructors </w:t>
      </w:r>
      <w:r w:rsidR="00FF5E71" w:rsidRPr="00F6274C">
        <w:rPr>
          <w:rFonts w:asciiTheme="minorHAnsi" w:hAnsiTheme="minorHAnsi"/>
          <w:lang w:eastAsia="de-DE"/>
        </w:rPr>
        <w:t>(TTI</w:t>
      </w:r>
      <w:r w:rsidR="005C2EC2" w:rsidRPr="00F6274C">
        <w:rPr>
          <w:rFonts w:asciiTheme="minorHAnsi" w:hAnsiTheme="minorHAnsi"/>
          <w:lang w:eastAsia="de-DE"/>
        </w:rPr>
        <w:t xml:space="preserve">s) </w:t>
      </w:r>
      <w:r w:rsidRPr="00F6274C">
        <w:rPr>
          <w:rFonts w:asciiTheme="minorHAnsi" w:hAnsiTheme="minorHAnsi"/>
          <w:lang w:eastAsia="de-DE"/>
        </w:rPr>
        <w:t xml:space="preserve">are the key elements enabling those being trained (the participants) to acquire the necessary level of competence; that is the ability to perform defined tasks or duties effectively.  </w:t>
      </w:r>
      <w:r w:rsidR="00ED1A07" w:rsidRPr="00F6274C">
        <w:rPr>
          <w:rFonts w:asciiTheme="minorHAnsi" w:hAnsiTheme="minorHAnsi"/>
          <w:lang w:eastAsia="de-DE"/>
        </w:rPr>
        <w:t xml:space="preserve">These competencies are the way that individuals deal with work and other people. They are the combination of personality, intelligence and innate skills together with acquired knowledge, skills </w:t>
      </w:r>
      <w:r w:rsidR="00FF5E71" w:rsidRPr="00F6274C">
        <w:rPr>
          <w:rFonts w:asciiTheme="minorHAnsi" w:hAnsiTheme="minorHAnsi"/>
          <w:lang w:eastAsia="de-DE"/>
        </w:rPr>
        <w:t>and attitude mastered during an</w:t>
      </w:r>
      <w:r w:rsidR="00ED1A07" w:rsidRPr="00F6274C">
        <w:rPr>
          <w:rFonts w:asciiTheme="minorHAnsi" w:hAnsiTheme="minorHAnsi"/>
          <w:lang w:eastAsia="de-DE"/>
        </w:rPr>
        <w:t xml:space="preserve"> individual’s lifetime. </w:t>
      </w:r>
    </w:p>
    <w:p w14:paraId="43E7AE36" w14:textId="790923D3" w:rsidR="001B5743" w:rsidRPr="00F6274C" w:rsidRDefault="001B5743" w:rsidP="00520ECD">
      <w:pPr>
        <w:pStyle w:val="BodyText"/>
        <w:rPr>
          <w:rFonts w:asciiTheme="minorHAnsi" w:hAnsiTheme="minorHAnsi"/>
          <w:lang w:eastAsia="de-DE"/>
        </w:rPr>
      </w:pPr>
      <w:r w:rsidRPr="00F6274C">
        <w:rPr>
          <w:rFonts w:asciiTheme="minorHAnsi" w:hAnsiTheme="minorHAnsi"/>
          <w:lang w:eastAsia="de-DE"/>
        </w:rPr>
        <w:t>It is not the intention of this mode</w:t>
      </w:r>
      <w:r w:rsidR="005C2EC2" w:rsidRPr="00F6274C">
        <w:rPr>
          <w:rFonts w:asciiTheme="minorHAnsi" w:hAnsiTheme="minorHAnsi"/>
          <w:lang w:eastAsia="de-DE"/>
        </w:rPr>
        <w:t xml:space="preserve">l course programme to restrict </w:t>
      </w:r>
      <w:ins w:id="45" w:author="James Collocott" w:date="2018-10-23T12:39:00Z">
        <w:r w:rsidR="00520ECD" w:rsidRPr="00F6274C">
          <w:rPr>
            <w:rFonts w:asciiTheme="minorHAnsi" w:hAnsiTheme="minorHAnsi"/>
            <w:lang w:eastAsia="de-DE"/>
          </w:rPr>
          <w:t>TTIs</w:t>
        </w:r>
      </w:ins>
      <w:del w:id="46" w:author="James Collocott" w:date="2018-10-23T12:39:00Z">
        <w:r w:rsidR="005C2EC2" w:rsidRPr="00F6274C" w:rsidDel="00520ECD">
          <w:rPr>
            <w:rFonts w:asciiTheme="minorHAnsi" w:hAnsiTheme="minorHAnsi"/>
            <w:lang w:eastAsia="de-DE"/>
          </w:rPr>
          <w:delText>I</w:delText>
        </w:r>
        <w:r w:rsidRPr="00F6274C" w:rsidDel="00520ECD">
          <w:rPr>
            <w:rFonts w:asciiTheme="minorHAnsi" w:hAnsiTheme="minorHAnsi"/>
            <w:lang w:eastAsia="de-DE"/>
          </w:rPr>
          <w:delText>nstructors</w:delText>
        </w:r>
      </w:del>
      <w:r w:rsidRPr="00F6274C">
        <w:rPr>
          <w:rFonts w:asciiTheme="minorHAnsi" w:hAnsiTheme="minorHAnsi"/>
          <w:lang w:eastAsia="de-DE"/>
        </w:rPr>
        <w:t xml:space="preserve"> in the </w:t>
      </w:r>
      <w:r w:rsidR="00FF5E71" w:rsidRPr="00F6274C">
        <w:rPr>
          <w:rFonts w:asciiTheme="minorHAnsi" w:hAnsiTheme="minorHAnsi"/>
          <w:lang w:eastAsia="de-DE"/>
        </w:rPr>
        <w:t>way</w:t>
      </w:r>
      <w:r w:rsidRPr="00F6274C">
        <w:rPr>
          <w:rFonts w:asciiTheme="minorHAnsi" w:hAnsiTheme="minorHAnsi"/>
          <w:lang w:eastAsia="de-DE"/>
        </w:rPr>
        <w:t xml:space="preserve"> they deliver their lectures, particularly as the cultural backgrounds of the participants may vary considerably from country to country.</w:t>
      </w:r>
      <w:r w:rsidR="00ED1A07" w:rsidRPr="00F6274C">
        <w:rPr>
          <w:rFonts w:asciiTheme="minorHAnsi" w:hAnsiTheme="minorHAnsi"/>
          <w:lang w:eastAsia="de-DE"/>
        </w:rPr>
        <w:t xml:space="preserve"> However</w:t>
      </w:r>
      <w:r w:rsidR="00FF5E71" w:rsidRPr="00F6274C">
        <w:rPr>
          <w:rFonts w:asciiTheme="minorHAnsi" w:hAnsiTheme="minorHAnsi"/>
          <w:lang w:eastAsia="de-DE"/>
        </w:rPr>
        <w:t>,</w:t>
      </w:r>
      <w:r w:rsidR="00ED1A07" w:rsidRPr="00F6274C">
        <w:rPr>
          <w:rFonts w:asciiTheme="minorHAnsi" w:hAnsiTheme="minorHAnsi"/>
          <w:lang w:eastAsia="de-DE"/>
        </w:rPr>
        <w:t xml:space="preserve"> </w:t>
      </w:r>
      <w:r w:rsidR="00FF5E71" w:rsidRPr="00F6274C">
        <w:rPr>
          <w:rFonts w:asciiTheme="minorHAnsi" w:hAnsiTheme="minorHAnsi"/>
          <w:lang w:eastAsia="de-DE"/>
        </w:rPr>
        <w:t>TTIs</w:t>
      </w:r>
      <w:r w:rsidR="00ED1A07" w:rsidRPr="00F6274C">
        <w:rPr>
          <w:rFonts w:asciiTheme="minorHAnsi" w:hAnsiTheme="minorHAnsi"/>
          <w:lang w:eastAsia="de-DE"/>
        </w:rPr>
        <w:t xml:space="preserve"> </w:t>
      </w:r>
      <w:del w:id="47" w:author="James Collocott" w:date="2018-10-23T12:39:00Z">
        <w:r w:rsidR="00FF5E71" w:rsidRPr="00F6274C" w:rsidDel="00520ECD">
          <w:rPr>
            <w:rFonts w:asciiTheme="minorHAnsi" w:hAnsiTheme="minorHAnsi"/>
            <w:lang w:eastAsia="de-DE"/>
          </w:rPr>
          <w:delText xml:space="preserve">(hereafter referred to as </w:delText>
        </w:r>
        <w:commentRangeStart w:id="48"/>
        <w:r w:rsidR="00FF5E71" w:rsidRPr="00F6274C" w:rsidDel="00520ECD">
          <w:rPr>
            <w:rFonts w:asciiTheme="minorHAnsi" w:hAnsiTheme="minorHAnsi"/>
            <w:lang w:eastAsia="de-DE"/>
          </w:rPr>
          <w:delText>Instructors</w:delText>
        </w:r>
      </w:del>
      <w:commentRangeEnd w:id="48"/>
      <w:r w:rsidR="00520ECD">
        <w:rPr>
          <w:rStyle w:val="CommentReference"/>
          <w:rFonts w:ascii="Arial" w:hAnsi="Arial"/>
          <w:lang w:eastAsia="de-DE"/>
        </w:rPr>
        <w:commentReference w:id="48"/>
      </w:r>
      <w:del w:id="49" w:author="James Collocott" w:date="2018-10-23T12:39:00Z">
        <w:r w:rsidR="00FF5E71" w:rsidRPr="00F6274C" w:rsidDel="00520ECD">
          <w:rPr>
            <w:rFonts w:asciiTheme="minorHAnsi" w:hAnsiTheme="minorHAnsi"/>
            <w:lang w:eastAsia="de-DE"/>
          </w:rPr>
          <w:delText xml:space="preserve">) </w:delText>
        </w:r>
      </w:del>
      <w:r w:rsidR="00ED1A07" w:rsidRPr="00F6274C">
        <w:rPr>
          <w:rFonts w:asciiTheme="minorHAnsi" w:hAnsiTheme="minorHAnsi"/>
          <w:lang w:eastAsia="de-DE"/>
        </w:rPr>
        <w:t xml:space="preserve">should possess excellent interpersonal and communications skills and should have a comprehensive understanding of diversity and cultural differences. </w:t>
      </w:r>
    </w:p>
    <w:p w14:paraId="2A1314F4" w14:textId="77777777" w:rsidR="001B5743" w:rsidRPr="00F6274C" w:rsidRDefault="001B5743" w:rsidP="00574F7E">
      <w:pPr>
        <w:pStyle w:val="Heading1"/>
        <w:numPr>
          <w:ilvl w:val="0"/>
          <w:numId w:val="14"/>
        </w:numPr>
      </w:pPr>
      <w:bookmarkStart w:id="50" w:name="_Toc419881200"/>
      <w:bookmarkStart w:id="51" w:name="_Toc527721081"/>
      <w:r w:rsidRPr="00F6274C">
        <w:t>USE OF THE MODEL COURSE</w:t>
      </w:r>
      <w:bookmarkEnd w:id="50"/>
      <w:bookmarkEnd w:id="51"/>
    </w:p>
    <w:p w14:paraId="39179C1F" w14:textId="7C726E06" w:rsidR="002947E7" w:rsidRPr="00F6274C" w:rsidRDefault="001B5743" w:rsidP="00520ECD">
      <w:pPr>
        <w:pStyle w:val="BodyText"/>
        <w:rPr>
          <w:rFonts w:asciiTheme="minorHAnsi" w:hAnsiTheme="minorHAnsi"/>
          <w:lang w:eastAsia="de-DE"/>
        </w:rPr>
      </w:pPr>
      <w:r w:rsidRPr="00F6274C">
        <w:rPr>
          <w:rFonts w:asciiTheme="minorHAnsi" w:hAnsiTheme="minorHAnsi"/>
          <w:lang w:eastAsia="de-DE"/>
        </w:rPr>
        <w:t xml:space="preserve">The complete course comprises </w:t>
      </w:r>
      <w:r w:rsidR="00EC1FFB" w:rsidRPr="00F6274C">
        <w:rPr>
          <w:rFonts w:asciiTheme="minorHAnsi" w:hAnsiTheme="minorHAnsi"/>
          <w:lang w:eastAsia="de-DE"/>
        </w:rPr>
        <w:t>two</w:t>
      </w:r>
      <w:r w:rsidRPr="00F6274C">
        <w:rPr>
          <w:rFonts w:asciiTheme="minorHAnsi" w:hAnsiTheme="minorHAnsi"/>
          <w:lang w:eastAsia="de-DE"/>
        </w:rPr>
        <w:t xml:space="preserve"> </w:t>
      </w:r>
      <w:commentRangeStart w:id="52"/>
      <w:r w:rsidRPr="00F6274C">
        <w:rPr>
          <w:rFonts w:asciiTheme="minorHAnsi" w:hAnsiTheme="minorHAnsi"/>
          <w:lang w:eastAsia="de-DE"/>
        </w:rPr>
        <w:t>modules</w:t>
      </w:r>
      <w:commentRangeEnd w:id="52"/>
      <w:r w:rsidR="005B1B7C">
        <w:rPr>
          <w:rStyle w:val="CommentReference"/>
          <w:rFonts w:ascii="Arial" w:hAnsi="Arial"/>
          <w:lang w:eastAsia="de-DE"/>
        </w:rPr>
        <w:commentReference w:id="52"/>
      </w:r>
      <w:r w:rsidR="00C55A03">
        <w:rPr>
          <w:rFonts w:asciiTheme="minorHAnsi" w:hAnsiTheme="minorHAnsi"/>
          <w:lang w:eastAsia="de-DE"/>
        </w:rPr>
        <w:t xml:space="preserve"> </w:t>
      </w:r>
      <w:r w:rsidR="00C55A03" w:rsidRPr="00C55A03">
        <w:rPr>
          <w:rFonts w:asciiTheme="minorHAnsi" w:hAnsiTheme="minorHAnsi"/>
          <w:highlight w:val="yellow"/>
          <w:lang w:eastAsia="de-DE"/>
        </w:rPr>
        <w:t>Gerardine</w:t>
      </w:r>
      <w:r w:rsidRPr="00F6274C">
        <w:rPr>
          <w:rFonts w:asciiTheme="minorHAnsi" w:hAnsiTheme="minorHAnsi"/>
          <w:lang w:eastAsia="de-DE"/>
        </w:rPr>
        <w:t xml:space="preserve">.  </w:t>
      </w:r>
      <w:r w:rsidR="00EC1FFB" w:rsidRPr="00F6274C">
        <w:rPr>
          <w:rFonts w:asciiTheme="minorHAnsi" w:hAnsiTheme="minorHAnsi"/>
          <w:lang w:eastAsia="de-DE"/>
        </w:rPr>
        <w:t>Module One</w:t>
      </w:r>
      <w:r w:rsidRPr="00F6274C">
        <w:rPr>
          <w:rFonts w:asciiTheme="minorHAnsi" w:hAnsiTheme="minorHAnsi"/>
          <w:lang w:eastAsia="de-DE"/>
        </w:rPr>
        <w:t xml:space="preserve"> covers </w:t>
      </w:r>
      <w:del w:id="53" w:author="James Collocott" w:date="2018-10-23T12:40:00Z">
        <w:r w:rsidRPr="00F6274C" w:rsidDel="00520ECD">
          <w:rPr>
            <w:rFonts w:asciiTheme="minorHAnsi" w:hAnsiTheme="minorHAnsi"/>
            <w:lang w:eastAsia="de-DE"/>
          </w:rPr>
          <w:delText xml:space="preserve">a </w:delText>
        </w:r>
      </w:del>
      <w:r w:rsidRPr="00F6274C">
        <w:rPr>
          <w:rFonts w:asciiTheme="minorHAnsi" w:hAnsiTheme="minorHAnsi"/>
          <w:lang w:eastAsia="de-DE"/>
        </w:rPr>
        <w:t>specific subject</w:t>
      </w:r>
      <w:r w:rsidR="00EC1FFB" w:rsidRPr="00F6274C">
        <w:rPr>
          <w:rFonts w:asciiTheme="minorHAnsi" w:hAnsiTheme="minorHAnsi"/>
          <w:lang w:eastAsia="de-DE"/>
        </w:rPr>
        <w:t>s</w:t>
      </w:r>
      <w:r w:rsidRPr="00F6274C">
        <w:rPr>
          <w:rFonts w:asciiTheme="minorHAnsi" w:hAnsiTheme="minorHAnsi"/>
          <w:lang w:eastAsia="de-DE"/>
        </w:rPr>
        <w:t xml:space="preserve"> or area</w:t>
      </w:r>
      <w:r w:rsidR="00EC1FFB" w:rsidRPr="00F6274C">
        <w:rPr>
          <w:rFonts w:asciiTheme="minorHAnsi" w:hAnsiTheme="minorHAnsi"/>
          <w:lang w:eastAsia="de-DE"/>
        </w:rPr>
        <w:t>s</w:t>
      </w:r>
      <w:r w:rsidRPr="00F6274C">
        <w:rPr>
          <w:rFonts w:asciiTheme="minorHAnsi" w:hAnsiTheme="minorHAnsi"/>
          <w:lang w:eastAsia="de-DE"/>
        </w:rPr>
        <w:t xml:space="preserve"> of knowledge in which </w:t>
      </w:r>
      <w:r w:rsidR="00A61EAC" w:rsidRPr="00F6274C">
        <w:rPr>
          <w:rFonts w:asciiTheme="minorHAnsi" w:hAnsiTheme="minorHAnsi"/>
          <w:lang w:eastAsia="de-DE"/>
        </w:rPr>
        <w:t xml:space="preserve">senior </w:t>
      </w:r>
      <w:r w:rsidRPr="00F6274C">
        <w:rPr>
          <w:rFonts w:asciiTheme="minorHAnsi" w:hAnsiTheme="minorHAnsi"/>
          <w:lang w:eastAsia="de-DE"/>
        </w:rPr>
        <w:t xml:space="preserve">AtoN managers are required to have competence.  </w:t>
      </w:r>
      <w:r w:rsidR="002947E7" w:rsidRPr="00F6274C">
        <w:rPr>
          <w:rFonts w:asciiTheme="minorHAnsi" w:hAnsiTheme="minorHAnsi"/>
          <w:lang w:eastAsia="de-DE"/>
        </w:rPr>
        <w:t xml:space="preserve">Module Two is a group task to produce a specific strategic document. Both modules </w:t>
      </w:r>
      <w:r w:rsidR="005C2EC2" w:rsidRPr="00F6274C">
        <w:rPr>
          <w:rFonts w:asciiTheme="minorHAnsi" w:hAnsiTheme="minorHAnsi"/>
          <w:lang w:eastAsia="de-DE"/>
        </w:rPr>
        <w:t xml:space="preserve">are written in the learning-objective format outlined in IALA Guideline </w:t>
      </w:r>
      <w:commentRangeStart w:id="54"/>
      <w:r w:rsidR="005C2EC2" w:rsidRPr="00F6274C">
        <w:rPr>
          <w:rFonts w:asciiTheme="minorHAnsi" w:hAnsiTheme="minorHAnsi"/>
          <w:lang w:eastAsia="de-DE"/>
        </w:rPr>
        <w:t>1103</w:t>
      </w:r>
      <w:commentRangeEnd w:id="54"/>
      <w:r w:rsidR="00520ECD">
        <w:rPr>
          <w:rStyle w:val="CommentReference"/>
          <w:rFonts w:ascii="Arial" w:hAnsi="Arial"/>
          <w:lang w:eastAsia="de-DE"/>
        </w:rPr>
        <w:commentReference w:id="54"/>
      </w:r>
      <w:r w:rsidR="005C2EC2" w:rsidRPr="00F6274C">
        <w:rPr>
          <w:rFonts w:asciiTheme="minorHAnsi" w:hAnsiTheme="minorHAnsi"/>
          <w:lang w:eastAsia="de-DE"/>
        </w:rPr>
        <w:t xml:space="preserve"> – Train the Trainer. </w:t>
      </w:r>
    </w:p>
    <w:p w14:paraId="59CD360A" w14:textId="159A6BB6" w:rsidR="001B5743" w:rsidRPr="00F6274C" w:rsidRDefault="002947E7" w:rsidP="00520ECD">
      <w:pPr>
        <w:pStyle w:val="BodyText"/>
        <w:rPr>
          <w:rFonts w:asciiTheme="minorHAnsi" w:hAnsiTheme="minorHAnsi"/>
          <w:lang w:eastAsia="de-DE"/>
        </w:rPr>
      </w:pPr>
      <w:r w:rsidRPr="00F6274C">
        <w:rPr>
          <w:rFonts w:asciiTheme="minorHAnsi" w:hAnsiTheme="minorHAnsi"/>
          <w:lang w:eastAsia="de-DE"/>
        </w:rPr>
        <w:t>Both</w:t>
      </w:r>
      <w:r w:rsidR="001B5743" w:rsidRPr="00F6274C">
        <w:rPr>
          <w:rFonts w:asciiTheme="minorHAnsi" w:hAnsiTheme="minorHAnsi"/>
          <w:lang w:eastAsia="de-DE"/>
        </w:rPr>
        <w:t xml:space="preserve"> module</w:t>
      </w:r>
      <w:r w:rsidRPr="00F6274C">
        <w:rPr>
          <w:rFonts w:asciiTheme="minorHAnsi" w:hAnsiTheme="minorHAnsi"/>
          <w:lang w:eastAsia="de-DE"/>
        </w:rPr>
        <w:t>s</w:t>
      </w:r>
      <w:r w:rsidR="001B5743" w:rsidRPr="00F6274C">
        <w:rPr>
          <w:rFonts w:asciiTheme="minorHAnsi" w:hAnsiTheme="minorHAnsi"/>
          <w:lang w:eastAsia="de-DE"/>
        </w:rPr>
        <w:t xml:space="preserve"> </w:t>
      </w:r>
      <w:r w:rsidR="005C2EC2" w:rsidRPr="00F6274C">
        <w:rPr>
          <w:rFonts w:asciiTheme="minorHAnsi" w:hAnsiTheme="minorHAnsi"/>
          <w:lang w:eastAsia="de-DE"/>
        </w:rPr>
        <w:t xml:space="preserve">of this model course </w:t>
      </w:r>
      <w:r w:rsidRPr="00F6274C">
        <w:rPr>
          <w:rFonts w:asciiTheme="minorHAnsi" w:hAnsiTheme="minorHAnsi"/>
          <w:lang w:eastAsia="de-DE"/>
        </w:rPr>
        <w:t>are</w:t>
      </w:r>
      <w:r w:rsidR="001B5743" w:rsidRPr="00F6274C">
        <w:rPr>
          <w:rFonts w:asciiTheme="minorHAnsi" w:hAnsiTheme="minorHAnsi"/>
          <w:lang w:eastAsia="de-DE"/>
        </w:rPr>
        <w:t xml:space="preserve"> based on a subject framework which states </w:t>
      </w:r>
      <w:r w:rsidRPr="00F6274C">
        <w:rPr>
          <w:rFonts w:asciiTheme="minorHAnsi" w:hAnsiTheme="minorHAnsi"/>
          <w:lang w:eastAsia="de-DE"/>
        </w:rPr>
        <w:t>their</w:t>
      </w:r>
      <w:r w:rsidR="001B5743" w:rsidRPr="00F6274C">
        <w:rPr>
          <w:rFonts w:asciiTheme="minorHAnsi" w:hAnsiTheme="minorHAnsi"/>
          <w:lang w:eastAsia="de-DE"/>
        </w:rPr>
        <w:t xml:space="preserve"> scope, aims and </w:t>
      </w:r>
      <w:r w:rsidR="00FF5E71" w:rsidRPr="00F6274C">
        <w:rPr>
          <w:rFonts w:asciiTheme="minorHAnsi" w:hAnsiTheme="minorHAnsi"/>
          <w:lang w:eastAsia="de-DE"/>
        </w:rPr>
        <w:t xml:space="preserve">the </w:t>
      </w:r>
      <w:r w:rsidR="001B5743" w:rsidRPr="00F6274C">
        <w:rPr>
          <w:rFonts w:asciiTheme="minorHAnsi" w:hAnsiTheme="minorHAnsi"/>
          <w:lang w:eastAsia="de-DE"/>
        </w:rPr>
        <w:t xml:space="preserve">levels of competency to be acquired.  </w:t>
      </w:r>
      <w:r w:rsidR="00AD4E5A" w:rsidRPr="00F6274C">
        <w:rPr>
          <w:rFonts w:asciiTheme="minorHAnsi" w:hAnsiTheme="minorHAnsi"/>
          <w:lang w:eastAsia="de-DE"/>
        </w:rPr>
        <w:t xml:space="preserve">Each competence is defined in terms of its learning objectives, required knowledge, skills and attitude. </w:t>
      </w:r>
      <w:r w:rsidR="001B5743" w:rsidRPr="00F6274C">
        <w:rPr>
          <w:rFonts w:asciiTheme="minorHAnsi" w:hAnsiTheme="minorHAnsi"/>
          <w:lang w:eastAsia="de-DE"/>
        </w:rPr>
        <w:t xml:space="preserve">The main subject in each module is sub-divided into subject elements and sub-elements.  The sub-elements form the detailed syllabus which takes account of IALA </w:t>
      </w:r>
      <w:r w:rsidR="00A61EAC" w:rsidRPr="00F6274C">
        <w:rPr>
          <w:rFonts w:asciiTheme="minorHAnsi" w:hAnsiTheme="minorHAnsi"/>
          <w:lang w:eastAsia="de-DE"/>
        </w:rPr>
        <w:t>publications, which together form the “international recommendations and guidelines” referred to in SOLAS Chapter V Regulation 13</w:t>
      </w:r>
      <w:ins w:id="55" w:author="James Collocott" w:date="2018-10-23T12:46:00Z">
        <w:r w:rsidR="00520ECD">
          <w:rPr>
            <w:rFonts w:asciiTheme="minorHAnsi" w:hAnsiTheme="minorHAnsi"/>
            <w:lang w:eastAsia="de-DE"/>
          </w:rPr>
          <w:t xml:space="preserve"> </w:t>
        </w:r>
      </w:ins>
      <w:ins w:id="56" w:author="James Collocott" w:date="2018-10-23T12:47:00Z">
        <w:r w:rsidR="00520ECD">
          <w:rPr>
            <w:rFonts w:asciiTheme="minorHAnsi" w:hAnsiTheme="minorHAnsi"/>
            <w:lang w:eastAsia="de-DE"/>
          </w:rPr>
          <w:t>paragraph</w:t>
        </w:r>
      </w:ins>
      <w:ins w:id="57" w:author="James Collocott" w:date="2018-10-23T12:46:00Z">
        <w:r w:rsidR="00520ECD">
          <w:rPr>
            <w:rFonts w:asciiTheme="minorHAnsi" w:hAnsiTheme="minorHAnsi"/>
            <w:lang w:eastAsia="de-DE"/>
          </w:rPr>
          <w:t xml:space="preserve"> </w:t>
        </w:r>
      </w:ins>
      <w:del w:id="58" w:author="James Collocott" w:date="2018-10-23T12:46:00Z">
        <w:r w:rsidR="00A61EAC" w:rsidRPr="00F6274C" w:rsidDel="00520ECD">
          <w:rPr>
            <w:rFonts w:asciiTheme="minorHAnsi" w:hAnsiTheme="minorHAnsi"/>
            <w:lang w:eastAsia="de-DE"/>
          </w:rPr>
          <w:delText>.</w:delText>
        </w:r>
      </w:del>
      <w:r w:rsidR="00A61EAC" w:rsidRPr="00F6274C">
        <w:rPr>
          <w:rFonts w:asciiTheme="minorHAnsi" w:hAnsiTheme="minorHAnsi"/>
          <w:lang w:eastAsia="de-DE"/>
        </w:rPr>
        <w:t>2.</w:t>
      </w:r>
    </w:p>
    <w:p w14:paraId="309F033D" w14:textId="34B6B712" w:rsidR="00EE4E34" w:rsidRPr="00F6274C" w:rsidRDefault="00EE4E34" w:rsidP="00520ECD">
      <w:pPr>
        <w:pStyle w:val="BodyText"/>
        <w:rPr>
          <w:rFonts w:asciiTheme="minorHAnsi" w:hAnsiTheme="minorHAnsi"/>
          <w:lang w:eastAsia="de-DE"/>
        </w:rPr>
      </w:pPr>
      <w:r w:rsidRPr="00F6274C">
        <w:rPr>
          <w:rFonts w:asciiTheme="minorHAnsi" w:hAnsiTheme="minorHAnsi"/>
          <w:lang w:eastAsia="de-DE"/>
        </w:rPr>
        <w:t xml:space="preserve">In order to set up an effective training system to deliver this </w:t>
      </w:r>
      <w:r w:rsidR="00457741" w:rsidRPr="00F6274C">
        <w:rPr>
          <w:rFonts w:asciiTheme="minorHAnsi" w:hAnsiTheme="minorHAnsi"/>
          <w:lang w:eastAsia="de-DE"/>
        </w:rPr>
        <w:t>model c</w:t>
      </w:r>
      <w:r w:rsidRPr="00F6274C">
        <w:rPr>
          <w:rFonts w:asciiTheme="minorHAnsi" w:hAnsiTheme="minorHAnsi"/>
          <w:lang w:eastAsia="de-DE"/>
        </w:rPr>
        <w:t>ourse, a T</w:t>
      </w:r>
      <w:r w:rsidR="001B5743" w:rsidRPr="00F6274C">
        <w:rPr>
          <w:rFonts w:asciiTheme="minorHAnsi" w:hAnsiTheme="minorHAnsi"/>
          <w:lang w:eastAsia="de-DE"/>
        </w:rPr>
        <w:t xml:space="preserve">raining Management System </w:t>
      </w:r>
      <w:r w:rsidRPr="00F6274C">
        <w:rPr>
          <w:rFonts w:asciiTheme="minorHAnsi" w:hAnsiTheme="minorHAnsi"/>
          <w:lang w:eastAsia="de-DE"/>
        </w:rPr>
        <w:t>(TMS) should be in place as set out in IALA Recommendation R0141 Annex A Part 7.</w:t>
      </w:r>
      <w:r w:rsidR="008015BC" w:rsidRPr="00F6274C">
        <w:rPr>
          <w:rFonts w:asciiTheme="minorHAnsi" w:hAnsiTheme="minorHAnsi"/>
          <w:lang w:eastAsia="de-DE"/>
        </w:rPr>
        <w:t xml:space="preserve"> A TMS would</w:t>
      </w:r>
      <w:del w:id="59" w:author="James Collocott" w:date="2018-10-23T12:44:00Z">
        <w:r w:rsidR="008015BC" w:rsidRPr="00F6274C" w:rsidDel="00520ECD">
          <w:rPr>
            <w:rFonts w:asciiTheme="minorHAnsi" w:hAnsiTheme="minorHAnsi"/>
            <w:lang w:eastAsia="de-DE"/>
          </w:rPr>
          <w:delText xml:space="preserve"> </w:delText>
        </w:r>
        <w:r w:rsidR="008015BC" w:rsidRPr="00F6274C" w:rsidDel="00520ECD">
          <w:rPr>
            <w:rFonts w:asciiTheme="minorHAnsi" w:hAnsiTheme="minorHAnsi"/>
            <w:i/>
            <w:lang w:eastAsia="de-DE"/>
          </w:rPr>
          <w:delText>inter alia</w:delText>
        </w:r>
      </w:del>
      <w:ins w:id="60" w:author="James Collocott" w:date="2018-10-23T12:44:00Z">
        <w:r w:rsidR="00520ECD" w:rsidRPr="00520ECD">
          <w:rPr>
            <w:rFonts w:asciiTheme="minorHAnsi" w:hAnsiTheme="minorHAnsi"/>
            <w:iCs/>
            <w:lang w:eastAsia="de-DE"/>
            <w:rPrChange w:id="61" w:author="James Collocott" w:date="2018-10-23T12:44:00Z">
              <w:rPr>
                <w:rFonts w:asciiTheme="minorHAnsi" w:hAnsiTheme="minorHAnsi"/>
                <w:i/>
                <w:lang w:eastAsia="de-DE"/>
              </w:rPr>
            </w:rPrChange>
          </w:rPr>
          <w:t>, amongst others,</w:t>
        </w:r>
      </w:ins>
      <w:r w:rsidR="008015BC" w:rsidRPr="00F6274C">
        <w:rPr>
          <w:rFonts w:asciiTheme="minorHAnsi" w:hAnsiTheme="minorHAnsi"/>
          <w:i/>
          <w:lang w:eastAsia="de-DE"/>
        </w:rPr>
        <w:t xml:space="preserve"> </w:t>
      </w:r>
      <w:r w:rsidR="008015BC" w:rsidRPr="00F6274C">
        <w:rPr>
          <w:rFonts w:asciiTheme="minorHAnsi" w:hAnsiTheme="minorHAnsi"/>
          <w:lang w:eastAsia="de-DE"/>
        </w:rPr>
        <w:t>analyse</w:t>
      </w:r>
      <w:r w:rsidR="001B5743" w:rsidRPr="00F6274C">
        <w:rPr>
          <w:rFonts w:asciiTheme="minorHAnsi" w:hAnsiTheme="minorHAnsi"/>
          <w:lang w:eastAsia="de-DE"/>
        </w:rPr>
        <w:t xml:space="preserve"> the </w:t>
      </w:r>
      <w:r w:rsidR="008015BC" w:rsidRPr="00F6274C">
        <w:rPr>
          <w:rFonts w:asciiTheme="minorHAnsi" w:hAnsiTheme="minorHAnsi"/>
          <w:lang w:eastAsia="de-DE"/>
        </w:rPr>
        <w:t>detailed syllabus and determine</w:t>
      </w:r>
      <w:r w:rsidR="001B5743" w:rsidRPr="00F6274C">
        <w:rPr>
          <w:rFonts w:asciiTheme="minorHAnsi" w:hAnsiTheme="minorHAnsi"/>
          <w:lang w:eastAsia="de-DE"/>
        </w:rPr>
        <w:t xml:space="preserve"> the entry standard for participants undertaking the training.</w:t>
      </w:r>
    </w:p>
    <w:p w14:paraId="5F4BFA53" w14:textId="4AA831DB" w:rsidR="0061459F" w:rsidRPr="00F6274C" w:rsidRDefault="001B5743" w:rsidP="0061459F">
      <w:pPr>
        <w:pStyle w:val="BodyText"/>
        <w:rPr>
          <w:rFonts w:asciiTheme="minorHAnsi" w:hAnsiTheme="minorHAnsi"/>
          <w:lang w:eastAsia="de-DE"/>
        </w:rPr>
      </w:pPr>
      <w:r w:rsidRPr="00F6274C">
        <w:rPr>
          <w:rFonts w:asciiTheme="minorHAnsi" w:hAnsiTheme="minorHAnsi"/>
          <w:lang w:eastAsia="de-DE"/>
        </w:rPr>
        <w:t>Because the majority of IALA publications are written in English, it is envisaged that this model course will be delivered primarily using the English language.  However</w:t>
      </w:r>
      <w:r w:rsidR="0061459F" w:rsidRPr="00F6274C">
        <w:rPr>
          <w:rFonts w:asciiTheme="minorHAnsi" w:hAnsiTheme="minorHAnsi"/>
          <w:lang w:eastAsia="de-DE"/>
        </w:rPr>
        <w:t>,</w:t>
      </w:r>
      <w:r w:rsidRPr="00F6274C">
        <w:rPr>
          <w:rFonts w:asciiTheme="minorHAnsi" w:hAnsiTheme="minorHAnsi"/>
          <w:lang w:eastAsia="de-DE"/>
        </w:rPr>
        <w:t xml:space="preserve"> some National Members </w:t>
      </w:r>
      <w:r w:rsidR="00A61EAC" w:rsidRPr="00F6274C">
        <w:rPr>
          <w:rFonts w:asciiTheme="minorHAnsi" w:hAnsiTheme="minorHAnsi"/>
          <w:lang w:eastAsia="de-DE"/>
        </w:rPr>
        <w:t xml:space="preserve">may choose to </w:t>
      </w:r>
      <w:r w:rsidRPr="00F6274C">
        <w:rPr>
          <w:rFonts w:asciiTheme="minorHAnsi" w:hAnsiTheme="minorHAnsi"/>
          <w:lang w:eastAsia="de-DE"/>
        </w:rPr>
        <w:t>develop this course to be delivered in their own languages. In either case, explanations and clarifications can be presented in other regional languages</w:t>
      </w:r>
      <w:ins w:id="62" w:author="James Collocott" w:date="2018-10-23T12:51:00Z">
        <w:r w:rsidR="00A54263">
          <w:rPr>
            <w:rFonts w:asciiTheme="minorHAnsi" w:hAnsiTheme="minorHAnsi"/>
            <w:lang w:eastAsia="de-DE"/>
          </w:rPr>
          <w:t>,</w:t>
        </w:r>
      </w:ins>
      <w:r w:rsidRPr="00F6274C">
        <w:rPr>
          <w:rFonts w:asciiTheme="minorHAnsi" w:hAnsiTheme="minorHAnsi"/>
          <w:lang w:eastAsia="de-DE"/>
        </w:rPr>
        <w:t xml:space="preserve"> if required</w:t>
      </w:r>
      <w:ins w:id="63" w:author="James Collocott" w:date="2018-10-23T12:51:00Z">
        <w:r w:rsidR="00A54263">
          <w:rPr>
            <w:rFonts w:asciiTheme="minorHAnsi" w:hAnsiTheme="minorHAnsi"/>
            <w:lang w:eastAsia="de-DE"/>
          </w:rPr>
          <w:t>,</w:t>
        </w:r>
      </w:ins>
      <w:r w:rsidRPr="00F6274C">
        <w:rPr>
          <w:rFonts w:asciiTheme="minorHAnsi" w:hAnsiTheme="minorHAnsi"/>
          <w:lang w:eastAsia="de-DE"/>
        </w:rPr>
        <w:t xml:space="preserve"> with additional time allocated during lesson planning.</w:t>
      </w:r>
    </w:p>
    <w:p w14:paraId="00CF20B7" w14:textId="77777777" w:rsidR="00BC3B2D" w:rsidRPr="00F6274C" w:rsidRDefault="00BC3B2D" w:rsidP="00574F7E">
      <w:pPr>
        <w:pStyle w:val="Heading1"/>
        <w:numPr>
          <w:ilvl w:val="0"/>
          <w:numId w:val="14"/>
        </w:numPr>
      </w:pPr>
      <w:bookmarkStart w:id="64" w:name="_Toc527721082"/>
      <w:commentRangeStart w:id="65"/>
      <w:r w:rsidRPr="00F6274C">
        <w:t>Acronyms</w:t>
      </w:r>
      <w:bookmarkEnd w:id="64"/>
      <w:commentRangeEnd w:id="65"/>
      <w:r w:rsidR="003768F0">
        <w:rPr>
          <w:rStyle w:val="CommentReference"/>
          <w:rFonts w:ascii="Arial" w:hAnsi="Arial"/>
          <w:b w:val="0"/>
          <w:color w:val="auto"/>
          <w:lang w:eastAsia="de-DE"/>
        </w:rPr>
        <w:commentReference w:id="65"/>
      </w:r>
    </w:p>
    <w:p w14:paraId="2526C8CD" w14:textId="77777777" w:rsidR="008D154C" w:rsidRPr="00F6274C" w:rsidRDefault="00D24B93" w:rsidP="0061459F">
      <w:pPr>
        <w:pStyle w:val="Acronym"/>
        <w:jc w:val="both"/>
        <w:rPr>
          <w:lang w:eastAsia="de-DE"/>
        </w:rPr>
      </w:pPr>
      <w:r w:rsidRPr="00F6274C">
        <w:t>ATO</w:t>
      </w:r>
      <w:r w:rsidR="008D154C" w:rsidRPr="00F6274C">
        <w:tab/>
      </w:r>
      <w:r w:rsidR="008D154C" w:rsidRPr="00F6274C">
        <w:rPr>
          <w:lang w:eastAsia="de-DE"/>
        </w:rPr>
        <w:t xml:space="preserve">Accredited </w:t>
      </w:r>
      <w:r w:rsidRPr="00F6274C">
        <w:rPr>
          <w:lang w:eastAsia="de-DE"/>
        </w:rPr>
        <w:t>Training Organisation</w:t>
      </w:r>
      <w:r w:rsidR="008D154C" w:rsidRPr="00F6274C">
        <w:rPr>
          <w:lang w:eastAsia="de-DE"/>
        </w:rPr>
        <w:t xml:space="preserve"> </w:t>
      </w:r>
    </w:p>
    <w:p w14:paraId="5BF21C6A" w14:textId="77777777" w:rsidR="0061459F" w:rsidRPr="00F6274C" w:rsidRDefault="0061459F" w:rsidP="0061459F">
      <w:pPr>
        <w:pStyle w:val="Acronym"/>
        <w:jc w:val="both"/>
      </w:pPr>
      <w:r w:rsidRPr="00F6274C">
        <w:t>AtoN</w:t>
      </w:r>
      <w:r w:rsidRPr="00F6274C">
        <w:tab/>
      </w:r>
      <w:r w:rsidR="003B01A8" w:rsidRPr="00F6274C">
        <w:t xml:space="preserve">Marine </w:t>
      </w:r>
      <w:r w:rsidRPr="00F6274C">
        <w:t>Aid(s) to Navigation</w:t>
      </w:r>
    </w:p>
    <w:p w14:paraId="7238FFD6" w14:textId="77777777" w:rsidR="0061459F" w:rsidRPr="00F6274C" w:rsidRDefault="0061459F" w:rsidP="0061459F">
      <w:pPr>
        <w:pStyle w:val="Acronym"/>
        <w:jc w:val="both"/>
      </w:pPr>
      <w:r w:rsidRPr="00F6274C">
        <w:t>IALA</w:t>
      </w:r>
      <w:r w:rsidRPr="00F6274C">
        <w:tab/>
        <w:t>International Association of Marine Aids to Navigation and Lighthouse Authorities</w:t>
      </w:r>
    </w:p>
    <w:p w14:paraId="0FBB9780" w14:textId="77777777" w:rsidR="0061459F" w:rsidRPr="00F6274C" w:rsidRDefault="0061459F" w:rsidP="0061459F">
      <w:pPr>
        <w:pStyle w:val="Acronym"/>
        <w:jc w:val="both"/>
      </w:pPr>
      <w:r w:rsidRPr="00F6274C">
        <w:t>IMO</w:t>
      </w:r>
      <w:r w:rsidRPr="00F6274C">
        <w:tab/>
        <w:t>International Maritime Organisation</w:t>
      </w:r>
    </w:p>
    <w:p w14:paraId="2AAFCC90" w14:textId="77777777" w:rsidR="004158DB" w:rsidRPr="00F6274C" w:rsidRDefault="004158DB" w:rsidP="0061459F">
      <w:pPr>
        <w:pStyle w:val="Acronym"/>
        <w:jc w:val="both"/>
      </w:pPr>
      <w:r w:rsidRPr="00F6274C">
        <w:t>MoU</w:t>
      </w:r>
      <w:r w:rsidRPr="00F6274C">
        <w:tab/>
        <w:t>Memorandum of Understanding</w:t>
      </w:r>
    </w:p>
    <w:p w14:paraId="35477998" w14:textId="77777777" w:rsidR="0061459F" w:rsidRPr="00F6274C" w:rsidRDefault="0061459F" w:rsidP="0061459F">
      <w:pPr>
        <w:pStyle w:val="Acronym"/>
        <w:jc w:val="both"/>
        <w:rPr>
          <w:rFonts w:ascii="Calibri" w:hAnsi="Calibri" w:cs="Calibri"/>
        </w:rPr>
      </w:pPr>
      <w:r w:rsidRPr="00F6274C">
        <w:t>SOLAS</w:t>
      </w:r>
      <w:r w:rsidRPr="00F6274C">
        <w:tab/>
      </w:r>
      <w:r w:rsidRPr="00F6274C">
        <w:rPr>
          <w:rFonts w:ascii="Calibri" w:hAnsi="Calibri" w:cs="Calibri"/>
        </w:rPr>
        <w:t>International Convention for the Safety of Life at Sea (SOLAS)</w:t>
      </w:r>
    </w:p>
    <w:p w14:paraId="1210886D" w14:textId="77777777" w:rsidR="00D24B93" w:rsidRPr="00F6274C" w:rsidRDefault="00D24B93" w:rsidP="0061459F">
      <w:pPr>
        <w:pStyle w:val="Acronym"/>
        <w:jc w:val="both"/>
        <w:rPr>
          <w:rFonts w:ascii="Calibri" w:hAnsi="Calibri" w:cs="Calibri"/>
        </w:rPr>
      </w:pPr>
      <w:r w:rsidRPr="00F6274C">
        <w:t>SIRA</w:t>
      </w:r>
      <w:r w:rsidRPr="00F6274C">
        <w:tab/>
        <w:t>Simplified IALA Risk Analysis (tool)</w:t>
      </w:r>
    </w:p>
    <w:p w14:paraId="1F4E66A9" w14:textId="77777777" w:rsidR="006603A9" w:rsidRPr="00F6274C" w:rsidRDefault="006603A9" w:rsidP="006603A9">
      <w:pPr>
        <w:pStyle w:val="Acronym"/>
        <w:jc w:val="both"/>
      </w:pPr>
      <w:r w:rsidRPr="00F6274C">
        <w:t>TMS</w:t>
      </w:r>
      <w:r w:rsidRPr="00F6274C">
        <w:tab/>
        <w:t>Training Management System</w:t>
      </w:r>
    </w:p>
    <w:p w14:paraId="1DC5298E" w14:textId="77777777" w:rsidR="006603A9" w:rsidRPr="00F6274C" w:rsidRDefault="006603A9" w:rsidP="0061459F">
      <w:pPr>
        <w:pStyle w:val="Acronym"/>
        <w:jc w:val="both"/>
      </w:pPr>
      <w:r w:rsidRPr="00F6274C">
        <w:t>TTI’s</w:t>
      </w:r>
      <w:r w:rsidRPr="00F6274C">
        <w:tab/>
        <w:t>Trainers, Teachers and/or Instructors</w:t>
      </w:r>
    </w:p>
    <w:p w14:paraId="2FD7DCFE" w14:textId="01CF8C69" w:rsidR="0060602B" w:rsidRPr="00F6274C" w:rsidRDefault="0060602B" w:rsidP="00574F7E">
      <w:pPr>
        <w:pStyle w:val="Heading1"/>
        <w:numPr>
          <w:ilvl w:val="0"/>
          <w:numId w:val="14"/>
        </w:numPr>
      </w:pPr>
      <w:bookmarkStart w:id="66" w:name="_Toc527721083"/>
      <w:del w:id="67" w:author="James Collocott" w:date="2018-10-23T12:54:00Z">
        <w:r w:rsidRPr="00F6274C" w:rsidDel="00F07D58">
          <w:delText>d</w:delText>
        </w:r>
      </w:del>
      <w:ins w:id="68" w:author="James Collocott" w:date="2018-10-23T12:54:00Z">
        <w:r w:rsidR="00F07D58">
          <w:t>D</w:t>
        </w:r>
      </w:ins>
      <w:r w:rsidRPr="00F6274C">
        <w:t>efinitions and</w:t>
      </w:r>
      <w:r w:rsidR="00EC0001" w:rsidRPr="00F6274C">
        <w:t xml:space="preserve"> clarifications</w:t>
      </w:r>
      <w:bookmarkEnd w:id="66"/>
      <w:r w:rsidRPr="00F6274C">
        <w:t xml:space="preserve"> </w:t>
      </w:r>
    </w:p>
    <w:p w14:paraId="0745BCCA" w14:textId="77777777" w:rsidR="0060602B" w:rsidRPr="00F6274C" w:rsidRDefault="00DA2FD9" w:rsidP="00F46193">
      <w:pPr>
        <w:pStyle w:val="BodyText"/>
        <w:rPr>
          <w:rFonts w:asciiTheme="minorHAnsi" w:hAnsiTheme="minorHAnsi" w:cstheme="minorHAnsi"/>
        </w:rPr>
      </w:pPr>
      <w:r w:rsidRPr="00F6274C">
        <w:rPr>
          <w:rFonts w:asciiTheme="minorHAnsi" w:hAnsiTheme="minorHAnsi" w:cstheme="minorHAnsi"/>
        </w:rPr>
        <w:t>The most pertinent d</w:t>
      </w:r>
      <w:r w:rsidR="0060602B" w:rsidRPr="00F6274C">
        <w:rPr>
          <w:rFonts w:asciiTheme="minorHAnsi" w:hAnsiTheme="minorHAnsi" w:cstheme="minorHAnsi"/>
        </w:rPr>
        <w:t xml:space="preserve">efinitions and clarifications </w:t>
      </w:r>
      <w:r w:rsidR="00F46193" w:rsidRPr="00F6274C">
        <w:rPr>
          <w:rFonts w:asciiTheme="minorHAnsi" w:hAnsiTheme="minorHAnsi" w:cstheme="minorHAnsi"/>
        </w:rPr>
        <w:t xml:space="preserve">related to this </w:t>
      </w:r>
      <w:r w:rsidR="00457741" w:rsidRPr="00F6274C">
        <w:rPr>
          <w:rFonts w:asciiTheme="minorHAnsi" w:hAnsiTheme="minorHAnsi" w:cstheme="minorHAnsi"/>
        </w:rPr>
        <w:t>m</w:t>
      </w:r>
      <w:r w:rsidR="00F46193" w:rsidRPr="00F6274C">
        <w:rPr>
          <w:rFonts w:asciiTheme="minorHAnsi" w:hAnsiTheme="minorHAnsi" w:cstheme="minorHAnsi"/>
        </w:rPr>
        <w:t xml:space="preserve">odel </w:t>
      </w:r>
      <w:r w:rsidR="00457741" w:rsidRPr="00F6274C">
        <w:rPr>
          <w:rFonts w:asciiTheme="minorHAnsi" w:hAnsiTheme="minorHAnsi" w:cstheme="minorHAnsi"/>
        </w:rPr>
        <w:t>c</w:t>
      </w:r>
      <w:r w:rsidR="00F46193" w:rsidRPr="00F6274C">
        <w:rPr>
          <w:rFonts w:asciiTheme="minorHAnsi" w:hAnsiTheme="minorHAnsi" w:cstheme="minorHAnsi"/>
        </w:rPr>
        <w:t>ourse can be found at Annex A section 9 of IALA Recommendation R0141. Other definitions are listed below.</w:t>
      </w:r>
    </w:p>
    <w:p w14:paraId="196853EC" w14:textId="77777777" w:rsidR="00221D5B" w:rsidRPr="00F6274C" w:rsidRDefault="00F46193" w:rsidP="00F46193">
      <w:pPr>
        <w:spacing w:after="160"/>
        <w:jc w:val="both"/>
        <w:rPr>
          <w:rFonts w:cstheme="minorHAnsi"/>
        </w:rPr>
      </w:pPr>
      <w:r w:rsidRPr="00F6274C">
        <w:rPr>
          <w:rFonts w:cstheme="minorHAnsi"/>
        </w:rPr>
        <w:t xml:space="preserve">The term </w:t>
      </w:r>
      <w:r w:rsidR="00553EA5" w:rsidRPr="00F6274C">
        <w:rPr>
          <w:rFonts w:cstheme="minorHAnsi"/>
        </w:rPr>
        <w:t>“</w:t>
      </w:r>
      <w:r w:rsidRPr="00F6274C">
        <w:rPr>
          <w:rFonts w:cstheme="minorHAnsi"/>
          <w:b/>
        </w:rPr>
        <w:t>AtoN Manager</w:t>
      </w:r>
      <w:r w:rsidR="00553EA5" w:rsidRPr="00F6274C">
        <w:rPr>
          <w:rFonts w:cstheme="minorHAnsi"/>
        </w:rPr>
        <w:t>”</w:t>
      </w:r>
      <w:r w:rsidRPr="00F6274C">
        <w:rPr>
          <w:rFonts w:cstheme="minorHAnsi"/>
        </w:rPr>
        <w:t xml:space="preserve"> is taken to mean a person who has been awarded an IALA Level 1 AtoN Certificate and holds</w:t>
      </w:r>
      <w:r w:rsidR="00DA2FD9" w:rsidRPr="00F6274C">
        <w:rPr>
          <w:rFonts w:cstheme="minorHAnsi"/>
        </w:rPr>
        <w:t xml:space="preserve"> the post of at least a junior m</w:t>
      </w:r>
      <w:r w:rsidRPr="00F6274C">
        <w:rPr>
          <w:rFonts w:cstheme="minorHAnsi"/>
        </w:rPr>
        <w:t>anager</w:t>
      </w:r>
      <w:r w:rsidR="00221D5B" w:rsidRPr="00F6274C">
        <w:rPr>
          <w:rFonts w:cstheme="minorHAnsi"/>
        </w:rPr>
        <w:t>.</w:t>
      </w:r>
    </w:p>
    <w:p w14:paraId="52684399" w14:textId="77777777" w:rsidR="00AE5FC6" w:rsidRPr="00F6274C" w:rsidRDefault="00AE5FC6" w:rsidP="00F46193">
      <w:pPr>
        <w:spacing w:after="160"/>
        <w:jc w:val="both"/>
        <w:rPr>
          <w:rFonts w:cstheme="minorHAnsi"/>
        </w:rPr>
      </w:pPr>
      <w:r w:rsidRPr="00F6274C">
        <w:rPr>
          <w:rFonts w:cstheme="minorHAnsi"/>
        </w:rPr>
        <w:t>The term “</w:t>
      </w:r>
      <w:r w:rsidRPr="00F6274C">
        <w:rPr>
          <w:b/>
          <w:lang w:eastAsia="de-DE"/>
        </w:rPr>
        <w:t>International Aids to Navigation Certificate</w:t>
      </w:r>
      <w:r w:rsidRPr="00F6274C">
        <w:rPr>
          <w:lang w:eastAsia="de-DE"/>
        </w:rPr>
        <w:t>”</w:t>
      </w:r>
      <w:r w:rsidRPr="00F6274C">
        <w:rPr>
          <w:rFonts w:cstheme="minorHAnsi"/>
        </w:rPr>
        <w:t xml:space="preserve"> is taken to mean a certificate of competency issued by t</w:t>
      </w:r>
      <w:r w:rsidRPr="00F6274C">
        <w:rPr>
          <w:lang w:eastAsia="de-DE"/>
        </w:rPr>
        <w:t>he IALA WWA since 2014 or by an ATO in a State with whom IALA has signed a training MoU with that State’s national Competent Authority</w:t>
      </w:r>
      <w:r w:rsidR="00595482" w:rsidRPr="00F6274C">
        <w:rPr>
          <w:lang w:eastAsia="de-DE"/>
        </w:rPr>
        <w:t xml:space="preserve"> (Refer to IALA Recommendation R0141 article 2.5 for further details)</w:t>
      </w:r>
      <w:r w:rsidRPr="00F6274C">
        <w:rPr>
          <w:lang w:eastAsia="de-DE"/>
        </w:rPr>
        <w:t>.</w:t>
      </w:r>
    </w:p>
    <w:p w14:paraId="04F62DA3" w14:textId="6DF5E015" w:rsidR="00553EA5" w:rsidRPr="00F6274C" w:rsidRDefault="00553EA5">
      <w:pPr>
        <w:spacing w:after="160"/>
        <w:jc w:val="both"/>
        <w:rPr>
          <w:rFonts w:cstheme="minorHAnsi"/>
        </w:rPr>
      </w:pPr>
      <w:r w:rsidRPr="00F6274C">
        <w:rPr>
          <w:rFonts w:cstheme="minorHAnsi"/>
        </w:rPr>
        <w:t>The term “</w:t>
      </w:r>
      <w:r w:rsidR="003B01A8" w:rsidRPr="00F6274C">
        <w:rPr>
          <w:rFonts w:cstheme="minorHAnsi"/>
          <w:b/>
        </w:rPr>
        <w:t>S</w:t>
      </w:r>
      <w:r w:rsidRPr="00F6274C">
        <w:rPr>
          <w:rFonts w:cstheme="minorHAnsi"/>
          <w:b/>
        </w:rPr>
        <w:t>enior AtoN Manager</w:t>
      </w:r>
      <w:r w:rsidRPr="00F6274C">
        <w:rPr>
          <w:rFonts w:cstheme="minorHAnsi"/>
        </w:rPr>
        <w:t>” is taken to mean a person who has held an IALA Level 1 AtoN Certificate for at least 2 years</w:t>
      </w:r>
      <w:ins w:id="69" w:author="James Collocott" w:date="2018-10-23T12:56:00Z">
        <w:r w:rsidR="00CB7455">
          <w:rPr>
            <w:rFonts w:cstheme="minorHAnsi"/>
          </w:rPr>
          <w:t>,</w:t>
        </w:r>
      </w:ins>
      <w:r w:rsidRPr="00F6274C">
        <w:rPr>
          <w:rFonts w:cstheme="minorHAnsi"/>
        </w:rPr>
        <w:t xml:space="preserve"> or an uncertified AtoN manager who has had at least 5 years’ experience in a</w:t>
      </w:r>
      <w:del w:id="70" w:author="James Collocott" w:date="2018-10-23T12:57:00Z">
        <w:r w:rsidRPr="00F6274C" w:rsidDel="00CB7455">
          <w:rPr>
            <w:rFonts w:cstheme="minorHAnsi"/>
          </w:rPr>
          <w:delText>n</w:delText>
        </w:r>
      </w:del>
      <w:r w:rsidRPr="00F6274C">
        <w:rPr>
          <w:rFonts w:cstheme="minorHAnsi"/>
        </w:rPr>
        <w:t xml:space="preserve"> </w:t>
      </w:r>
      <w:del w:id="71" w:author="James Collocott" w:date="2018-10-23T12:57:00Z">
        <w:r w:rsidRPr="00F6274C" w:rsidDel="00CB7455">
          <w:rPr>
            <w:rFonts w:cstheme="minorHAnsi"/>
          </w:rPr>
          <w:delText xml:space="preserve">internationally </w:delText>
        </w:r>
      </w:del>
      <w:r w:rsidRPr="00F6274C">
        <w:rPr>
          <w:rFonts w:cstheme="minorHAnsi"/>
        </w:rPr>
        <w:t>recognised AtoN service provider</w:t>
      </w:r>
      <w:ins w:id="72" w:author="James Collocott" w:date="2018-10-23T12:56:00Z">
        <w:r w:rsidR="00CB7455">
          <w:rPr>
            <w:rFonts w:cstheme="minorHAnsi"/>
          </w:rPr>
          <w:t>,</w:t>
        </w:r>
      </w:ins>
      <w:r w:rsidRPr="00F6274C">
        <w:rPr>
          <w:rFonts w:cstheme="minorHAnsi"/>
        </w:rPr>
        <w:t xml:space="preserve"> or at least 5 years’ experience in the maritime department of a national Competent Authority.</w:t>
      </w:r>
    </w:p>
    <w:p w14:paraId="73416CA6" w14:textId="77777777" w:rsidR="0006542A" w:rsidRPr="00F6274C" w:rsidRDefault="0006542A" w:rsidP="00F46193">
      <w:pPr>
        <w:spacing w:after="160"/>
        <w:jc w:val="both"/>
        <w:rPr>
          <w:rFonts w:cstheme="minorHAnsi"/>
        </w:rPr>
      </w:pPr>
      <w:r w:rsidRPr="00F6274C">
        <w:rPr>
          <w:rFonts w:cstheme="minorHAnsi"/>
        </w:rPr>
        <w:t>The term “</w:t>
      </w:r>
      <w:r w:rsidRPr="00F6274C">
        <w:rPr>
          <w:rFonts w:cstheme="minorHAnsi"/>
          <w:b/>
        </w:rPr>
        <w:t>Master of AtoN</w:t>
      </w:r>
      <w:r w:rsidR="00BE2963" w:rsidRPr="00F6274C">
        <w:rPr>
          <w:rFonts w:cstheme="minorHAnsi"/>
          <w:b/>
        </w:rPr>
        <w:t xml:space="preserve"> </w:t>
      </w:r>
      <w:r w:rsidR="00BE2963" w:rsidRPr="007B6220">
        <w:rPr>
          <w:rFonts w:cstheme="minorHAnsi"/>
          <w:b/>
        </w:rPr>
        <w:t>Management</w:t>
      </w:r>
      <w:r w:rsidR="00BE2963" w:rsidRPr="00F6274C">
        <w:rPr>
          <w:rFonts w:cstheme="minorHAnsi"/>
        </w:rPr>
        <w:t xml:space="preserve">” is taken to mean a person who has been awarded an IALA Level 1.2 AtoN certificate. </w:t>
      </w:r>
    </w:p>
    <w:p w14:paraId="2FF2237A" w14:textId="77777777" w:rsidR="0060602B" w:rsidRPr="00F6274C" w:rsidRDefault="0060602B" w:rsidP="00F46193">
      <w:pPr>
        <w:spacing w:after="160"/>
        <w:jc w:val="both"/>
        <w:rPr>
          <w:rFonts w:cstheme="minorHAnsi"/>
        </w:rPr>
      </w:pPr>
      <w:r w:rsidRPr="00F6274C">
        <w:rPr>
          <w:rFonts w:cstheme="minorHAnsi"/>
        </w:rPr>
        <w:br w:type="page"/>
      </w:r>
    </w:p>
    <w:p w14:paraId="7747CCDE" w14:textId="77777777" w:rsidR="001B5743" w:rsidRPr="00F6274C" w:rsidRDefault="001B5743" w:rsidP="00200687">
      <w:pPr>
        <w:pStyle w:val="Part"/>
      </w:pPr>
      <w:bookmarkStart w:id="73" w:name="_Toc419881201"/>
      <w:r w:rsidRPr="00F6274C">
        <w:t xml:space="preserve">PART </w:t>
      </w:r>
      <w:r w:rsidR="00BC3B2D" w:rsidRPr="00F6274C">
        <w:t>2</w:t>
      </w:r>
      <w:r w:rsidRPr="00F6274C">
        <w:t xml:space="preserve"> – DELIVERY OF THE MODEL COURSE</w:t>
      </w:r>
      <w:bookmarkEnd w:id="73"/>
    </w:p>
    <w:p w14:paraId="188B60C7" w14:textId="77777777" w:rsidR="001B5743" w:rsidRPr="00F6274C" w:rsidRDefault="001B5743" w:rsidP="00574F7E">
      <w:pPr>
        <w:pStyle w:val="Heading1"/>
        <w:numPr>
          <w:ilvl w:val="0"/>
          <w:numId w:val="15"/>
        </w:numPr>
      </w:pPr>
      <w:bookmarkStart w:id="74" w:name="_Toc419881202"/>
      <w:bookmarkStart w:id="75" w:name="_Toc527721084"/>
      <w:r w:rsidRPr="00F6274C">
        <w:t>INTRODUCTION</w:t>
      </w:r>
      <w:bookmarkEnd w:id="74"/>
      <w:bookmarkEnd w:id="75"/>
    </w:p>
    <w:p w14:paraId="360C7D26" w14:textId="1D6F6DD0" w:rsidR="001B5743" w:rsidRPr="00F6274C" w:rsidRDefault="001B5743">
      <w:pPr>
        <w:pStyle w:val="BodyText"/>
        <w:rPr>
          <w:rFonts w:asciiTheme="minorHAnsi" w:hAnsiTheme="minorHAnsi"/>
        </w:rPr>
      </w:pPr>
      <w:r w:rsidRPr="00F6274C">
        <w:rPr>
          <w:rFonts w:asciiTheme="minorHAnsi" w:hAnsiTheme="minorHAnsi"/>
        </w:rPr>
        <w:t xml:space="preserve">The training and assessment of participants seeking </w:t>
      </w:r>
      <w:r w:rsidR="00E9037A" w:rsidRPr="00F6274C">
        <w:rPr>
          <w:rFonts w:asciiTheme="minorHAnsi" w:hAnsiTheme="minorHAnsi"/>
        </w:rPr>
        <w:t>formal qualification</w:t>
      </w:r>
      <w:r w:rsidRPr="00F6274C">
        <w:rPr>
          <w:rFonts w:asciiTheme="minorHAnsi" w:hAnsiTheme="minorHAnsi"/>
        </w:rPr>
        <w:t xml:space="preserve"> as a</w:t>
      </w:r>
      <w:r w:rsidR="00ED31B2" w:rsidRPr="00F6274C">
        <w:rPr>
          <w:rFonts w:asciiTheme="minorHAnsi" w:hAnsiTheme="minorHAnsi"/>
        </w:rPr>
        <w:t xml:space="preserve"> Master of </w:t>
      </w:r>
      <w:r w:rsidRPr="00F6274C">
        <w:rPr>
          <w:rFonts w:asciiTheme="minorHAnsi" w:hAnsiTheme="minorHAnsi"/>
        </w:rPr>
        <w:t>AtoN Manage</w:t>
      </w:r>
      <w:r w:rsidR="00ED31B2" w:rsidRPr="00F6274C">
        <w:rPr>
          <w:rFonts w:asciiTheme="minorHAnsi" w:hAnsiTheme="minorHAnsi"/>
        </w:rPr>
        <w:t xml:space="preserve">ment </w:t>
      </w:r>
      <w:r w:rsidRPr="00F6274C">
        <w:rPr>
          <w:rFonts w:asciiTheme="minorHAnsi" w:hAnsiTheme="minorHAnsi"/>
        </w:rPr>
        <w:t>through the award of an IALA AtoN Level 1</w:t>
      </w:r>
      <w:r w:rsidR="00ED31B2" w:rsidRPr="00F6274C">
        <w:rPr>
          <w:rFonts w:asciiTheme="minorHAnsi" w:hAnsiTheme="minorHAnsi"/>
        </w:rPr>
        <w:t>.2</w:t>
      </w:r>
      <w:r w:rsidRPr="00F6274C">
        <w:rPr>
          <w:rFonts w:asciiTheme="minorHAnsi" w:hAnsiTheme="minorHAnsi"/>
        </w:rPr>
        <w:t xml:space="preserve"> Certificate by an </w:t>
      </w:r>
      <w:commentRangeStart w:id="76"/>
      <w:del w:id="77" w:author="James Collocott" w:date="2018-10-23T14:13:00Z">
        <w:r w:rsidRPr="00F6274C" w:rsidDel="009B06D4">
          <w:rPr>
            <w:rFonts w:asciiTheme="minorHAnsi" w:hAnsiTheme="minorHAnsi"/>
          </w:rPr>
          <w:delText>Accredited</w:delText>
        </w:r>
      </w:del>
      <w:commentRangeEnd w:id="76"/>
      <w:r w:rsidR="009B06D4">
        <w:rPr>
          <w:rStyle w:val="CommentReference"/>
          <w:rFonts w:ascii="Arial" w:hAnsi="Arial"/>
          <w:lang w:eastAsia="de-DE"/>
        </w:rPr>
        <w:commentReference w:id="76"/>
      </w:r>
      <w:del w:id="78" w:author="James Collocott" w:date="2018-10-23T14:13:00Z">
        <w:r w:rsidRPr="00F6274C" w:rsidDel="009B06D4">
          <w:rPr>
            <w:rFonts w:asciiTheme="minorHAnsi" w:hAnsiTheme="minorHAnsi"/>
          </w:rPr>
          <w:delText xml:space="preserve"> Training Organisation </w:delText>
        </w:r>
      </w:del>
      <w:ins w:id="79" w:author="James Collocott" w:date="2018-10-23T14:13:00Z">
        <w:r w:rsidR="009B06D4">
          <w:rPr>
            <w:rFonts w:asciiTheme="minorHAnsi" w:hAnsiTheme="minorHAnsi"/>
          </w:rPr>
          <w:t xml:space="preserve">ATOs </w:t>
        </w:r>
      </w:ins>
      <w:r w:rsidR="005069E6" w:rsidRPr="00F6274C">
        <w:rPr>
          <w:rFonts w:asciiTheme="minorHAnsi" w:hAnsiTheme="minorHAnsi"/>
        </w:rPr>
        <w:t>is exactly as set out in IALA model course L1.1 which should be referred to before the delivery of this course.</w:t>
      </w:r>
    </w:p>
    <w:p w14:paraId="1829DFE4" w14:textId="77777777" w:rsidR="001B5743" w:rsidRPr="00F6274C" w:rsidRDefault="001B5743" w:rsidP="00574F7E">
      <w:pPr>
        <w:pStyle w:val="Heading1"/>
        <w:numPr>
          <w:ilvl w:val="0"/>
          <w:numId w:val="14"/>
        </w:numPr>
      </w:pPr>
      <w:bookmarkStart w:id="80" w:name="_Toc419881203"/>
      <w:bookmarkStart w:id="81" w:name="_Toc527721085"/>
      <w:r w:rsidRPr="00F6274C">
        <w:t>COURSE MODULES</w:t>
      </w:r>
      <w:bookmarkEnd w:id="80"/>
      <w:bookmarkEnd w:id="81"/>
    </w:p>
    <w:p w14:paraId="197EF370" w14:textId="0EF50196" w:rsidR="001C5D87" w:rsidRPr="00F6274C" w:rsidRDefault="001B5743">
      <w:pPr>
        <w:pStyle w:val="BodyText"/>
        <w:rPr>
          <w:rFonts w:asciiTheme="minorHAnsi" w:hAnsiTheme="minorHAnsi"/>
          <w:lang w:eastAsia="de-DE"/>
        </w:rPr>
      </w:pPr>
      <w:r w:rsidRPr="00F6274C">
        <w:rPr>
          <w:rFonts w:asciiTheme="minorHAnsi" w:hAnsiTheme="minorHAnsi"/>
          <w:lang w:eastAsia="de-DE"/>
        </w:rPr>
        <w:t xml:space="preserve">A modular system enables the Training Organisation to </w:t>
      </w:r>
      <w:r w:rsidR="001C5D87" w:rsidRPr="00F6274C">
        <w:rPr>
          <w:rFonts w:asciiTheme="minorHAnsi" w:hAnsiTheme="minorHAnsi"/>
          <w:lang w:eastAsia="de-DE"/>
        </w:rPr>
        <w:t xml:space="preserve">modify the course content and provide any revisions </w:t>
      </w:r>
      <w:r w:rsidR="00452E8D" w:rsidRPr="00F6274C">
        <w:rPr>
          <w:rFonts w:asciiTheme="minorHAnsi" w:hAnsiTheme="minorHAnsi"/>
          <w:lang w:eastAsia="de-DE"/>
        </w:rPr>
        <w:t>to</w:t>
      </w:r>
      <w:r w:rsidR="001C5D87" w:rsidRPr="00F6274C">
        <w:rPr>
          <w:rFonts w:asciiTheme="minorHAnsi" w:hAnsiTheme="minorHAnsi"/>
          <w:lang w:eastAsia="de-DE"/>
        </w:rPr>
        <w:t xml:space="preserve"> the objectives as required.</w:t>
      </w:r>
      <w:r w:rsidR="000C49C7" w:rsidRPr="00F6274C">
        <w:rPr>
          <w:rFonts w:asciiTheme="minorHAnsi" w:hAnsiTheme="minorHAnsi"/>
          <w:lang w:eastAsia="de-DE"/>
        </w:rPr>
        <w:t xml:space="preserve"> </w:t>
      </w:r>
      <w:r w:rsidR="003F7A28" w:rsidRPr="00F6274C">
        <w:rPr>
          <w:rFonts w:asciiTheme="minorHAnsi" w:hAnsiTheme="minorHAnsi"/>
          <w:lang w:eastAsia="de-DE"/>
        </w:rPr>
        <w:t xml:space="preserve">Having determined what needs to be taught to whom, Instructors or </w:t>
      </w:r>
      <w:r w:rsidR="000C49C7" w:rsidRPr="00F6274C">
        <w:rPr>
          <w:rFonts w:asciiTheme="minorHAnsi" w:hAnsiTheme="minorHAnsi"/>
          <w:lang w:eastAsia="de-DE"/>
        </w:rPr>
        <w:t xml:space="preserve">Course Facilitators </w:t>
      </w:r>
      <w:r w:rsidR="00452E8D" w:rsidRPr="00F6274C">
        <w:rPr>
          <w:rFonts w:asciiTheme="minorHAnsi" w:hAnsiTheme="minorHAnsi"/>
          <w:lang w:eastAsia="de-DE"/>
        </w:rPr>
        <w:t xml:space="preserve">or Assessors </w:t>
      </w:r>
      <w:r w:rsidR="000C49C7" w:rsidRPr="00F6274C">
        <w:rPr>
          <w:rFonts w:asciiTheme="minorHAnsi" w:hAnsiTheme="minorHAnsi"/>
          <w:lang w:eastAsia="de-DE"/>
        </w:rPr>
        <w:t xml:space="preserve">should draw up lesson plans </w:t>
      </w:r>
      <w:r w:rsidR="00EF76CE" w:rsidRPr="00F6274C">
        <w:rPr>
          <w:rFonts w:asciiTheme="minorHAnsi" w:hAnsiTheme="minorHAnsi"/>
          <w:lang w:eastAsia="de-DE"/>
        </w:rPr>
        <w:t xml:space="preserve">which match the detailed syllabus for each module </w:t>
      </w:r>
      <w:r w:rsidR="000C49C7" w:rsidRPr="00F6274C">
        <w:rPr>
          <w:rFonts w:asciiTheme="minorHAnsi" w:hAnsiTheme="minorHAnsi"/>
          <w:lang w:eastAsia="de-DE"/>
        </w:rPr>
        <w:t xml:space="preserve">and the references in </w:t>
      </w:r>
      <w:r w:rsidR="00EF76CE" w:rsidRPr="00F6274C">
        <w:rPr>
          <w:rFonts w:asciiTheme="minorHAnsi" w:hAnsiTheme="minorHAnsi"/>
          <w:lang w:eastAsia="de-DE"/>
        </w:rPr>
        <w:t>that module</w:t>
      </w:r>
      <w:r w:rsidR="000C49C7" w:rsidRPr="00F6274C">
        <w:rPr>
          <w:rFonts w:asciiTheme="minorHAnsi" w:hAnsiTheme="minorHAnsi"/>
          <w:lang w:eastAsia="de-DE"/>
        </w:rPr>
        <w:t xml:space="preserve"> to teaching material suggested for the course.</w:t>
      </w:r>
      <w:r w:rsidR="00601961" w:rsidRPr="00F6274C">
        <w:rPr>
          <w:rFonts w:asciiTheme="minorHAnsi" w:hAnsiTheme="minorHAnsi"/>
          <w:lang w:eastAsia="de-DE"/>
        </w:rPr>
        <w:t xml:space="preserve"> </w:t>
      </w:r>
      <w:r w:rsidR="007808A9" w:rsidRPr="00F6274C">
        <w:rPr>
          <w:rFonts w:asciiTheme="minorHAnsi" w:hAnsiTheme="minorHAnsi"/>
          <w:lang w:eastAsia="de-DE"/>
        </w:rPr>
        <w:t xml:space="preserve">Lesson plans can often be in the form of structured </w:t>
      </w:r>
      <w:del w:id="82" w:author="James Collocott" w:date="2018-10-24T11:14:00Z">
        <w:r w:rsidR="007808A9" w:rsidRPr="00F6274C" w:rsidDel="00D71960">
          <w:rPr>
            <w:rFonts w:asciiTheme="minorHAnsi" w:hAnsiTheme="minorHAnsi"/>
          </w:rPr>
          <w:delText xml:space="preserve">Microsoft PowerPoint® </w:delText>
        </w:r>
      </w:del>
      <w:r w:rsidR="007808A9" w:rsidRPr="00F6274C">
        <w:rPr>
          <w:rFonts w:asciiTheme="minorHAnsi" w:hAnsiTheme="minorHAnsi"/>
        </w:rPr>
        <w:t xml:space="preserve">presentations (see G1100 article 2.3 concerning </w:t>
      </w:r>
      <w:del w:id="83" w:author="James Collocott" w:date="2018-10-24T11:14:00Z">
        <w:r w:rsidR="007808A9" w:rsidRPr="00F6274C" w:rsidDel="00D71960">
          <w:rPr>
            <w:rFonts w:asciiTheme="minorHAnsi" w:hAnsiTheme="minorHAnsi"/>
          </w:rPr>
          <w:delText xml:space="preserve">PowerPoint </w:delText>
        </w:r>
      </w:del>
      <w:r w:rsidR="007808A9" w:rsidRPr="00F6274C">
        <w:rPr>
          <w:rFonts w:asciiTheme="minorHAnsi" w:hAnsiTheme="minorHAnsi"/>
        </w:rPr>
        <w:t xml:space="preserve">presentations developed by the IALA World-Wide Academy). </w:t>
      </w:r>
    </w:p>
    <w:p w14:paraId="364DDFB6" w14:textId="0D2503A0" w:rsidR="001B5743" w:rsidRPr="00F6274C" w:rsidRDefault="001B5743">
      <w:pPr>
        <w:pStyle w:val="BodyText"/>
        <w:rPr>
          <w:rFonts w:asciiTheme="minorHAnsi" w:hAnsiTheme="minorHAnsi"/>
          <w:lang w:eastAsia="de-DE"/>
        </w:rPr>
      </w:pPr>
      <w:r w:rsidRPr="00F6274C">
        <w:rPr>
          <w:rFonts w:asciiTheme="minorHAnsi" w:hAnsiTheme="minorHAnsi"/>
          <w:lang w:eastAsia="de-DE"/>
        </w:rPr>
        <w:t xml:space="preserve">Lesson plans shown in Part </w:t>
      </w:r>
      <w:r w:rsidR="00452E8D" w:rsidRPr="00F6274C">
        <w:rPr>
          <w:rFonts w:asciiTheme="minorHAnsi" w:hAnsiTheme="minorHAnsi"/>
          <w:lang w:eastAsia="de-DE"/>
        </w:rPr>
        <w:t xml:space="preserve">5 </w:t>
      </w:r>
      <w:r w:rsidRPr="00F6274C">
        <w:rPr>
          <w:rFonts w:asciiTheme="minorHAnsi" w:hAnsiTheme="minorHAnsi"/>
          <w:lang w:eastAsia="de-DE"/>
        </w:rPr>
        <w:t xml:space="preserve">of </w:t>
      </w:r>
      <w:r w:rsidR="000C49C7" w:rsidRPr="00F6274C">
        <w:rPr>
          <w:rFonts w:asciiTheme="minorHAnsi" w:hAnsiTheme="minorHAnsi"/>
          <w:lang w:eastAsia="de-DE"/>
        </w:rPr>
        <w:t xml:space="preserve">this </w:t>
      </w:r>
      <w:r w:rsidR="00457741" w:rsidRPr="00F6274C">
        <w:rPr>
          <w:rFonts w:asciiTheme="minorHAnsi" w:hAnsiTheme="minorHAnsi"/>
          <w:lang w:eastAsia="de-DE"/>
        </w:rPr>
        <w:t>m</w:t>
      </w:r>
      <w:r w:rsidR="000C49C7" w:rsidRPr="00F6274C">
        <w:rPr>
          <w:rFonts w:asciiTheme="minorHAnsi" w:hAnsiTheme="minorHAnsi"/>
          <w:lang w:eastAsia="de-DE"/>
        </w:rPr>
        <w:t xml:space="preserve">odel </w:t>
      </w:r>
      <w:r w:rsidR="00457741" w:rsidRPr="00F6274C">
        <w:rPr>
          <w:rFonts w:asciiTheme="minorHAnsi" w:hAnsiTheme="minorHAnsi"/>
          <w:lang w:eastAsia="de-DE"/>
        </w:rPr>
        <w:t>c</w:t>
      </w:r>
      <w:r w:rsidR="000C49C7" w:rsidRPr="00F6274C">
        <w:rPr>
          <w:rFonts w:asciiTheme="minorHAnsi" w:hAnsiTheme="minorHAnsi"/>
          <w:lang w:eastAsia="de-DE"/>
        </w:rPr>
        <w:t>ourse</w:t>
      </w:r>
      <w:r w:rsidRPr="00F6274C">
        <w:rPr>
          <w:rFonts w:asciiTheme="minorHAnsi" w:hAnsiTheme="minorHAnsi"/>
          <w:lang w:eastAsia="de-DE"/>
        </w:rPr>
        <w:t xml:space="preserve"> assume that all participants will receive instruction in all sub-elements of the complete syllabus.  </w:t>
      </w:r>
      <w:r w:rsidR="00812208" w:rsidRPr="00F6274C">
        <w:rPr>
          <w:rFonts w:asciiTheme="minorHAnsi" w:hAnsiTheme="minorHAnsi"/>
          <w:lang w:eastAsia="de-DE"/>
        </w:rPr>
        <w:t>R</w:t>
      </w:r>
      <w:r w:rsidR="00EB4B34" w:rsidRPr="00F6274C">
        <w:rPr>
          <w:rFonts w:asciiTheme="minorHAnsi" w:hAnsiTheme="minorHAnsi"/>
          <w:lang w:eastAsia="de-DE"/>
        </w:rPr>
        <w:t xml:space="preserve">eference publications </w:t>
      </w:r>
      <w:r w:rsidR="00812208" w:rsidRPr="00F6274C">
        <w:rPr>
          <w:rFonts w:asciiTheme="minorHAnsi" w:hAnsiTheme="minorHAnsi"/>
          <w:lang w:eastAsia="de-DE"/>
        </w:rPr>
        <w:t xml:space="preserve">that are unlikely to change in the medium term (e.g. </w:t>
      </w:r>
      <w:commentRangeStart w:id="84"/>
      <w:r w:rsidR="00812208" w:rsidRPr="00F6274C">
        <w:rPr>
          <w:rFonts w:asciiTheme="minorHAnsi" w:hAnsiTheme="minorHAnsi"/>
          <w:lang w:eastAsia="de-DE"/>
        </w:rPr>
        <w:t>UNCLOS</w:t>
      </w:r>
      <w:commentRangeEnd w:id="84"/>
      <w:r w:rsidR="00BF3D59">
        <w:rPr>
          <w:rStyle w:val="CommentReference"/>
          <w:rFonts w:ascii="Arial" w:hAnsi="Arial"/>
          <w:lang w:eastAsia="de-DE"/>
        </w:rPr>
        <w:commentReference w:id="84"/>
      </w:r>
      <w:r w:rsidR="00812208" w:rsidRPr="00F6274C">
        <w:rPr>
          <w:rFonts w:asciiTheme="minorHAnsi" w:hAnsiTheme="minorHAnsi"/>
          <w:lang w:eastAsia="de-DE"/>
        </w:rPr>
        <w:t xml:space="preserve"> and SOLAS) </w:t>
      </w:r>
      <w:r w:rsidR="00EB4B34" w:rsidRPr="00F6274C">
        <w:rPr>
          <w:rFonts w:asciiTheme="minorHAnsi" w:hAnsiTheme="minorHAnsi"/>
          <w:lang w:eastAsia="de-DE"/>
        </w:rPr>
        <w:t>that the I</w:t>
      </w:r>
      <w:r w:rsidRPr="00F6274C">
        <w:rPr>
          <w:rFonts w:asciiTheme="minorHAnsi" w:hAnsiTheme="minorHAnsi"/>
          <w:lang w:eastAsia="de-DE"/>
        </w:rPr>
        <w:t>nstructor may wish to use</w:t>
      </w:r>
      <w:ins w:id="85" w:author="James Collocott" w:date="2018-10-23T14:16:00Z">
        <w:r w:rsidR="00BF3D59">
          <w:rPr>
            <w:rFonts w:asciiTheme="minorHAnsi" w:hAnsiTheme="minorHAnsi"/>
            <w:lang w:eastAsia="de-DE"/>
          </w:rPr>
          <w:t>,</w:t>
        </w:r>
      </w:ins>
      <w:r w:rsidRPr="00F6274C">
        <w:rPr>
          <w:rFonts w:asciiTheme="minorHAnsi" w:hAnsiTheme="minorHAnsi"/>
          <w:lang w:eastAsia="de-DE"/>
        </w:rPr>
        <w:t xml:space="preserve"> are listed under each modular subject element.  </w:t>
      </w:r>
      <w:r w:rsidR="00812208" w:rsidRPr="00F6274C">
        <w:rPr>
          <w:rFonts w:asciiTheme="minorHAnsi" w:hAnsiTheme="minorHAnsi"/>
          <w:lang w:eastAsia="de-DE"/>
        </w:rPr>
        <w:t xml:space="preserve">References to IALA publications are contained in the </w:t>
      </w:r>
      <w:del w:id="86" w:author="James Collocott" w:date="2018-10-24T11:14:00Z">
        <w:r w:rsidR="00812208" w:rsidRPr="00F6274C" w:rsidDel="00D71960">
          <w:rPr>
            <w:rFonts w:asciiTheme="minorHAnsi" w:hAnsiTheme="minorHAnsi"/>
            <w:lang w:eastAsia="de-DE"/>
          </w:rPr>
          <w:delText>PowerPoin</w:delText>
        </w:r>
      </w:del>
      <w:del w:id="87" w:author="James Collocott" w:date="2018-10-24T11:15:00Z">
        <w:r w:rsidR="00812208" w:rsidRPr="00F6274C" w:rsidDel="00D71960">
          <w:rPr>
            <w:rFonts w:asciiTheme="minorHAnsi" w:hAnsiTheme="minorHAnsi"/>
            <w:lang w:eastAsia="de-DE"/>
          </w:rPr>
          <w:delText>t</w:delText>
        </w:r>
      </w:del>
      <w:ins w:id="88" w:author="James Collocott" w:date="2018-10-24T11:15:00Z">
        <w:r w:rsidR="00D71960">
          <w:rPr>
            <w:rFonts w:asciiTheme="minorHAnsi" w:hAnsiTheme="minorHAnsi"/>
            <w:lang w:eastAsia="de-DE"/>
          </w:rPr>
          <w:t>presentation</w:t>
        </w:r>
      </w:ins>
      <w:r w:rsidR="00812208" w:rsidRPr="00F6274C">
        <w:rPr>
          <w:rFonts w:asciiTheme="minorHAnsi" w:hAnsiTheme="minorHAnsi"/>
          <w:lang w:eastAsia="de-DE"/>
        </w:rPr>
        <w:t xml:space="preserve"> lectures which form part of the IALA World-Wide Academy’s TMS. These are updated at least every six months and will be available to </w:t>
      </w:r>
      <w:r w:rsidRPr="00F6274C">
        <w:rPr>
          <w:rFonts w:asciiTheme="minorHAnsi" w:hAnsiTheme="minorHAnsi"/>
          <w:lang w:eastAsia="de-DE"/>
        </w:rPr>
        <w:t xml:space="preserve">Accredited Training Organisations </w:t>
      </w:r>
      <w:r w:rsidR="00812208" w:rsidRPr="00F6274C">
        <w:rPr>
          <w:rFonts w:asciiTheme="minorHAnsi" w:hAnsiTheme="minorHAnsi"/>
          <w:lang w:eastAsia="de-DE"/>
        </w:rPr>
        <w:t xml:space="preserve">that have signed a Memorandum of Understanding </w:t>
      </w:r>
      <w:r w:rsidR="00452E8D" w:rsidRPr="00F6274C">
        <w:rPr>
          <w:rFonts w:asciiTheme="minorHAnsi" w:hAnsiTheme="minorHAnsi"/>
          <w:lang w:eastAsia="de-DE"/>
        </w:rPr>
        <w:t xml:space="preserve">(MoU) </w:t>
      </w:r>
      <w:r w:rsidR="00812208" w:rsidRPr="00F6274C">
        <w:rPr>
          <w:rFonts w:asciiTheme="minorHAnsi" w:hAnsiTheme="minorHAnsi"/>
          <w:lang w:eastAsia="de-DE"/>
        </w:rPr>
        <w:t xml:space="preserve">with IALA (see article 2.3 in IALA Guideline G1100). Accredited Training Organisations </w:t>
      </w:r>
      <w:r w:rsidR="000C49C7" w:rsidRPr="00F6274C">
        <w:rPr>
          <w:rFonts w:asciiTheme="minorHAnsi" w:hAnsiTheme="minorHAnsi"/>
          <w:lang w:eastAsia="de-DE"/>
        </w:rPr>
        <w:t>should</w:t>
      </w:r>
      <w:r w:rsidRPr="00F6274C">
        <w:rPr>
          <w:rFonts w:asciiTheme="minorHAnsi" w:hAnsiTheme="minorHAnsi"/>
          <w:lang w:eastAsia="de-DE"/>
        </w:rPr>
        <w:t xml:space="preserve"> add local publications and training aids as appropriate.</w:t>
      </w:r>
    </w:p>
    <w:p w14:paraId="648C22A8" w14:textId="77777777" w:rsidR="001B5743" w:rsidRPr="00F6274C" w:rsidRDefault="001B5743" w:rsidP="001B5743">
      <w:pPr>
        <w:pStyle w:val="BodyText"/>
        <w:rPr>
          <w:rFonts w:asciiTheme="minorHAnsi" w:hAnsiTheme="minorHAnsi"/>
          <w:lang w:eastAsia="de-DE"/>
        </w:rPr>
      </w:pPr>
      <w:r w:rsidRPr="00F6274C">
        <w:rPr>
          <w:rFonts w:asciiTheme="minorHAnsi" w:hAnsiTheme="minorHAnsi"/>
          <w:lang w:eastAsia="de-DE"/>
        </w:rPr>
        <w:t>The leve</w:t>
      </w:r>
      <w:r w:rsidR="00EB4B34" w:rsidRPr="00F6274C">
        <w:rPr>
          <w:rFonts w:asciiTheme="minorHAnsi" w:hAnsiTheme="minorHAnsi"/>
          <w:lang w:eastAsia="de-DE"/>
        </w:rPr>
        <w:t xml:space="preserve">l of competence required from a </w:t>
      </w:r>
      <w:r w:rsidR="005069E6" w:rsidRPr="00F6274C">
        <w:rPr>
          <w:rFonts w:asciiTheme="minorHAnsi" w:hAnsiTheme="minorHAnsi"/>
          <w:lang w:eastAsia="de-DE"/>
        </w:rPr>
        <w:t xml:space="preserve">potential Master of </w:t>
      </w:r>
      <w:r w:rsidRPr="00F6274C">
        <w:rPr>
          <w:rFonts w:asciiTheme="minorHAnsi" w:hAnsiTheme="minorHAnsi"/>
          <w:lang w:eastAsia="de-DE"/>
        </w:rPr>
        <w:t xml:space="preserve">AtoN </w:t>
      </w:r>
      <w:r w:rsidR="005069E6" w:rsidRPr="00F6274C">
        <w:rPr>
          <w:rFonts w:asciiTheme="minorHAnsi" w:hAnsiTheme="minorHAnsi"/>
          <w:lang w:eastAsia="de-DE"/>
        </w:rPr>
        <w:t>Management</w:t>
      </w:r>
      <w:r w:rsidRPr="00F6274C">
        <w:rPr>
          <w:rFonts w:asciiTheme="minorHAnsi" w:hAnsiTheme="minorHAnsi"/>
          <w:lang w:eastAsia="de-DE"/>
        </w:rPr>
        <w:t xml:space="preserve"> is shown for each element or sub-element as required.  These are graded from level 1 (basic understanding) to level 4 (detailed understanding).  Details are at Table 1 </w:t>
      </w:r>
      <w:r w:rsidR="005069E6" w:rsidRPr="00F6274C">
        <w:rPr>
          <w:rFonts w:asciiTheme="minorHAnsi" w:hAnsiTheme="minorHAnsi"/>
          <w:lang w:eastAsia="de-DE"/>
        </w:rPr>
        <w:t>in model course L1.1</w:t>
      </w:r>
      <w:r w:rsidRPr="00F6274C">
        <w:rPr>
          <w:rFonts w:asciiTheme="minorHAnsi" w:hAnsiTheme="minorHAnsi"/>
          <w:lang w:eastAsia="de-DE"/>
        </w:rPr>
        <w:t>.</w:t>
      </w:r>
    </w:p>
    <w:p w14:paraId="6F1A6331" w14:textId="77777777" w:rsidR="00EC1FFB" w:rsidRPr="00F6274C" w:rsidRDefault="001B5743" w:rsidP="00574F7E">
      <w:pPr>
        <w:pStyle w:val="Heading1"/>
        <w:numPr>
          <w:ilvl w:val="0"/>
          <w:numId w:val="14"/>
        </w:numPr>
      </w:pPr>
      <w:bookmarkStart w:id="89" w:name="_Toc419881204"/>
      <w:bookmarkStart w:id="90" w:name="_Toc527721086"/>
      <w:r w:rsidRPr="00F6274C">
        <w:t>SUBJECT OUTLINE</w:t>
      </w:r>
      <w:bookmarkEnd w:id="89"/>
      <w:r w:rsidR="00EC1FFB" w:rsidRPr="00F6274C">
        <w:t xml:space="preserve">; </w:t>
      </w:r>
      <w:bookmarkStart w:id="91" w:name="_Toc419881205"/>
      <w:r w:rsidR="00EC1FFB" w:rsidRPr="00F6274C">
        <w:t>DETAILED TEACHING SYLLABUS</w:t>
      </w:r>
      <w:bookmarkEnd w:id="91"/>
      <w:r w:rsidR="00EC1FFB" w:rsidRPr="00F6274C">
        <w:t xml:space="preserve"> and presentation</w:t>
      </w:r>
      <w:bookmarkEnd w:id="90"/>
    </w:p>
    <w:p w14:paraId="625C38AC" w14:textId="77777777" w:rsidR="00EC1FFB" w:rsidRPr="00F6274C" w:rsidRDefault="00EC1FFB" w:rsidP="00EC1FFB">
      <w:r w:rsidRPr="00F6274C">
        <w:rPr>
          <w:lang w:eastAsia="de-DE"/>
        </w:rPr>
        <w:t xml:space="preserve">A subject outline and detailed teaching syllabus for each module is shown in tabular form in Part 5 of this document. </w:t>
      </w:r>
      <w:r w:rsidR="002947E7" w:rsidRPr="00F6274C">
        <w:rPr>
          <w:lang w:eastAsia="de-DE"/>
        </w:rPr>
        <w:t>Detail on subject outline, the teaching syllabus and how it is presented for this course are identical to those for IALA model course L1.1 which should be consulted when planning the delivery of this course.</w:t>
      </w:r>
    </w:p>
    <w:p w14:paraId="06F711A7" w14:textId="77777777" w:rsidR="001B5743" w:rsidRPr="00F6274C" w:rsidRDefault="001B5743" w:rsidP="00574F7E">
      <w:pPr>
        <w:pStyle w:val="Heading1"/>
        <w:numPr>
          <w:ilvl w:val="0"/>
          <w:numId w:val="14"/>
        </w:numPr>
      </w:pPr>
      <w:bookmarkStart w:id="92" w:name="_Toc419881207"/>
      <w:bookmarkStart w:id="93" w:name="_Toc527721087"/>
      <w:r w:rsidRPr="00F6274C">
        <w:t>EVALUATION OR ASSESSMENT OF THE COURSE PARTICIPANTS</w:t>
      </w:r>
      <w:bookmarkEnd w:id="92"/>
      <w:bookmarkEnd w:id="93"/>
    </w:p>
    <w:p w14:paraId="4F6CEE1D" w14:textId="12F3E259" w:rsidR="001B5743" w:rsidRPr="00F6274C" w:rsidRDefault="00C53028">
      <w:pPr>
        <w:pStyle w:val="BodyText"/>
        <w:rPr>
          <w:rFonts w:asciiTheme="minorHAnsi" w:hAnsiTheme="minorHAnsi"/>
          <w:lang w:eastAsia="de-DE"/>
        </w:rPr>
      </w:pPr>
      <w:r w:rsidRPr="00F6274C">
        <w:rPr>
          <w:rFonts w:asciiTheme="minorHAnsi" w:hAnsiTheme="minorHAnsi"/>
          <w:szCs w:val="22"/>
          <w:lang w:eastAsia="de-DE"/>
        </w:rPr>
        <w:t xml:space="preserve">The cornerstone of </w:t>
      </w:r>
      <w:ins w:id="94" w:author="James Collocott" w:date="2018-10-23T14:28:00Z">
        <w:r w:rsidR="00BC0C97">
          <w:rPr>
            <w:rFonts w:asciiTheme="minorHAnsi" w:hAnsiTheme="minorHAnsi"/>
            <w:szCs w:val="22"/>
            <w:lang w:eastAsia="de-DE"/>
          </w:rPr>
          <w:t xml:space="preserve">a </w:t>
        </w:r>
      </w:ins>
      <w:r w:rsidRPr="00F6274C">
        <w:rPr>
          <w:rFonts w:asciiTheme="minorHAnsi" w:hAnsiTheme="minorHAnsi"/>
          <w:szCs w:val="22"/>
          <w:lang w:eastAsia="de-DE"/>
        </w:rPr>
        <w:t xml:space="preserve">competency-based training and assessment system is a rigorous and objective assessment of the trainee against accepted standards. The </w:t>
      </w:r>
      <w:r w:rsidR="001B5743" w:rsidRPr="00F6274C">
        <w:rPr>
          <w:rFonts w:asciiTheme="minorHAnsi" w:hAnsiTheme="minorHAnsi"/>
          <w:szCs w:val="22"/>
          <w:lang w:eastAsia="de-DE"/>
        </w:rPr>
        <w:t xml:space="preserve">award of </w:t>
      </w:r>
      <w:r w:rsidRPr="00F6274C">
        <w:rPr>
          <w:rFonts w:asciiTheme="minorHAnsi" w:hAnsiTheme="minorHAnsi"/>
          <w:szCs w:val="22"/>
          <w:lang w:eastAsia="de-DE"/>
        </w:rPr>
        <w:t xml:space="preserve">a certificate of competency as a Master of AtoN Management will be </w:t>
      </w:r>
      <w:r w:rsidR="001B5743" w:rsidRPr="00F6274C">
        <w:rPr>
          <w:rFonts w:asciiTheme="minorHAnsi" w:hAnsiTheme="minorHAnsi"/>
          <w:szCs w:val="22"/>
          <w:lang w:eastAsia="de-DE"/>
        </w:rPr>
        <w:t xml:space="preserve">based on the principle that satisfactory results are obtained during </w:t>
      </w:r>
      <w:r w:rsidR="00F312A3" w:rsidRPr="00F6274C">
        <w:rPr>
          <w:rFonts w:asciiTheme="minorHAnsi" w:hAnsiTheme="minorHAnsi"/>
          <w:szCs w:val="22"/>
          <w:lang w:eastAsia="de-DE"/>
        </w:rPr>
        <w:t>Module Two of this course</w:t>
      </w:r>
      <w:r w:rsidR="00564E02" w:rsidRPr="00F6274C">
        <w:rPr>
          <w:rFonts w:asciiTheme="minorHAnsi" w:hAnsiTheme="minorHAnsi"/>
          <w:szCs w:val="22"/>
          <w:lang w:eastAsia="de-DE"/>
        </w:rPr>
        <w:t xml:space="preserve">.  </w:t>
      </w:r>
      <w:r w:rsidR="001B5743" w:rsidRPr="00F6274C">
        <w:rPr>
          <w:rFonts w:asciiTheme="minorHAnsi" w:hAnsiTheme="minorHAnsi"/>
          <w:lang w:eastAsia="de-DE"/>
        </w:rPr>
        <w:t xml:space="preserve">Further </w:t>
      </w:r>
      <w:r w:rsidR="0014210A" w:rsidRPr="00F6274C">
        <w:rPr>
          <w:rFonts w:asciiTheme="minorHAnsi" w:hAnsiTheme="minorHAnsi"/>
          <w:lang w:eastAsia="de-DE"/>
        </w:rPr>
        <w:t>guidance is</w:t>
      </w:r>
      <w:r w:rsidR="001B5743" w:rsidRPr="00F6274C">
        <w:rPr>
          <w:rFonts w:asciiTheme="minorHAnsi" w:hAnsiTheme="minorHAnsi"/>
          <w:lang w:eastAsia="de-DE"/>
        </w:rPr>
        <w:t xml:space="preserve"> at Part </w:t>
      </w:r>
      <w:r w:rsidR="00F312A3" w:rsidRPr="00F6274C">
        <w:rPr>
          <w:rFonts w:asciiTheme="minorHAnsi" w:hAnsiTheme="minorHAnsi"/>
          <w:lang w:eastAsia="de-DE"/>
        </w:rPr>
        <w:t>3</w:t>
      </w:r>
      <w:r w:rsidR="001B5743" w:rsidRPr="00F6274C">
        <w:rPr>
          <w:rFonts w:asciiTheme="minorHAnsi" w:hAnsiTheme="minorHAnsi"/>
          <w:lang w:eastAsia="de-DE"/>
        </w:rPr>
        <w:t xml:space="preserve"> paragraph 3.</w:t>
      </w:r>
    </w:p>
    <w:p w14:paraId="20F79C17" w14:textId="77777777" w:rsidR="001B5743" w:rsidRPr="00F6274C" w:rsidRDefault="001B5743" w:rsidP="00574F7E">
      <w:pPr>
        <w:pStyle w:val="Heading1"/>
        <w:numPr>
          <w:ilvl w:val="0"/>
          <w:numId w:val="14"/>
        </w:numPr>
      </w:pPr>
      <w:bookmarkStart w:id="95" w:name="_Toc419881208"/>
      <w:bookmarkStart w:id="96" w:name="_Toc527721088"/>
      <w:r w:rsidRPr="00F6274C">
        <w:t>IMPLEMENTATION</w:t>
      </w:r>
      <w:bookmarkEnd w:id="95"/>
      <w:bookmarkEnd w:id="96"/>
    </w:p>
    <w:p w14:paraId="562BD1C1" w14:textId="77777777" w:rsidR="001B5743" w:rsidRPr="00F6274C" w:rsidRDefault="001B5743" w:rsidP="001B5743">
      <w:pPr>
        <w:pStyle w:val="BodyText"/>
        <w:rPr>
          <w:rFonts w:asciiTheme="minorHAnsi" w:hAnsiTheme="minorHAnsi"/>
          <w:lang w:eastAsia="de-DE"/>
        </w:rPr>
      </w:pPr>
      <w:r w:rsidRPr="00F6274C">
        <w:rPr>
          <w:rFonts w:asciiTheme="minorHAnsi" w:hAnsiTheme="minorHAnsi"/>
          <w:lang w:eastAsia="de-DE"/>
        </w:rPr>
        <w:t>It is self-evident that planning and preparation are essential to the successful</w:t>
      </w:r>
      <w:r w:rsidR="00564E02" w:rsidRPr="00F6274C">
        <w:rPr>
          <w:rFonts w:asciiTheme="minorHAnsi" w:hAnsiTheme="minorHAnsi"/>
          <w:lang w:eastAsia="de-DE"/>
        </w:rPr>
        <w:t xml:space="preserve"> implementation of this </w:t>
      </w:r>
      <w:r w:rsidR="008100A6" w:rsidRPr="00F6274C">
        <w:rPr>
          <w:rFonts w:asciiTheme="minorHAnsi" w:hAnsiTheme="minorHAnsi"/>
          <w:lang w:eastAsia="de-DE"/>
        </w:rPr>
        <w:t>m</w:t>
      </w:r>
      <w:r w:rsidR="00564E02" w:rsidRPr="00F6274C">
        <w:rPr>
          <w:rFonts w:asciiTheme="minorHAnsi" w:hAnsiTheme="minorHAnsi"/>
          <w:lang w:eastAsia="de-DE"/>
        </w:rPr>
        <w:t xml:space="preserve">odel </w:t>
      </w:r>
      <w:r w:rsidR="008100A6" w:rsidRPr="00F6274C">
        <w:rPr>
          <w:rFonts w:asciiTheme="minorHAnsi" w:hAnsiTheme="minorHAnsi"/>
          <w:lang w:eastAsia="de-DE"/>
        </w:rPr>
        <w:t>c</w:t>
      </w:r>
      <w:r w:rsidRPr="00F6274C">
        <w:rPr>
          <w:rFonts w:asciiTheme="minorHAnsi" w:hAnsiTheme="minorHAnsi"/>
          <w:lang w:eastAsia="de-DE"/>
        </w:rPr>
        <w:t>ourse.  In order to ensure that participants receive high quality instruction, Training Organisations will ensure that the following minimum assets are available before the course commences:</w:t>
      </w:r>
    </w:p>
    <w:p w14:paraId="6A1ACA2E" w14:textId="77777777" w:rsidR="001B5743" w:rsidRPr="00F6274C" w:rsidRDefault="001B5743" w:rsidP="00BF4E14">
      <w:pPr>
        <w:pStyle w:val="ListParagraph"/>
        <w:numPr>
          <w:ilvl w:val="0"/>
          <w:numId w:val="25"/>
        </w:numPr>
      </w:pPr>
      <w:r w:rsidRPr="00F6274C">
        <w:t>Qualified Instructors;</w:t>
      </w:r>
    </w:p>
    <w:p w14:paraId="20CB2439" w14:textId="77777777" w:rsidR="001B5743" w:rsidRPr="00F6274C" w:rsidRDefault="001B5743" w:rsidP="00BF4E14">
      <w:pPr>
        <w:pStyle w:val="ListParagraph"/>
        <w:numPr>
          <w:ilvl w:val="0"/>
          <w:numId w:val="25"/>
        </w:numPr>
      </w:pPr>
      <w:r w:rsidRPr="00F6274C">
        <w:t>Support staff and facilities;</w:t>
      </w:r>
    </w:p>
    <w:p w14:paraId="2C396C8F" w14:textId="77777777" w:rsidR="008100A6" w:rsidRPr="00F6274C" w:rsidRDefault="001B5743" w:rsidP="00BF4E14">
      <w:pPr>
        <w:pStyle w:val="ListParagraph"/>
        <w:numPr>
          <w:ilvl w:val="0"/>
          <w:numId w:val="25"/>
        </w:numPr>
      </w:pPr>
      <w:r w:rsidRPr="00F6274C">
        <w:t>Instruction and rest rooms;</w:t>
      </w:r>
    </w:p>
    <w:p w14:paraId="32067939" w14:textId="4F737698" w:rsidR="001B5743" w:rsidRPr="00F6274C" w:rsidRDefault="001B5743">
      <w:pPr>
        <w:pStyle w:val="ListParagraph"/>
        <w:numPr>
          <w:ilvl w:val="0"/>
          <w:numId w:val="25"/>
        </w:numPr>
      </w:pPr>
      <w:r w:rsidRPr="00F6274C">
        <w:t>Training aids and equipment</w:t>
      </w:r>
      <w:r w:rsidR="008100A6" w:rsidRPr="00F6274C">
        <w:t xml:space="preserve">. Where possible </w:t>
      </w:r>
      <w:del w:id="97" w:author="James Collocott" w:date="2018-10-24T11:15:00Z">
        <w:r w:rsidR="008100A6" w:rsidRPr="00F6274C" w:rsidDel="00D71960">
          <w:delText>Microsoft PowerPoint</w:delText>
        </w:r>
        <w:r w:rsidR="008100A6" w:rsidRPr="00F6274C" w:rsidDel="00D71960">
          <w:rPr>
            <w:rFonts w:cstheme="minorHAnsi"/>
          </w:rPr>
          <w:delText>®</w:delText>
        </w:r>
        <w:r w:rsidR="008100A6" w:rsidRPr="00F6274C" w:rsidDel="00D71960">
          <w:delText xml:space="preserve"> </w:delText>
        </w:r>
      </w:del>
      <w:r w:rsidR="008100A6" w:rsidRPr="00F6274C">
        <w:t>presentations should be capable of being projected onto a suitable white background or screen. A separate white-board should form part of the minimum suite of training aids.</w:t>
      </w:r>
    </w:p>
    <w:p w14:paraId="3D65604A" w14:textId="1B997FBC" w:rsidR="001B5743" w:rsidRPr="00F6274C" w:rsidRDefault="001B5743">
      <w:pPr>
        <w:pStyle w:val="ListParagraph"/>
        <w:numPr>
          <w:ilvl w:val="0"/>
          <w:numId w:val="25"/>
        </w:numPr>
      </w:pPr>
      <w:r w:rsidRPr="00F6274C">
        <w:t>Reference books; publications or extracts and other reference material</w:t>
      </w:r>
      <w:r w:rsidR="008100A6" w:rsidRPr="00F6274C">
        <w:t xml:space="preserve">. References to appropriate IALA Recommendations and Guidelines are given </w:t>
      </w:r>
      <w:r w:rsidR="00FF58B2" w:rsidRPr="00F6274C">
        <w:t xml:space="preserve">in the suite of </w:t>
      </w:r>
      <w:del w:id="98" w:author="James Collocott" w:date="2018-10-24T11:15:00Z">
        <w:r w:rsidR="00FF58B2" w:rsidRPr="00F6274C" w:rsidDel="00D71960">
          <w:delText xml:space="preserve">PowerPoint </w:delText>
        </w:r>
      </w:del>
      <w:r w:rsidR="00FF58B2" w:rsidRPr="00F6274C">
        <w:t xml:space="preserve">presentations developed by the IALA World-Wide Academy (see </w:t>
      </w:r>
      <w:r w:rsidR="00683108" w:rsidRPr="00F6274C">
        <w:t>Article 2</w:t>
      </w:r>
      <w:r w:rsidR="00FF58B2" w:rsidRPr="00F6274C">
        <w:t xml:space="preserve"> above)</w:t>
      </w:r>
      <w:r w:rsidR="008100A6" w:rsidRPr="00F6274C">
        <w:t>.</w:t>
      </w:r>
    </w:p>
    <w:p w14:paraId="752BD5E4" w14:textId="77777777" w:rsidR="001B5743" w:rsidRPr="00F6274C" w:rsidRDefault="001B5743" w:rsidP="00200687">
      <w:pPr>
        <w:pStyle w:val="Part"/>
        <w:rPr>
          <w:lang w:eastAsia="de-DE"/>
        </w:rPr>
      </w:pPr>
      <w:r w:rsidRPr="00F6274C">
        <w:rPr>
          <w:lang w:eastAsia="de-DE"/>
        </w:rPr>
        <w:br w:type="page"/>
      </w:r>
      <w:bookmarkStart w:id="99" w:name="_Toc419881209"/>
      <w:r w:rsidRPr="00F6274C">
        <w:rPr>
          <w:lang w:eastAsia="de-DE"/>
        </w:rPr>
        <w:t xml:space="preserve">PART </w:t>
      </w:r>
      <w:r w:rsidR="00BC5C99" w:rsidRPr="00F6274C">
        <w:rPr>
          <w:lang w:eastAsia="de-DE"/>
        </w:rPr>
        <w:t>3</w:t>
      </w:r>
      <w:r w:rsidRPr="00F6274C">
        <w:rPr>
          <w:lang w:eastAsia="de-DE"/>
        </w:rPr>
        <w:t xml:space="preserve"> – COURSE FRAMEWORK</w:t>
      </w:r>
      <w:bookmarkEnd w:id="99"/>
    </w:p>
    <w:p w14:paraId="2DB971F5" w14:textId="77777777" w:rsidR="001B5743" w:rsidRPr="00F6274C" w:rsidRDefault="001B5743" w:rsidP="00574F7E">
      <w:pPr>
        <w:pStyle w:val="Heading1"/>
        <w:numPr>
          <w:ilvl w:val="0"/>
          <w:numId w:val="16"/>
        </w:numPr>
      </w:pPr>
      <w:bookmarkStart w:id="100" w:name="_Toc419881210"/>
      <w:bookmarkStart w:id="101" w:name="_Toc527721089"/>
      <w:r w:rsidRPr="00F6274C">
        <w:t>INTRODUCTION</w:t>
      </w:r>
      <w:bookmarkEnd w:id="100"/>
      <w:bookmarkEnd w:id="101"/>
    </w:p>
    <w:p w14:paraId="3E558DA9" w14:textId="77777777" w:rsidR="001B5743" w:rsidRPr="00F6274C" w:rsidRDefault="001B5743" w:rsidP="001B5743">
      <w:pPr>
        <w:pStyle w:val="BodyText"/>
        <w:rPr>
          <w:rFonts w:asciiTheme="minorHAnsi" w:hAnsiTheme="minorHAnsi"/>
          <w:lang w:eastAsia="de-DE"/>
        </w:rPr>
      </w:pPr>
      <w:r w:rsidRPr="00F6274C">
        <w:rPr>
          <w:rFonts w:asciiTheme="minorHAnsi" w:hAnsiTheme="minorHAnsi"/>
          <w:lang w:eastAsia="de-DE"/>
        </w:rPr>
        <w:t xml:space="preserve">This model course is based on IALA Recommendation </w:t>
      </w:r>
      <w:r w:rsidR="00564E02" w:rsidRPr="00F6274C">
        <w:rPr>
          <w:rFonts w:asciiTheme="minorHAnsi" w:hAnsiTheme="minorHAnsi"/>
          <w:lang w:eastAsia="de-DE"/>
        </w:rPr>
        <w:t>R0141</w:t>
      </w:r>
      <w:r w:rsidRPr="00F6274C">
        <w:rPr>
          <w:rFonts w:asciiTheme="minorHAnsi" w:hAnsiTheme="minorHAnsi"/>
          <w:lang w:eastAsia="de-DE"/>
        </w:rPr>
        <w:t xml:space="preserve">.  Having demonstrated the required level of competence </w:t>
      </w:r>
      <w:r w:rsidR="00341330" w:rsidRPr="00F6274C">
        <w:rPr>
          <w:rFonts w:asciiTheme="minorHAnsi" w:hAnsiTheme="minorHAnsi"/>
          <w:lang w:eastAsia="de-DE"/>
        </w:rPr>
        <w:t>in Module Two of this course, or</w:t>
      </w:r>
      <w:r w:rsidRPr="00F6274C">
        <w:rPr>
          <w:rFonts w:asciiTheme="minorHAnsi" w:hAnsiTheme="minorHAnsi"/>
          <w:lang w:eastAsia="de-DE"/>
        </w:rPr>
        <w:t xml:space="preserve"> other assessments required by the Accredited Training Organisation, participants will be awarded a</w:t>
      </w:r>
      <w:r w:rsidR="00341330" w:rsidRPr="00F6274C">
        <w:rPr>
          <w:rFonts w:asciiTheme="minorHAnsi" w:hAnsiTheme="minorHAnsi"/>
          <w:lang w:eastAsia="de-DE"/>
        </w:rPr>
        <w:t xml:space="preserve"> “Master of AtoN Management” </w:t>
      </w:r>
      <w:r w:rsidRPr="00F6274C">
        <w:rPr>
          <w:rFonts w:asciiTheme="minorHAnsi" w:hAnsiTheme="minorHAnsi"/>
          <w:lang w:eastAsia="de-DE"/>
        </w:rPr>
        <w:t>Certificate.</w:t>
      </w:r>
    </w:p>
    <w:p w14:paraId="73285512" w14:textId="3107E153" w:rsidR="001B5743" w:rsidRPr="00F6274C" w:rsidRDefault="001B5743" w:rsidP="00574F7E">
      <w:pPr>
        <w:pStyle w:val="Heading1"/>
        <w:numPr>
          <w:ilvl w:val="0"/>
          <w:numId w:val="14"/>
        </w:numPr>
      </w:pPr>
      <w:bookmarkStart w:id="102" w:name="_Toc419881211"/>
      <w:bookmarkStart w:id="103" w:name="_Toc527721090"/>
      <w:r w:rsidRPr="00F6274C">
        <w:t xml:space="preserve">ENTRY LEVEL REQUIREMENTS FOR </w:t>
      </w:r>
      <w:r w:rsidR="008A4E57" w:rsidRPr="00F6274C">
        <w:t xml:space="preserve">THE </w:t>
      </w:r>
      <w:r w:rsidR="00BC0C97" w:rsidRPr="00F6274C">
        <w:t>MASTER</w:t>
      </w:r>
      <w:r w:rsidR="008A4E57" w:rsidRPr="00F6274C">
        <w:t xml:space="preserve"> </w:t>
      </w:r>
      <w:bookmarkEnd w:id="102"/>
      <w:r w:rsidR="006544B5" w:rsidRPr="00F6274C">
        <w:t xml:space="preserve">OF </w:t>
      </w:r>
      <w:r w:rsidR="00BC0C97" w:rsidRPr="00F6274C">
        <w:t>ATON MANAGEMENT</w:t>
      </w:r>
      <w:bookmarkEnd w:id="103"/>
    </w:p>
    <w:p w14:paraId="6D549B15" w14:textId="77777777" w:rsidR="006C66DF" w:rsidRPr="00F6274C" w:rsidRDefault="001B5743" w:rsidP="006C66DF">
      <w:pPr>
        <w:jc w:val="both"/>
        <w:rPr>
          <w:rFonts w:cstheme="minorHAnsi"/>
          <w:lang w:eastAsia="de-DE"/>
        </w:rPr>
      </w:pPr>
      <w:r w:rsidRPr="00F6274C">
        <w:rPr>
          <w:rFonts w:cstheme="minorHAnsi"/>
          <w:lang w:eastAsia="de-DE"/>
        </w:rPr>
        <w:t xml:space="preserve">It will be for the Accredited Training Organisation, in consultation with the Competent Authority, to determine minimum entry requirements for </w:t>
      </w:r>
      <w:r w:rsidR="003B01A8" w:rsidRPr="00F6274C">
        <w:rPr>
          <w:rFonts w:cstheme="minorHAnsi"/>
          <w:lang w:eastAsia="de-DE"/>
        </w:rPr>
        <w:t>S</w:t>
      </w:r>
      <w:r w:rsidR="002F3E35" w:rsidRPr="00F6274C">
        <w:rPr>
          <w:rFonts w:cstheme="minorHAnsi"/>
          <w:lang w:eastAsia="de-DE"/>
        </w:rPr>
        <w:t xml:space="preserve">enior </w:t>
      </w:r>
      <w:r w:rsidRPr="00F6274C">
        <w:rPr>
          <w:rFonts w:cstheme="minorHAnsi"/>
          <w:lang w:eastAsia="de-DE"/>
        </w:rPr>
        <w:t xml:space="preserve">AtoN </w:t>
      </w:r>
      <w:r w:rsidR="003B01A8" w:rsidRPr="00F6274C">
        <w:rPr>
          <w:rFonts w:cstheme="minorHAnsi"/>
          <w:lang w:eastAsia="de-DE"/>
        </w:rPr>
        <w:t>M</w:t>
      </w:r>
      <w:r w:rsidRPr="00F6274C">
        <w:rPr>
          <w:rFonts w:cstheme="minorHAnsi"/>
          <w:lang w:eastAsia="de-DE"/>
        </w:rPr>
        <w:t>anager training.  The following list provides guidance on criteria for selection of participants</w:t>
      </w:r>
      <w:r w:rsidR="00B41AD2" w:rsidRPr="00F6274C">
        <w:rPr>
          <w:rFonts w:cstheme="minorHAnsi"/>
          <w:lang w:eastAsia="de-DE"/>
        </w:rPr>
        <w:t xml:space="preserve"> who </w:t>
      </w:r>
      <w:r w:rsidR="006C66DF" w:rsidRPr="00F6274C">
        <w:rPr>
          <w:rFonts w:cstheme="minorHAnsi"/>
          <w:lang w:eastAsia="de-DE"/>
        </w:rPr>
        <w:t xml:space="preserve">must have </w:t>
      </w:r>
      <w:r w:rsidR="006C66DF" w:rsidRPr="00F6274C">
        <w:rPr>
          <w:rFonts w:cstheme="minorHAnsi"/>
        </w:rPr>
        <w:t>a demonstrable competence in English</w:t>
      </w:r>
      <w:r w:rsidR="002F3E35" w:rsidRPr="00F6274C">
        <w:rPr>
          <w:rFonts w:cstheme="minorHAnsi"/>
        </w:rPr>
        <w:t xml:space="preserve"> (or other official course language)</w:t>
      </w:r>
      <w:r w:rsidR="006C66DF" w:rsidRPr="00F6274C">
        <w:rPr>
          <w:rFonts w:cstheme="minorHAnsi"/>
        </w:rPr>
        <w:t>; be expected to be employed as a</w:t>
      </w:r>
      <w:r w:rsidR="002F3E35" w:rsidRPr="00F6274C">
        <w:rPr>
          <w:rFonts w:cstheme="minorHAnsi"/>
        </w:rPr>
        <w:t xml:space="preserve"> </w:t>
      </w:r>
      <w:r w:rsidR="003B01A8" w:rsidRPr="00F6274C">
        <w:rPr>
          <w:rFonts w:cstheme="minorHAnsi"/>
        </w:rPr>
        <w:t>S</w:t>
      </w:r>
      <w:r w:rsidR="002F3E35" w:rsidRPr="00F6274C">
        <w:rPr>
          <w:rFonts w:cstheme="minorHAnsi"/>
        </w:rPr>
        <w:t>enior</w:t>
      </w:r>
      <w:r w:rsidR="006C66DF" w:rsidRPr="00F6274C">
        <w:rPr>
          <w:rFonts w:cstheme="minorHAnsi"/>
        </w:rPr>
        <w:t xml:space="preserve"> AtoN </w:t>
      </w:r>
      <w:r w:rsidR="003B01A8" w:rsidRPr="00F6274C">
        <w:rPr>
          <w:rFonts w:cstheme="minorHAnsi"/>
        </w:rPr>
        <w:t>M</w:t>
      </w:r>
      <w:r w:rsidR="006C66DF" w:rsidRPr="00F6274C">
        <w:rPr>
          <w:rFonts w:cstheme="minorHAnsi"/>
        </w:rPr>
        <w:t xml:space="preserve">anager for at least two years after successful completion of </w:t>
      </w:r>
      <w:r w:rsidR="002F3E35" w:rsidRPr="00F6274C">
        <w:rPr>
          <w:rFonts w:cstheme="minorHAnsi"/>
        </w:rPr>
        <w:t>the</w:t>
      </w:r>
      <w:r w:rsidR="006C66DF" w:rsidRPr="00F6274C">
        <w:rPr>
          <w:rFonts w:cstheme="minorHAnsi"/>
        </w:rPr>
        <w:t xml:space="preserve"> course </w:t>
      </w:r>
      <w:r w:rsidR="006C66DF" w:rsidRPr="00F6274C">
        <w:rPr>
          <w:rFonts w:cstheme="minorHAnsi"/>
          <w:b/>
        </w:rPr>
        <w:t>and</w:t>
      </w:r>
      <w:r w:rsidR="006C66DF" w:rsidRPr="00F6274C">
        <w:rPr>
          <w:rFonts w:cstheme="minorHAnsi"/>
        </w:rPr>
        <w:t xml:space="preserve"> </w:t>
      </w:r>
      <w:r w:rsidR="006C66DF" w:rsidRPr="00F6274C">
        <w:rPr>
          <w:rFonts w:cstheme="minorHAnsi"/>
          <w:lang w:eastAsia="de-DE"/>
        </w:rPr>
        <w:t xml:space="preserve">at least </w:t>
      </w:r>
      <w:r w:rsidR="006C66DF" w:rsidRPr="00F6274C">
        <w:rPr>
          <w:rFonts w:cstheme="minorHAnsi"/>
          <w:b/>
          <w:lang w:eastAsia="de-DE"/>
        </w:rPr>
        <w:t xml:space="preserve">one </w:t>
      </w:r>
      <w:r w:rsidR="006C66DF" w:rsidRPr="00F6274C">
        <w:rPr>
          <w:rFonts w:cstheme="minorHAnsi"/>
          <w:lang w:eastAsia="de-DE"/>
        </w:rPr>
        <w:t>of the following proven competencies or qualifications:</w:t>
      </w:r>
    </w:p>
    <w:p w14:paraId="61CE6518" w14:textId="77777777" w:rsidR="0002317D" w:rsidRPr="00F6274C" w:rsidRDefault="0002317D" w:rsidP="0002317D">
      <w:pPr>
        <w:pStyle w:val="ListParagraph"/>
        <w:numPr>
          <w:ilvl w:val="0"/>
          <w:numId w:val="35"/>
        </w:numPr>
        <w:spacing w:after="0" w:line="240" w:lineRule="auto"/>
        <w:jc w:val="both"/>
      </w:pPr>
      <w:r w:rsidRPr="00F6274C">
        <w:t xml:space="preserve">L1 Alumni with at least 2 years subsequent experience as an AtoN </w:t>
      </w:r>
      <w:r w:rsidR="003B01A8" w:rsidRPr="00F6274C">
        <w:t>M</w:t>
      </w:r>
      <w:r w:rsidRPr="00F6274C">
        <w:t>anager.</w:t>
      </w:r>
    </w:p>
    <w:p w14:paraId="46093C49" w14:textId="77777777" w:rsidR="0002317D" w:rsidRPr="00F6274C" w:rsidRDefault="0002317D" w:rsidP="0002317D">
      <w:pPr>
        <w:pStyle w:val="ListParagraph"/>
        <w:spacing w:after="0" w:line="240" w:lineRule="auto"/>
        <w:jc w:val="both"/>
      </w:pPr>
      <w:r w:rsidRPr="00F6274C">
        <w:t>or,</w:t>
      </w:r>
    </w:p>
    <w:p w14:paraId="6B5A8BF1" w14:textId="130AFF31" w:rsidR="0002317D" w:rsidRPr="00F6274C" w:rsidRDefault="0002317D">
      <w:pPr>
        <w:pStyle w:val="ListParagraph"/>
        <w:numPr>
          <w:ilvl w:val="0"/>
          <w:numId w:val="35"/>
        </w:numPr>
        <w:spacing w:after="0" w:line="240" w:lineRule="auto"/>
        <w:jc w:val="both"/>
      </w:pPr>
      <w:r w:rsidRPr="00F6274C">
        <w:t>at least 5 years</w:t>
      </w:r>
      <w:del w:id="104" w:author="James Collocott" w:date="2018-10-23T14:35:00Z">
        <w:r w:rsidRPr="00F6274C" w:rsidDel="00064A66">
          <w:delText>’</w:delText>
        </w:r>
      </w:del>
      <w:r w:rsidRPr="00F6274C">
        <w:t xml:space="preserve"> experience as an un-certificated AtoN </w:t>
      </w:r>
      <w:r w:rsidR="003B01A8" w:rsidRPr="00F6274C">
        <w:t>M</w:t>
      </w:r>
      <w:r w:rsidRPr="00F6274C">
        <w:t xml:space="preserve">anager in an </w:t>
      </w:r>
      <w:del w:id="105" w:author="James Collocott" w:date="2018-10-23T14:35:00Z">
        <w:r w:rsidRPr="00F6274C" w:rsidDel="00064A66">
          <w:delText xml:space="preserve">internationally </w:delText>
        </w:r>
      </w:del>
      <w:r w:rsidRPr="00F6274C">
        <w:t>recognised AtoN service provider.</w:t>
      </w:r>
    </w:p>
    <w:p w14:paraId="0BB78B13" w14:textId="77777777" w:rsidR="0002317D" w:rsidRPr="00F6274C" w:rsidRDefault="0002317D" w:rsidP="0002317D">
      <w:pPr>
        <w:pStyle w:val="ListParagraph"/>
        <w:spacing w:after="0" w:line="240" w:lineRule="auto"/>
        <w:jc w:val="both"/>
      </w:pPr>
      <w:r w:rsidRPr="00F6274C">
        <w:t xml:space="preserve">or, </w:t>
      </w:r>
    </w:p>
    <w:p w14:paraId="1B5F0862" w14:textId="27ECBCAA" w:rsidR="00F2311A" w:rsidRPr="00F6274C" w:rsidRDefault="0002317D">
      <w:pPr>
        <w:pStyle w:val="ListParagraph"/>
        <w:numPr>
          <w:ilvl w:val="0"/>
          <w:numId w:val="35"/>
        </w:numPr>
        <w:jc w:val="both"/>
        <w:rPr>
          <w:rFonts w:cstheme="minorHAnsi"/>
        </w:rPr>
      </w:pPr>
      <w:r w:rsidRPr="00F6274C">
        <w:t>at least 5 years</w:t>
      </w:r>
      <w:del w:id="106" w:author="James Collocott" w:date="2018-10-23T14:35:00Z">
        <w:r w:rsidRPr="00F6274C" w:rsidDel="00064A66">
          <w:delText>’</w:delText>
        </w:r>
      </w:del>
      <w:r w:rsidRPr="00F6274C">
        <w:t xml:space="preserve"> experience in the maritime department of a national Competent Authority.</w:t>
      </w:r>
    </w:p>
    <w:p w14:paraId="27D15F16" w14:textId="77777777" w:rsidR="00F2311A" w:rsidRPr="00F6274C" w:rsidRDefault="00F2311A" w:rsidP="00574F7E">
      <w:pPr>
        <w:pStyle w:val="Heading1"/>
        <w:numPr>
          <w:ilvl w:val="0"/>
          <w:numId w:val="14"/>
        </w:numPr>
      </w:pPr>
      <w:bookmarkStart w:id="107" w:name="_Toc527721091"/>
      <w:r w:rsidRPr="00F6274C">
        <w:t>COURSE PREQUALIFICATION</w:t>
      </w:r>
      <w:bookmarkEnd w:id="107"/>
    </w:p>
    <w:p w14:paraId="26398D69" w14:textId="0A1C38A2" w:rsidR="00F2311A" w:rsidRPr="00F6274C" w:rsidRDefault="00F2311A">
      <w:pPr>
        <w:jc w:val="both"/>
      </w:pPr>
      <w:r w:rsidRPr="00F6274C">
        <w:t xml:space="preserve">The course requires participants to have acquired a demonstrated </w:t>
      </w:r>
      <w:r w:rsidR="00AE5FC6" w:rsidRPr="00F6274C">
        <w:t xml:space="preserve">competency as a </w:t>
      </w:r>
      <w:del w:id="108" w:author="James Collocott" w:date="2018-10-23T14:39:00Z">
        <w:r w:rsidR="00AE5FC6" w:rsidRPr="00F6274C" w:rsidDel="00064A66">
          <w:delText xml:space="preserve">Level 1 </w:delText>
        </w:r>
      </w:del>
      <w:r w:rsidR="00AE5FC6" w:rsidRPr="00F6274C">
        <w:t xml:space="preserve">AtoN </w:t>
      </w:r>
      <w:r w:rsidR="003B01A8" w:rsidRPr="00F6274C">
        <w:t>M</w:t>
      </w:r>
      <w:r w:rsidR="00AE5FC6" w:rsidRPr="00F6274C">
        <w:t xml:space="preserve">anager. Potential participants who </w:t>
      </w:r>
      <w:r w:rsidR="004556B3" w:rsidRPr="00F6274C">
        <w:t>have held</w:t>
      </w:r>
      <w:r w:rsidR="00AE5FC6" w:rsidRPr="00F6274C">
        <w:t xml:space="preserve"> an International Level 1 certificate as </w:t>
      </w:r>
      <w:r w:rsidR="004556B3" w:rsidRPr="00F6274C">
        <w:t xml:space="preserve">an AtoN </w:t>
      </w:r>
      <w:r w:rsidR="003B01A8" w:rsidRPr="00F6274C">
        <w:t>M</w:t>
      </w:r>
      <w:r w:rsidR="004556B3" w:rsidRPr="00F6274C">
        <w:t>anager for at least 2 years will automatically pre-qualify for this course. All other potential participants, including those who hold a Certificate of Competence issued by a Competent Authority during the transition period of four years specified in IALA Standard 1050</w:t>
      </w:r>
      <w:ins w:id="109" w:author="James Collocott" w:date="2018-10-23T14:37:00Z">
        <w:r w:rsidR="00064A66">
          <w:t>,</w:t>
        </w:r>
      </w:ins>
      <w:r w:rsidR="004556B3" w:rsidRPr="00F6274C">
        <w:t xml:space="preserve"> will be required to take a prequalification test set by the IALA World-Wide Academy. </w:t>
      </w:r>
      <w:r w:rsidR="00540C74" w:rsidRPr="00F6274C">
        <w:t xml:space="preserve">This will comprise 50 </w:t>
      </w:r>
      <w:r w:rsidR="00297B14" w:rsidRPr="00F6274C">
        <w:t xml:space="preserve">“easy” </w:t>
      </w:r>
      <w:r w:rsidR="00540C74" w:rsidRPr="00F6274C">
        <w:t xml:space="preserve">questions taken from the </w:t>
      </w:r>
      <w:r w:rsidR="00297B14" w:rsidRPr="00F6274C">
        <w:t xml:space="preserve">data-bank for the complete L1.1 syllabus. Potential participants who answer at least 20 questions correctly will prequalify. </w:t>
      </w:r>
    </w:p>
    <w:p w14:paraId="08F2B463" w14:textId="77777777" w:rsidR="001B5743" w:rsidRPr="00F6274C" w:rsidRDefault="001B5743" w:rsidP="00574F7E">
      <w:pPr>
        <w:pStyle w:val="Heading1"/>
        <w:numPr>
          <w:ilvl w:val="0"/>
          <w:numId w:val="14"/>
        </w:numPr>
      </w:pPr>
      <w:bookmarkStart w:id="110" w:name="_Toc419881212"/>
      <w:bookmarkStart w:id="111" w:name="_Toc527721092"/>
      <w:r w:rsidRPr="00F6274C">
        <w:t>COURSE INTAKE – LIMITATIONS</w:t>
      </w:r>
      <w:bookmarkEnd w:id="110"/>
      <w:bookmarkEnd w:id="111"/>
    </w:p>
    <w:p w14:paraId="61FEF921" w14:textId="61406F03" w:rsidR="001B5743" w:rsidRPr="00F6274C" w:rsidRDefault="001B5743">
      <w:pPr>
        <w:pStyle w:val="BodyText"/>
        <w:rPr>
          <w:rFonts w:asciiTheme="minorHAnsi" w:hAnsiTheme="minorHAnsi"/>
          <w:lang w:eastAsia="de-DE"/>
        </w:rPr>
      </w:pPr>
      <w:r w:rsidRPr="00F6274C">
        <w:rPr>
          <w:rFonts w:asciiTheme="minorHAnsi" w:hAnsiTheme="minorHAnsi"/>
          <w:lang w:eastAsia="de-DE"/>
        </w:rPr>
        <w:t xml:space="preserve">The Accredited Training Organisation will determine the maximum number of participants that can reasonably acquire the necessary competence during </w:t>
      </w:r>
      <w:r w:rsidR="00BD2551" w:rsidRPr="00F6274C">
        <w:rPr>
          <w:rFonts w:asciiTheme="minorHAnsi" w:hAnsiTheme="minorHAnsi"/>
          <w:lang w:eastAsia="de-DE"/>
        </w:rPr>
        <w:t>this one-week course</w:t>
      </w:r>
      <w:r w:rsidRPr="00F6274C">
        <w:rPr>
          <w:rFonts w:asciiTheme="minorHAnsi" w:hAnsiTheme="minorHAnsi"/>
          <w:lang w:eastAsia="de-DE"/>
        </w:rPr>
        <w:t xml:space="preserve">.  Experience has shown that given the specialised nature of the syllabus, a satisfactory level of understanding </w:t>
      </w:r>
      <w:r w:rsidR="0032179B" w:rsidRPr="00F6274C">
        <w:rPr>
          <w:rFonts w:asciiTheme="minorHAnsi" w:hAnsiTheme="minorHAnsi"/>
          <w:lang w:eastAsia="de-DE"/>
        </w:rPr>
        <w:t xml:space="preserve">can be transferred </w:t>
      </w:r>
      <w:r w:rsidRPr="00F6274C">
        <w:rPr>
          <w:rFonts w:asciiTheme="minorHAnsi" w:hAnsiTheme="minorHAnsi"/>
          <w:lang w:eastAsia="de-DE"/>
        </w:rPr>
        <w:t xml:space="preserve">to a maximum of </w:t>
      </w:r>
      <w:r w:rsidR="0032179B" w:rsidRPr="00F6274C">
        <w:rPr>
          <w:rFonts w:asciiTheme="minorHAnsi" w:hAnsiTheme="minorHAnsi"/>
          <w:lang w:eastAsia="de-DE"/>
        </w:rPr>
        <w:t>2</w:t>
      </w:r>
      <w:del w:id="112" w:author="James Collocott" w:date="2018-10-23T14:50:00Z">
        <w:r w:rsidR="0032179B" w:rsidRPr="00F6274C" w:rsidDel="00425F9E">
          <w:rPr>
            <w:rFonts w:asciiTheme="minorHAnsi" w:hAnsiTheme="minorHAnsi"/>
            <w:lang w:eastAsia="de-DE"/>
          </w:rPr>
          <w:delText>4</w:delText>
        </w:r>
      </w:del>
      <w:ins w:id="113" w:author="James Collocott" w:date="2018-10-23T14:50:00Z">
        <w:r w:rsidR="00425F9E">
          <w:rPr>
            <w:rFonts w:asciiTheme="minorHAnsi" w:hAnsiTheme="minorHAnsi"/>
            <w:lang w:eastAsia="de-DE"/>
          </w:rPr>
          <w:t>0</w:t>
        </w:r>
      </w:ins>
      <w:r w:rsidRPr="00F6274C">
        <w:rPr>
          <w:rFonts w:asciiTheme="minorHAnsi" w:hAnsiTheme="minorHAnsi"/>
          <w:lang w:eastAsia="de-DE"/>
        </w:rPr>
        <w:t xml:space="preserve"> participants.</w:t>
      </w:r>
    </w:p>
    <w:p w14:paraId="0DA8458D" w14:textId="77777777" w:rsidR="001B5743" w:rsidRPr="00F6274C" w:rsidRDefault="001B5743" w:rsidP="00574F7E">
      <w:pPr>
        <w:pStyle w:val="Heading1"/>
        <w:numPr>
          <w:ilvl w:val="0"/>
          <w:numId w:val="14"/>
        </w:numPr>
      </w:pPr>
      <w:bookmarkStart w:id="114" w:name="_Toc419881213"/>
      <w:bookmarkStart w:id="115" w:name="_Toc527721093"/>
      <w:r w:rsidRPr="00F6274C">
        <w:t>TRAINING STAFF REQUIREMENTS</w:t>
      </w:r>
      <w:bookmarkEnd w:id="114"/>
      <w:bookmarkEnd w:id="115"/>
    </w:p>
    <w:p w14:paraId="0B80EE8B" w14:textId="74BEDD0E" w:rsidR="001B5743" w:rsidRDefault="00564E02">
      <w:pPr>
        <w:pStyle w:val="FootnoteText"/>
        <w:spacing w:after="120"/>
        <w:ind w:left="0" w:firstLine="0"/>
        <w:rPr>
          <w:ins w:id="116" w:author="James Collocott" w:date="2018-10-23T17:00:00Z"/>
          <w:rFonts w:asciiTheme="minorHAnsi" w:hAnsiTheme="minorHAnsi"/>
          <w:sz w:val="22"/>
          <w:szCs w:val="22"/>
          <w:lang w:eastAsia="de-DE"/>
        </w:rPr>
        <w:pPrChange w:id="117" w:author="James Collocott" w:date="2018-10-23T17:03:00Z">
          <w:pPr>
            <w:pStyle w:val="FootnoteText"/>
            <w:ind w:left="0" w:firstLine="0"/>
          </w:pPr>
        </w:pPrChange>
      </w:pPr>
      <w:r w:rsidRPr="00F6274C">
        <w:rPr>
          <w:rFonts w:asciiTheme="minorHAnsi" w:hAnsiTheme="minorHAnsi"/>
          <w:sz w:val="22"/>
          <w:szCs w:val="22"/>
        </w:rPr>
        <w:t xml:space="preserve">IALA Recommendation R0141 Article 5.2.2 states that ‘Competent Authorities should ensure that instructors and assessors are appropriately qualified and experienced for the particular training and assessment of competence for which they are given responsibility.  Instructors should hold suitable professional qualifications’. </w:t>
      </w:r>
      <w:r w:rsidR="001B5743" w:rsidRPr="00F6274C">
        <w:rPr>
          <w:rFonts w:asciiTheme="minorHAnsi" w:hAnsiTheme="minorHAnsi"/>
          <w:sz w:val="22"/>
          <w:szCs w:val="22"/>
          <w:lang w:eastAsia="de-DE"/>
        </w:rPr>
        <w:t>The same should apply to the person responsible for training supervision and the assessment of participants’ competence – the Assessor.</w:t>
      </w:r>
    </w:p>
    <w:p w14:paraId="618C3A6C" w14:textId="1E9D6CE6" w:rsidR="00982AC9" w:rsidRDefault="00437EE1">
      <w:pPr>
        <w:pStyle w:val="BodyText"/>
        <w:spacing w:after="0"/>
        <w:rPr>
          <w:rFonts w:asciiTheme="minorHAnsi" w:hAnsiTheme="minorHAnsi"/>
          <w:szCs w:val="22"/>
        </w:rPr>
        <w:pPrChange w:id="118" w:author="James Collocott" w:date="2018-10-23T17:08:00Z">
          <w:pPr>
            <w:pStyle w:val="FootnoteText"/>
            <w:ind w:left="0" w:firstLine="0"/>
          </w:pPr>
        </w:pPrChange>
      </w:pPr>
      <w:ins w:id="119" w:author="James Collocott" w:date="2018-10-23T17:06:00Z">
        <w:r>
          <w:rPr>
            <w:rFonts w:asciiTheme="minorHAnsi" w:hAnsiTheme="minorHAnsi"/>
            <w:szCs w:val="22"/>
          </w:rPr>
          <w:t>Specialist i</w:t>
        </w:r>
      </w:ins>
      <w:ins w:id="120" w:author="James Collocott" w:date="2018-10-23T17:00:00Z">
        <w:r w:rsidR="00982AC9" w:rsidRPr="00F6274C">
          <w:rPr>
            <w:rFonts w:asciiTheme="minorHAnsi" w:hAnsiTheme="minorHAnsi"/>
            <w:szCs w:val="22"/>
          </w:rPr>
          <w:t xml:space="preserve">nstructors for </w:t>
        </w:r>
      </w:ins>
      <w:ins w:id="121" w:author="James Collocott" w:date="2018-10-23T17:02:00Z">
        <w:r w:rsidR="00982AC9">
          <w:rPr>
            <w:rFonts w:asciiTheme="minorHAnsi" w:hAnsiTheme="minorHAnsi"/>
            <w:szCs w:val="22"/>
          </w:rPr>
          <w:t>M</w:t>
        </w:r>
      </w:ins>
      <w:ins w:id="122" w:author="James Collocott" w:date="2018-10-23T17:00:00Z">
        <w:r w:rsidR="00982AC9" w:rsidRPr="00F6274C">
          <w:rPr>
            <w:rFonts w:asciiTheme="minorHAnsi" w:hAnsiTheme="minorHAnsi"/>
            <w:szCs w:val="22"/>
          </w:rPr>
          <w:t xml:space="preserve">odule </w:t>
        </w:r>
      </w:ins>
      <w:ins w:id="123" w:author="James Collocott" w:date="2018-10-23T17:02:00Z">
        <w:r w:rsidR="00982AC9">
          <w:rPr>
            <w:rFonts w:asciiTheme="minorHAnsi" w:hAnsiTheme="minorHAnsi"/>
            <w:szCs w:val="22"/>
          </w:rPr>
          <w:t xml:space="preserve">1 </w:t>
        </w:r>
      </w:ins>
      <w:ins w:id="124" w:author="James Collocott" w:date="2018-10-23T17:06:00Z">
        <w:r>
          <w:rPr>
            <w:rFonts w:asciiTheme="minorHAnsi" w:hAnsiTheme="minorHAnsi"/>
            <w:szCs w:val="22"/>
          </w:rPr>
          <w:t xml:space="preserve">may be invited to deliver specific elements and </w:t>
        </w:r>
      </w:ins>
      <w:ins w:id="125" w:author="James Collocott" w:date="2018-10-23T17:00:00Z">
        <w:r>
          <w:rPr>
            <w:rFonts w:asciiTheme="minorHAnsi" w:hAnsiTheme="minorHAnsi"/>
            <w:szCs w:val="22"/>
          </w:rPr>
          <w:t>should have proven competenc</w:t>
        </w:r>
      </w:ins>
      <w:ins w:id="126" w:author="James Collocott" w:date="2018-10-23T17:07:00Z">
        <w:r>
          <w:rPr>
            <w:rFonts w:asciiTheme="minorHAnsi" w:hAnsiTheme="minorHAnsi"/>
            <w:szCs w:val="22"/>
          </w:rPr>
          <w:t>e</w:t>
        </w:r>
      </w:ins>
      <w:ins w:id="127" w:author="James Collocott" w:date="2018-10-23T17:00:00Z">
        <w:r w:rsidR="00982AC9" w:rsidRPr="00F6274C">
          <w:rPr>
            <w:rFonts w:asciiTheme="minorHAnsi" w:hAnsiTheme="minorHAnsi"/>
            <w:szCs w:val="22"/>
          </w:rPr>
          <w:t>, knowledge and experience in the</w:t>
        </w:r>
      </w:ins>
      <w:ins w:id="128" w:author="James Collocott" w:date="2018-10-23T17:07:00Z">
        <w:r>
          <w:rPr>
            <w:rFonts w:asciiTheme="minorHAnsi" w:hAnsiTheme="minorHAnsi"/>
            <w:szCs w:val="22"/>
          </w:rPr>
          <w:t>ir</w:t>
        </w:r>
      </w:ins>
      <w:ins w:id="129" w:author="James Collocott" w:date="2018-10-23T17:08:00Z">
        <w:r>
          <w:rPr>
            <w:rFonts w:asciiTheme="minorHAnsi" w:hAnsiTheme="minorHAnsi"/>
            <w:szCs w:val="22"/>
          </w:rPr>
          <w:t xml:space="preserve"> respective field</w:t>
        </w:r>
      </w:ins>
      <w:ins w:id="130" w:author="James Collocott" w:date="2018-10-23T17:00:00Z">
        <w:r w:rsidR="00982AC9" w:rsidRPr="00F6274C">
          <w:rPr>
            <w:rFonts w:asciiTheme="minorHAnsi" w:hAnsiTheme="minorHAnsi"/>
            <w:szCs w:val="22"/>
          </w:rPr>
          <w:t>.</w:t>
        </w:r>
      </w:ins>
    </w:p>
    <w:p w14:paraId="6C4C0670" w14:textId="1908EEBD" w:rsidR="007A0669" w:rsidRPr="00F6274C" w:rsidDel="00982AC9" w:rsidRDefault="007A0669">
      <w:pPr>
        <w:pStyle w:val="BodyText"/>
        <w:rPr>
          <w:del w:id="131" w:author="James Collocott" w:date="2018-10-23T17:04:00Z"/>
          <w:rFonts w:asciiTheme="minorHAnsi" w:hAnsiTheme="minorHAnsi"/>
          <w:szCs w:val="22"/>
          <w:lang w:eastAsia="de-DE"/>
        </w:rPr>
        <w:pPrChange w:id="132" w:author="James Collocott" w:date="2018-10-23T17:04:00Z">
          <w:pPr>
            <w:pStyle w:val="FootnoteText"/>
            <w:ind w:left="0" w:firstLine="0"/>
          </w:pPr>
        </w:pPrChange>
      </w:pPr>
    </w:p>
    <w:p w14:paraId="3B9FDC84" w14:textId="77777777" w:rsidR="00E14092" w:rsidRDefault="001B5743" w:rsidP="0029694A">
      <w:pPr>
        <w:pStyle w:val="BodyText"/>
        <w:rPr>
          <w:ins w:id="133" w:author="James Collocott" w:date="2018-10-23T17:00:00Z"/>
          <w:rFonts w:asciiTheme="minorHAnsi" w:hAnsiTheme="minorHAnsi"/>
          <w:lang w:eastAsia="de-DE"/>
        </w:rPr>
      </w:pPr>
      <w:r w:rsidRPr="00F6274C">
        <w:rPr>
          <w:rFonts w:asciiTheme="minorHAnsi" w:hAnsiTheme="minorHAnsi"/>
          <w:lang w:eastAsia="de-DE"/>
        </w:rPr>
        <w:t>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The key factor is that both instructors and assessors should have an appropriate balance of professional and teaching competencies.</w:t>
      </w:r>
    </w:p>
    <w:p w14:paraId="78580FA7" w14:textId="77777777" w:rsidR="00982AC9" w:rsidRPr="00F6274C" w:rsidRDefault="00982AC9" w:rsidP="0029694A">
      <w:pPr>
        <w:pStyle w:val="BodyText"/>
        <w:rPr>
          <w:rFonts w:asciiTheme="minorHAnsi" w:hAnsiTheme="minorHAnsi"/>
          <w:lang w:eastAsia="de-DE"/>
        </w:rPr>
      </w:pPr>
    </w:p>
    <w:p w14:paraId="7EDB8818" w14:textId="64520C7C" w:rsidR="00E14092" w:rsidRPr="00F6274C" w:rsidRDefault="00E14092">
      <w:pPr>
        <w:pStyle w:val="Heading1"/>
        <w:numPr>
          <w:ilvl w:val="1"/>
          <w:numId w:val="14"/>
        </w:numPr>
      </w:pPr>
      <w:bookmarkStart w:id="134" w:name="_Toc527721094"/>
      <w:r w:rsidRPr="00F6274C">
        <w:t xml:space="preserve">Course </w:t>
      </w:r>
      <w:del w:id="135" w:author="James Collocott" w:date="2018-10-23T15:06:00Z">
        <w:r w:rsidRPr="00F6274C" w:rsidDel="00D64213">
          <w:delText>i</w:delText>
        </w:r>
      </w:del>
      <w:ins w:id="136" w:author="James Collocott" w:date="2018-10-23T15:06:00Z">
        <w:r w:rsidR="00D64213">
          <w:t>I</w:t>
        </w:r>
      </w:ins>
      <w:r w:rsidRPr="00F6274C">
        <w:t>nstructors</w:t>
      </w:r>
      <w:bookmarkEnd w:id="134"/>
    </w:p>
    <w:p w14:paraId="4701003F" w14:textId="58C9FDA1" w:rsidR="001B5743" w:rsidRPr="00F6274C" w:rsidRDefault="0029694A">
      <w:pPr>
        <w:pStyle w:val="BodyText"/>
        <w:rPr>
          <w:rFonts w:asciiTheme="minorHAnsi" w:hAnsiTheme="minorHAnsi"/>
          <w:lang w:eastAsia="de-DE"/>
        </w:rPr>
      </w:pPr>
      <w:r w:rsidRPr="00F6274C">
        <w:rPr>
          <w:rFonts w:asciiTheme="minorHAnsi" w:hAnsiTheme="minorHAnsi"/>
          <w:lang w:eastAsia="de-DE"/>
        </w:rPr>
        <w:t>Course Instructors</w:t>
      </w:r>
      <w:r w:rsidR="00812208" w:rsidRPr="00F6274C">
        <w:rPr>
          <w:rFonts w:asciiTheme="minorHAnsi" w:hAnsiTheme="minorHAnsi"/>
          <w:lang w:eastAsia="de-DE"/>
        </w:rPr>
        <w:t xml:space="preserve"> should meet at least </w:t>
      </w:r>
      <w:r w:rsidR="00812208" w:rsidRPr="00F6274C">
        <w:rPr>
          <w:rFonts w:asciiTheme="minorHAnsi" w:hAnsiTheme="minorHAnsi"/>
          <w:b/>
          <w:lang w:eastAsia="de-DE"/>
        </w:rPr>
        <w:t>three</w:t>
      </w:r>
      <w:r w:rsidR="00812208" w:rsidRPr="00F6274C">
        <w:rPr>
          <w:rFonts w:asciiTheme="minorHAnsi" w:hAnsiTheme="minorHAnsi"/>
          <w:lang w:eastAsia="de-DE"/>
        </w:rPr>
        <w:t xml:space="preserve"> of the following</w:t>
      </w:r>
      <w:bookmarkStart w:id="137" w:name="_Toc419881214"/>
      <w:r w:rsidRPr="00F6274C">
        <w:rPr>
          <w:rFonts w:asciiTheme="minorHAnsi" w:hAnsiTheme="minorHAnsi"/>
          <w:lang w:eastAsia="de-DE"/>
        </w:rPr>
        <w:t xml:space="preserve"> criteria.</w:t>
      </w:r>
      <w:del w:id="138" w:author="James Collocott" w:date="2018-10-23T15:01:00Z">
        <w:r w:rsidRPr="00F6274C" w:rsidDel="0052478E">
          <w:rPr>
            <w:rFonts w:asciiTheme="minorHAnsi" w:hAnsiTheme="minorHAnsi"/>
            <w:lang w:eastAsia="de-DE"/>
          </w:rPr>
          <w:delText xml:space="preserve"> Course Assessors </w:delText>
        </w:r>
        <w:bookmarkEnd w:id="137"/>
        <w:r w:rsidRPr="00F6274C" w:rsidDel="0052478E">
          <w:rPr>
            <w:rFonts w:asciiTheme="minorHAnsi" w:hAnsiTheme="minorHAnsi"/>
            <w:lang w:eastAsia="de-DE"/>
          </w:rPr>
          <w:delText xml:space="preserve">should have the required competency as an </w:delText>
        </w:r>
        <w:r w:rsidR="00F2311A" w:rsidRPr="00F6274C" w:rsidDel="0052478E">
          <w:rPr>
            <w:rFonts w:asciiTheme="minorHAnsi" w:hAnsiTheme="minorHAnsi"/>
            <w:lang w:eastAsia="de-DE"/>
          </w:rPr>
          <w:delText>Instructor and</w:delText>
        </w:r>
        <w:r w:rsidRPr="00F6274C" w:rsidDel="0052478E">
          <w:rPr>
            <w:rFonts w:asciiTheme="minorHAnsi" w:hAnsiTheme="minorHAnsi"/>
            <w:lang w:eastAsia="de-DE"/>
          </w:rPr>
          <w:delText xml:space="preserve"> meet at least </w:delText>
        </w:r>
        <w:r w:rsidRPr="00F6274C" w:rsidDel="0052478E">
          <w:rPr>
            <w:rFonts w:asciiTheme="minorHAnsi" w:hAnsiTheme="minorHAnsi"/>
            <w:b/>
            <w:lang w:eastAsia="de-DE"/>
          </w:rPr>
          <w:delText>one</w:delText>
        </w:r>
        <w:r w:rsidRPr="00F6274C" w:rsidDel="0052478E">
          <w:rPr>
            <w:rFonts w:asciiTheme="minorHAnsi" w:hAnsiTheme="minorHAnsi"/>
            <w:lang w:eastAsia="de-DE"/>
          </w:rPr>
          <w:delText xml:space="preserve"> of the criteria in article </w:delText>
        </w:r>
        <w:r w:rsidR="00756944" w:rsidRPr="00F6274C" w:rsidDel="0052478E">
          <w:rPr>
            <w:rFonts w:asciiTheme="minorHAnsi" w:hAnsiTheme="minorHAnsi"/>
            <w:lang w:eastAsia="de-DE"/>
          </w:rPr>
          <w:delText>5</w:delText>
        </w:r>
        <w:r w:rsidRPr="00F6274C" w:rsidDel="0052478E">
          <w:rPr>
            <w:rFonts w:asciiTheme="minorHAnsi" w:hAnsiTheme="minorHAnsi"/>
            <w:lang w:eastAsia="de-DE"/>
          </w:rPr>
          <w:delText>.</w:delText>
        </w:r>
        <w:r w:rsidR="00683108" w:rsidRPr="00F6274C" w:rsidDel="0052478E">
          <w:rPr>
            <w:rFonts w:asciiTheme="minorHAnsi" w:hAnsiTheme="minorHAnsi"/>
            <w:lang w:eastAsia="de-DE"/>
          </w:rPr>
          <w:delText>2</w:delText>
        </w:r>
        <w:r w:rsidRPr="00F6274C" w:rsidDel="0052478E">
          <w:rPr>
            <w:rFonts w:asciiTheme="minorHAnsi" w:hAnsiTheme="minorHAnsi"/>
            <w:lang w:eastAsia="de-DE"/>
          </w:rPr>
          <w:delText xml:space="preserve"> below</w:delText>
        </w:r>
      </w:del>
      <w:r w:rsidRPr="00F6274C">
        <w:rPr>
          <w:rFonts w:asciiTheme="minorHAnsi" w:hAnsiTheme="minorHAnsi"/>
          <w:lang w:eastAsia="de-DE"/>
        </w:rPr>
        <w:t>.</w:t>
      </w:r>
    </w:p>
    <w:p w14:paraId="0C7350B9" w14:textId="77777777" w:rsidR="001B5743" w:rsidRPr="00F6274C" w:rsidRDefault="001B5743" w:rsidP="00BF4E14">
      <w:pPr>
        <w:pStyle w:val="ListParagraph"/>
        <w:numPr>
          <w:ilvl w:val="0"/>
          <w:numId w:val="27"/>
        </w:numPr>
      </w:pPr>
      <w:r w:rsidRPr="00F6274C">
        <w:t>Fluency in English or other approved main language of instruction;</w:t>
      </w:r>
    </w:p>
    <w:p w14:paraId="3EEC88E5" w14:textId="77777777" w:rsidR="001B5743" w:rsidRPr="00F6274C" w:rsidRDefault="001B5743" w:rsidP="00BF4E14">
      <w:pPr>
        <w:pStyle w:val="ListParagraph"/>
        <w:numPr>
          <w:ilvl w:val="0"/>
          <w:numId w:val="27"/>
        </w:numPr>
      </w:pPr>
      <w:r w:rsidRPr="00F6274C">
        <w:t xml:space="preserve">Be in possession of an IALA AtoN Level 1 Certificate and at least </w:t>
      </w:r>
      <w:r w:rsidR="00756944" w:rsidRPr="00F6274C">
        <w:t>4</w:t>
      </w:r>
      <w:r w:rsidRPr="00F6274C">
        <w:t xml:space="preserve"> years’ </w:t>
      </w:r>
      <w:r w:rsidR="00812208" w:rsidRPr="00F6274C">
        <w:t>management experience</w:t>
      </w:r>
      <w:r w:rsidRPr="00F6274C">
        <w:t xml:space="preserve"> in AtoN service provision;</w:t>
      </w:r>
    </w:p>
    <w:p w14:paraId="134CA22B" w14:textId="77777777" w:rsidR="001B5743" w:rsidRPr="00F6274C" w:rsidRDefault="001B5743" w:rsidP="00BF4E14">
      <w:pPr>
        <w:pStyle w:val="ListParagraph"/>
        <w:numPr>
          <w:ilvl w:val="0"/>
          <w:numId w:val="27"/>
        </w:numPr>
      </w:pPr>
      <w:r w:rsidRPr="00F6274C">
        <w:t xml:space="preserve">At least 5 years’ work experience with a recognised AtoN service provider or IALA Industrial Member in a </w:t>
      </w:r>
      <w:r w:rsidR="00756944" w:rsidRPr="00F6274C">
        <w:t>senior</w:t>
      </w:r>
      <w:r w:rsidRPr="00F6274C">
        <w:t xml:space="preserve"> management capacity;</w:t>
      </w:r>
    </w:p>
    <w:p w14:paraId="7DF61173" w14:textId="77777777" w:rsidR="001B5743" w:rsidRPr="00F6274C" w:rsidRDefault="001B5743" w:rsidP="00BF4E14">
      <w:pPr>
        <w:pStyle w:val="ListParagraph"/>
        <w:numPr>
          <w:ilvl w:val="0"/>
          <w:numId w:val="27"/>
        </w:numPr>
      </w:pPr>
      <w:r w:rsidRPr="00F6274C">
        <w:t>Lecturing experience at a recognised nautical or engineering higher education establishment;</w:t>
      </w:r>
    </w:p>
    <w:p w14:paraId="64087411" w14:textId="77777777" w:rsidR="001B5743" w:rsidRPr="00F6274C" w:rsidRDefault="001B5743" w:rsidP="00BF4E14">
      <w:pPr>
        <w:pStyle w:val="ListParagraph"/>
        <w:numPr>
          <w:ilvl w:val="0"/>
          <w:numId w:val="27"/>
        </w:numPr>
      </w:pPr>
      <w:r w:rsidRPr="00F6274C">
        <w:t xml:space="preserve">Proven professional or technical expertise in a specialist field related to syllabus elements or sub-elements (for example </w:t>
      </w:r>
      <w:r w:rsidR="00756944" w:rsidRPr="00F6274C">
        <w:t>maritime law; virtual AtoN; funding an AtoN service or strategic planning</w:t>
      </w:r>
      <w:r w:rsidRPr="00F6274C">
        <w:t>).</w:t>
      </w:r>
    </w:p>
    <w:p w14:paraId="3359A3CB" w14:textId="77777777" w:rsidR="001B5743" w:rsidRPr="00F6274C" w:rsidRDefault="001B5743" w:rsidP="00574F7E">
      <w:pPr>
        <w:pStyle w:val="Heading1"/>
        <w:numPr>
          <w:ilvl w:val="1"/>
          <w:numId w:val="14"/>
        </w:numPr>
      </w:pPr>
      <w:bookmarkStart w:id="139" w:name="_Toc419881215"/>
      <w:bookmarkStart w:id="140" w:name="_Toc527721095"/>
      <w:r w:rsidRPr="00F6274C">
        <w:t>Course Assessors</w:t>
      </w:r>
      <w:bookmarkEnd w:id="139"/>
      <w:bookmarkEnd w:id="140"/>
      <w:r w:rsidRPr="00F6274C">
        <w:t xml:space="preserve"> </w:t>
      </w:r>
    </w:p>
    <w:p w14:paraId="5EB5D3A2" w14:textId="1D2DB020" w:rsidR="0052478E" w:rsidRDefault="0052478E">
      <w:pPr>
        <w:pStyle w:val="ListParagraph"/>
        <w:ind w:left="0" w:hanging="294"/>
        <w:rPr>
          <w:ins w:id="141" w:author="James Collocott" w:date="2018-10-23T15:01:00Z"/>
        </w:rPr>
        <w:pPrChange w:id="142" w:author="James Collocott" w:date="2018-10-23T15:02:00Z">
          <w:pPr>
            <w:pStyle w:val="ListParagraph"/>
            <w:numPr>
              <w:numId w:val="28"/>
            </w:numPr>
            <w:ind w:hanging="360"/>
          </w:pPr>
        </w:pPrChange>
      </w:pPr>
      <w:ins w:id="143" w:author="James Collocott" w:date="2018-10-23T15:01:00Z">
        <w:r w:rsidRPr="00F6274C">
          <w:rPr>
            <w:lang w:eastAsia="de-DE"/>
          </w:rPr>
          <w:t xml:space="preserve">Course Assessors should have the required competency as an Instructor and meet at least </w:t>
        </w:r>
        <w:r w:rsidRPr="00F6274C">
          <w:rPr>
            <w:b/>
            <w:lang w:eastAsia="de-DE"/>
          </w:rPr>
          <w:t>one</w:t>
        </w:r>
        <w:r w:rsidRPr="00F6274C">
          <w:rPr>
            <w:lang w:eastAsia="de-DE"/>
          </w:rPr>
          <w:t xml:space="preserve"> of the </w:t>
        </w:r>
      </w:ins>
      <w:ins w:id="144" w:author="James Collocott" w:date="2018-10-23T15:02:00Z">
        <w:r>
          <w:rPr>
            <w:lang w:eastAsia="de-DE"/>
          </w:rPr>
          <w:t xml:space="preserve">following </w:t>
        </w:r>
      </w:ins>
      <w:ins w:id="145" w:author="James Collocott" w:date="2018-10-23T15:01:00Z">
        <w:r w:rsidRPr="00F6274C">
          <w:rPr>
            <w:lang w:eastAsia="de-DE"/>
          </w:rPr>
          <w:t>criteria</w:t>
        </w:r>
      </w:ins>
      <w:ins w:id="146" w:author="James Collocott" w:date="2018-10-23T15:02:00Z">
        <w:r>
          <w:rPr>
            <w:lang w:eastAsia="de-DE"/>
          </w:rPr>
          <w:t>.</w:t>
        </w:r>
      </w:ins>
    </w:p>
    <w:p w14:paraId="10ED60A4" w14:textId="70AA3948" w:rsidR="001B5743" w:rsidRPr="00F6274C" w:rsidRDefault="001B5743">
      <w:pPr>
        <w:pStyle w:val="ListParagraph"/>
        <w:numPr>
          <w:ilvl w:val="0"/>
          <w:numId w:val="28"/>
        </w:numPr>
      </w:pPr>
      <w:r w:rsidRPr="00F6274C">
        <w:t xml:space="preserve">At least </w:t>
      </w:r>
      <w:r w:rsidR="00521C20" w:rsidRPr="00F6274C">
        <w:t>4</w:t>
      </w:r>
      <w:r w:rsidRPr="00F6274C">
        <w:t xml:space="preserve"> years’ experience as an </w:t>
      </w:r>
      <w:del w:id="147" w:author="James Collocott" w:date="2018-10-23T15:06:00Z">
        <w:r w:rsidRPr="00F6274C" w:rsidDel="00D64213">
          <w:delText xml:space="preserve">approved </w:delText>
        </w:r>
      </w:del>
      <w:r w:rsidRPr="00F6274C">
        <w:t>IALA AtoN Level 1 trainer;</w:t>
      </w:r>
    </w:p>
    <w:p w14:paraId="7DA12866" w14:textId="7FB7A46D" w:rsidR="001B5743" w:rsidRPr="00F6274C" w:rsidRDefault="001B5743">
      <w:pPr>
        <w:pStyle w:val="ListParagraph"/>
        <w:numPr>
          <w:ilvl w:val="0"/>
          <w:numId w:val="28"/>
        </w:numPr>
      </w:pPr>
      <w:r w:rsidRPr="00F6274C">
        <w:t xml:space="preserve">Chair or </w:t>
      </w:r>
      <w:del w:id="148" w:author="James Collocott" w:date="2018-10-23T15:07:00Z">
        <w:r w:rsidRPr="00F6274C" w:rsidDel="00D64213">
          <w:delText>v</w:delText>
        </w:r>
      </w:del>
      <w:ins w:id="149" w:author="James Collocott" w:date="2018-10-23T15:07:00Z">
        <w:r w:rsidR="00D64213">
          <w:t>V</w:t>
        </w:r>
      </w:ins>
      <w:r w:rsidRPr="00F6274C">
        <w:t>ice-</w:t>
      </w:r>
      <w:del w:id="150" w:author="James Collocott" w:date="2018-10-23T15:07:00Z">
        <w:r w:rsidRPr="00F6274C" w:rsidDel="00D64213">
          <w:delText>c</w:delText>
        </w:r>
      </w:del>
      <w:ins w:id="151" w:author="James Collocott" w:date="2018-10-23T15:07:00Z">
        <w:r w:rsidR="00D64213">
          <w:t>C</w:t>
        </w:r>
      </w:ins>
      <w:r w:rsidRPr="00F6274C">
        <w:t>hair of an IALA Technical Committee</w:t>
      </w:r>
      <w:del w:id="152" w:author="James Collocott" w:date="2018-10-23T15:03:00Z">
        <w:r w:rsidRPr="00F6274C" w:rsidDel="0052478E">
          <w:delText>;</w:delText>
        </w:r>
      </w:del>
      <w:ins w:id="153" w:author="James Collocott" w:date="2018-10-23T15:03:00Z">
        <w:r w:rsidR="0052478E">
          <w:t>.</w:t>
        </w:r>
      </w:ins>
    </w:p>
    <w:p w14:paraId="2A97D36E" w14:textId="77777777" w:rsidR="001B5743" w:rsidRPr="00F6274C" w:rsidRDefault="001B5743" w:rsidP="00574F7E">
      <w:pPr>
        <w:pStyle w:val="Heading1"/>
        <w:numPr>
          <w:ilvl w:val="0"/>
          <w:numId w:val="14"/>
        </w:numPr>
      </w:pPr>
      <w:bookmarkStart w:id="154" w:name="_Toc419881216"/>
      <w:bookmarkStart w:id="155" w:name="_Toc527721096"/>
      <w:r w:rsidRPr="00F6274C">
        <w:t>TEACHING FACILITIES AND EQUIPMENT</w:t>
      </w:r>
      <w:bookmarkEnd w:id="154"/>
      <w:bookmarkEnd w:id="155"/>
    </w:p>
    <w:p w14:paraId="1D96FEE6" w14:textId="438E9A66" w:rsidR="001B5743" w:rsidRPr="00F6274C" w:rsidRDefault="001B5743" w:rsidP="00D64213">
      <w:pPr>
        <w:pStyle w:val="BodyText"/>
        <w:rPr>
          <w:rFonts w:asciiTheme="minorHAnsi" w:hAnsiTheme="minorHAnsi"/>
          <w:lang w:eastAsia="de-DE"/>
        </w:rPr>
      </w:pPr>
      <w:r w:rsidRPr="00F6274C">
        <w:rPr>
          <w:rFonts w:asciiTheme="minorHAnsi" w:hAnsiTheme="minorHAnsi"/>
          <w:lang w:eastAsia="de-DE"/>
        </w:rPr>
        <w:t xml:space="preserve">It is assumed that standard lecturing equipment </w:t>
      </w:r>
      <w:del w:id="156" w:author="James Collocott" w:date="2018-10-23T15:09:00Z">
        <w:r w:rsidRPr="00F6274C" w:rsidDel="00D64213">
          <w:rPr>
            <w:rFonts w:asciiTheme="minorHAnsi" w:hAnsiTheme="minorHAnsi"/>
            <w:lang w:eastAsia="de-DE"/>
          </w:rPr>
          <w:delText>such as white boards and computer-assisted projectors</w:delText>
        </w:r>
      </w:del>
      <w:r w:rsidRPr="00F6274C">
        <w:rPr>
          <w:rFonts w:asciiTheme="minorHAnsi" w:hAnsiTheme="minorHAnsi"/>
          <w:lang w:eastAsia="de-DE"/>
        </w:rPr>
        <w:t xml:space="preserve"> will be provided.  Additional teaching aids and equipment which might be appropriate to specific lectures are listed in the detailed teaching syllabus for each module.  This includes suggestions for external visits where they might be available and appropriate.</w:t>
      </w:r>
    </w:p>
    <w:p w14:paraId="44BD9286" w14:textId="77777777" w:rsidR="001B5743" w:rsidRPr="00F6274C" w:rsidRDefault="001B5743" w:rsidP="001B5743">
      <w:pPr>
        <w:pStyle w:val="BodyText"/>
        <w:rPr>
          <w:rFonts w:asciiTheme="minorHAnsi" w:hAnsiTheme="minorHAnsi"/>
          <w:lang w:eastAsia="de-DE"/>
        </w:rPr>
      </w:pPr>
    </w:p>
    <w:p w14:paraId="37AAF7C5" w14:textId="77777777" w:rsidR="001B5743" w:rsidRPr="00F6274C" w:rsidRDefault="001B5743" w:rsidP="001B5743">
      <w:pPr>
        <w:pStyle w:val="BodyText"/>
        <w:rPr>
          <w:rFonts w:asciiTheme="minorHAnsi" w:hAnsiTheme="minorHAnsi"/>
          <w:lang w:eastAsia="de-DE"/>
        </w:rPr>
      </w:pPr>
    </w:p>
    <w:p w14:paraId="34F01948" w14:textId="77777777" w:rsidR="001B5743" w:rsidRPr="00F6274C" w:rsidRDefault="001B5743" w:rsidP="001B5743">
      <w:pPr>
        <w:rPr>
          <w:lang w:eastAsia="de-DE"/>
        </w:rPr>
      </w:pPr>
      <w:r w:rsidRPr="00F6274C">
        <w:rPr>
          <w:lang w:eastAsia="de-DE"/>
        </w:rPr>
        <w:br w:type="page"/>
      </w:r>
    </w:p>
    <w:p w14:paraId="7A06BB64" w14:textId="77777777" w:rsidR="001B5743" w:rsidRPr="00F6274C" w:rsidRDefault="001B5743" w:rsidP="00200687">
      <w:pPr>
        <w:pStyle w:val="Part"/>
      </w:pPr>
      <w:bookmarkStart w:id="157" w:name="_Toc419881217"/>
      <w:r w:rsidRPr="00F6274C">
        <w:t xml:space="preserve">PART </w:t>
      </w:r>
      <w:r w:rsidR="00BC5C99" w:rsidRPr="00F6274C">
        <w:t>4</w:t>
      </w:r>
      <w:r w:rsidRPr="00F6274C">
        <w:t xml:space="preserve"> – GUIDELINES FOR INSTRUCTORS</w:t>
      </w:r>
      <w:bookmarkEnd w:id="157"/>
    </w:p>
    <w:p w14:paraId="6F4FDC2B" w14:textId="77777777" w:rsidR="001B5743" w:rsidRPr="00F6274C" w:rsidRDefault="001B5743" w:rsidP="00574F7E">
      <w:pPr>
        <w:pStyle w:val="Heading1"/>
        <w:numPr>
          <w:ilvl w:val="0"/>
          <w:numId w:val="17"/>
        </w:numPr>
      </w:pPr>
      <w:bookmarkStart w:id="158" w:name="_Toc419881218"/>
      <w:bookmarkStart w:id="159" w:name="_Toc527721097"/>
      <w:r w:rsidRPr="00F6274C">
        <w:t>INTRODUCTION</w:t>
      </w:r>
      <w:bookmarkEnd w:id="158"/>
      <w:bookmarkEnd w:id="159"/>
    </w:p>
    <w:p w14:paraId="65BE4CBD" w14:textId="1C4492E1" w:rsidR="001B5743" w:rsidRPr="00F6274C" w:rsidRDefault="00406710">
      <w:pPr>
        <w:pStyle w:val="BodyText"/>
        <w:rPr>
          <w:rFonts w:asciiTheme="minorHAnsi" w:hAnsiTheme="minorHAnsi"/>
          <w:lang w:eastAsia="de-DE"/>
        </w:rPr>
      </w:pPr>
      <w:r w:rsidRPr="00F6274C">
        <w:rPr>
          <w:rFonts w:asciiTheme="minorHAnsi" w:hAnsiTheme="minorHAnsi"/>
          <w:lang w:eastAsia="de-DE"/>
        </w:rPr>
        <w:t>The guidelines for instructors on this course are exactly as set out in Part 4 of IALA model course L1.1</w:t>
      </w:r>
      <w:del w:id="160" w:author="James Collocott" w:date="2018-10-23T15:12:00Z">
        <w:r w:rsidRPr="00F6274C" w:rsidDel="00D64213">
          <w:rPr>
            <w:rFonts w:asciiTheme="minorHAnsi" w:hAnsiTheme="minorHAnsi"/>
            <w:lang w:eastAsia="de-DE"/>
          </w:rPr>
          <w:delText xml:space="preserve"> so are not repeated in this document</w:delText>
        </w:r>
      </w:del>
      <w:r w:rsidRPr="00F6274C">
        <w:rPr>
          <w:rFonts w:asciiTheme="minorHAnsi" w:hAnsiTheme="minorHAnsi"/>
          <w:lang w:eastAsia="de-DE"/>
        </w:rPr>
        <w:t>.</w:t>
      </w:r>
    </w:p>
    <w:p w14:paraId="5092D6E2" w14:textId="77777777" w:rsidR="001B5743" w:rsidRPr="00F6274C" w:rsidRDefault="001B5743" w:rsidP="00574F7E">
      <w:pPr>
        <w:pStyle w:val="Heading1"/>
        <w:numPr>
          <w:ilvl w:val="0"/>
          <w:numId w:val="14"/>
        </w:numPr>
      </w:pPr>
      <w:bookmarkStart w:id="161" w:name="_Toc419881219"/>
      <w:bookmarkStart w:id="162" w:name="_Toc527721098"/>
      <w:r w:rsidRPr="00F6274C">
        <w:t>CURRICULUM</w:t>
      </w:r>
      <w:bookmarkEnd w:id="161"/>
      <w:bookmarkEnd w:id="162"/>
    </w:p>
    <w:p w14:paraId="2C4A8F58" w14:textId="7C1E2989" w:rsidR="001B5743" w:rsidRPr="00F6274C" w:rsidRDefault="001B5743">
      <w:pPr>
        <w:pStyle w:val="BodyText"/>
        <w:rPr>
          <w:rFonts w:asciiTheme="minorHAnsi" w:hAnsiTheme="minorHAnsi"/>
          <w:lang w:eastAsia="de-DE"/>
        </w:rPr>
      </w:pPr>
      <w:r w:rsidRPr="00F6274C">
        <w:rPr>
          <w:rFonts w:asciiTheme="minorHAnsi" w:hAnsiTheme="minorHAnsi"/>
          <w:lang w:eastAsia="de-DE"/>
        </w:rPr>
        <w:t xml:space="preserve">The curriculum for this model course is based on </w:t>
      </w:r>
      <w:r w:rsidR="00D63E4D" w:rsidRPr="00F6274C">
        <w:rPr>
          <w:rFonts w:asciiTheme="minorHAnsi" w:hAnsiTheme="minorHAnsi"/>
          <w:lang w:eastAsia="de-DE"/>
        </w:rPr>
        <w:t>two</w:t>
      </w:r>
      <w:r w:rsidRPr="00F6274C">
        <w:rPr>
          <w:rFonts w:asciiTheme="minorHAnsi" w:hAnsiTheme="minorHAnsi"/>
          <w:lang w:eastAsia="de-DE"/>
        </w:rPr>
        <w:t xml:space="preserve"> broad module</w:t>
      </w:r>
      <w:ins w:id="163" w:author="James Collocott" w:date="2018-10-23T15:15:00Z">
        <w:r w:rsidR="00846FD6">
          <w:rPr>
            <w:rFonts w:asciiTheme="minorHAnsi" w:hAnsiTheme="minorHAnsi"/>
            <w:lang w:eastAsia="de-DE"/>
          </w:rPr>
          <w:t>s</w:t>
        </w:r>
      </w:ins>
      <w:del w:id="164" w:author="James Collocott" w:date="2018-10-23T15:15:00Z">
        <w:r w:rsidRPr="00F6274C" w:rsidDel="00846FD6">
          <w:rPr>
            <w:rFonts w:asciiTheme="minorHAnsi" w:hAnsiTheme="minorHAnsi"/>
            <w:lang w:eastAsia="de-DE"/>
          </w:rPr>
          <w:delText xml:space="preserve"> subject headings and sub-headings</w:delText>
        </w:r>
      </w:del>
      <w:r w:rsidRPr="00F6274C">
        <w:rPr>
          <w:rFonts w:asciiTheme="minorHAnsi" w:hAnsiTheme="minorHAnsi"/>
          <w:lang w:eastAsia="de-DE"/>
        </w:rPr>
        <w:t xml:space="preserve">.  These are shown in Part </w:t>
      </w:r>
      <w:r w:rsidR="00D13282" w:rsidRPr="00F6274C">
        <w:rPr>
          <w:rFonts w:asciiTheme="minorHAnsi" w:hAnsiTheme="minorHAnsi"/>
          <w:lang w:eastAsia="de-DE"/>
        </w:rPr>
        <w:t>5</w:t>
      </w:r>
      <w:r w:rsidRPr="00F6274C">
        <w:rPr>
          <w:rFonts w:asciiTheme="minorHAnsi" w:hAnsiTheme="minorHAnsi"/>
          <w:lang w:eastAsia="de-DE"/>
        </w:rPr>
        <w:t xml:space="preserve"> of this document. Each </w:t>
      </w:r>
      <w:del w:id="165" w:author="James Collocott" w:date="2018-10-23T15:16:00Z">
        <w:r w:rsidRPr="00F6274C" w:rsidDel="00846FD6">
          <w:rPr>
            <w:rFonts w:asciiTheme="minorHAnsi" w:hAnsiTheme="minorHAnsi"/>
            <w:lang w:eastAsia="de-DE"/>
          </w:rPr>
          <w:delText xml:space="preserve">main </w:delText>
        </w:r>
      </w:del>
      <w:r w:rsidRPr="00F6274C">
        <w:rPr>
          <w:rFonts w:asciiTheme="minorHAnsi" w:hAnsiTheme="minorHAnsi"/>
          <w:lang w:eastAsia="de-DE"/>
        </w:rPr>
        <w:t>module has been broken down into non-prioritised subject elements and sub-elements which show the level of knowledge that the instructor must impart to the course participants in order for them to achieve the specified level of competence.</w:t>
      </w:r>
    </w:p>
    <w:p w14:paraId="4369E462" w14:textId="77777777" w:rsidR="001B5743" w:rsidRPr="00F6274C" w:rsidRDefault="001B5743" w:rsidP="001B5743">
      <w:pPr>
        <w:pStyle w:val="BodyText"/>
        <w:rPr>
          <w:rFonts w:asciiTheme="minorHAnsi" w:hAnsiTheme="minorHAnsi"/>
          <w:lang w:eastAsia="de-DE"/>
        </w:rPr>
      </w:pPr>
      <w:r w:rsidRPr="00F6274C">
        <w:rPr>
          <w:rFonts w:asciiTheme="minorHAnsi" w:hAnsiTheme="minorHAnsi"/>
          <w:lang w:eastAsia="de-DE"/>
        </w:rPr>
        <w:t xml:space="preserve">The levels of competence shown </w:t>
      </w:r>
      <w:r w:rsidR="00CB5F0B" w:rsidRPr="00F6274C">
        <w:rPr>
          <w:rFonts w:asciiTheme="minorHAnsi" w:hAnsiTheme="minorHAnsi"/>
          <w:lang w:eastAsia="de-DE"/>
        </w:rPr>
        <w:t xml:space="preserve">in </w:t>
      </w:r>
      <w:r w:rsidR="00D63E4D" w:rsidRPr="00F6274C">
        <w:rPr>
          <w:rFonts w:asciiTheme="minorHAnsi" w:hAnsiTheme="minorHAnsi"/>
          <w:lang w:eastAsia="de-DE"/>
        </w:rPr>
        <w:t>Part 5</w:t>
      </w:r>
      <w:r w:rsidRPr="00F6274C">
        <w:rPr>
          <w:rFonts w:asciiTheme="minorHAnsi" w:hAnsiTheme="minorHAnsi"/>
          <w:lang w:eastAsia="de-DE"/>
        </w:rPr>
        <w:t xml:space="preser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14:paraId="506B4D08" w14:textId="40D30D64" w:rsidR="00D63E4D" w:rsidRPr="00F6274C" w:rsidRDefault="001B5743">
      <w:pPr>
        <w:pStyle w:val="BodyText"/>
        <w:rPr>
          <w:rFonts w:asciiTheme="minorHAnsi" w:hAnsiTheme="minorHAnsi"/>
          <w:lang w:eastAsia="de-DE"/>
        </w:rPr>
      </w:pPr>
      <w:r w:rsidRPr="00F6274C">
        <w:rPr>
          <w:rFonts w:asciiTheme="minorHAnsi" w:hAnsiTheme="minorHAnsi"/>
          <w:lang w:eastAsia="de-DE"/>
        </w:rPr>
        <w:t>Sub-elements have been grouped into lectures capable of being delivered in 40 minutes under normal circumstances.  Each Training Organisation will determine the optimum lecture length</w:t>
      </w:r>
      <w:del w:id="166" w:author="James Collocott" w:date="2018-10-23T15:18:00Z">
        <w:r w:rsidRPr="00F6274C" w:rsidDel="00846FD6">
          <w:rPr>
            <w:rFonts w:asciiTheme="minorHAnsi" w:hAnsiTheme="minorHAnsi"/>
            <w:lang w:eastAsia="de-DE"/>
          </w:rPr>
          <w:delText>;</w:delText>
        </w:r>
      </w:del>
      <w:ins w:id="167" w:author="James Collocott" w:date="2018-10-23T15:18:00Z">
        <w:r w:rsidR="00846FD6">
          <w:rPr>
            <w:rFonts w:asciiTheme="minorHAnsi" w:hAnsiTheme="minorHAnsi"/>
            <w:lang w:eastAsia="de-DE"/>
          </w:rPr>
          <w:t>,</w:t>
        </w:r>
      </w:ins>
      <w:r w:rsidRPr="00F6274C">
        <w:rPr>
          <w:rFonts w:asciiTheme="minorHAnsi" w:hAnsiTheme="minorHAnsi"/>
          <w:lang w:eastAsia="de-DE"/>
        </w:rPr>
        <w:t xml:space="preserve"> the sub-elements it covers and over what period lectures will be delivered.  </w:t>
      </w:r>
    </w:p>
    <w:p w14:paraId="3F77060C" w14:textId="77777777" w:rsidR="001B5743" w:rsidRPr="00F6274C" w:rsidRDefault="001B5743" w:rsidP="001B5743">
      <w:pPr>
        <w:pStyle w:val="BodyText"/>
        <w:rPr>
          <w:rFonts w:asciiTheme="minorHAnsi" w:hAnsiTheme="minorHAnsi"/>
          <w:lang w:eastAsia="de-DE"/>
        </w:rPr>
      </w:pPr>
      <w:r w:rsidRPr="00F6274C">
        <w:rPr>
          <w:rFonts w:asciiTheme="minorHAnsi" w:hAnsiTheme="minorHAnsi"/>
          <w:lang w:eastAsia="de-DE"/>
        </w:rPr>
        <w:t xml:space="preserve">An example of course planning is shown in </w:t>
      </w:r>
      <w:r w:rsidR="00D63E4D" w:rsidRPr="00F6274C">
        <w:rPr>
          <w:rFonts w:asciiTheme="minorHAnsi" w:hAnsiTheme="minorHAnsi"/>
          <w:lang w:eastAsia="de-DE"/>
        </w:rPr>
        <w:t xml:space="preserve">Table 1 </w:t>
      </w:r>
      <w:r w:rsidRPr="00F6274C">
        <w:rPr>
          <w:rFonts w:asciiTheme="minorHAnsi" w:hAnsiTheme="minorHAnsi"/>
          <w:lang w:eastAsia="de-DE"/>
        </w:rPr>
        <w:t xml:space="preserve">below.  Guidance on assessment is at </w:t>
      </w:r>
      <w:r w:rsidR="00432571" w:rsidRPr="00F6274C">
        <w:rPr>
          <w:rFonts w:asciiTheme="minorHAnsi" w:hAnsiTheme="minorHAnsi"/>
          <w:lang w:eastAsia="de-DE"/>
        </w:rPr>
        <w:t>Article</w:t>
      </w:r>
      <w:r w:rsidRPr="00F6274C">
        <w:rPr>
          <w:rFonts w:asciiTheme="minorHAnsi" w:hAnsiTheme="minorHAnsi"/>
          <w:lang w:eastAsia="de-DE"/>
        </w:rPr>
        <w:t xml:space="preserve"> </w:t>
      </w:r>
      <w:r w:rsidRPr="00F6274C">
        <w:rPr>
          <w:rFonts w:asciiTheme="minorHAnsi" w:hAnsiTheme="minorHAnsi"/>
          <w:lang w:eastAsia="de-DE"/>
        </w:rPr>
        <w:fldChar w:fldCharType="begin"/>
      </w:r>
      <w:r w:rsidRPr="00F6274C">
        <w:rPr>
          <w:rFonts w:asciiTheme="minorHAnsi" w:hAnsiTheme="minorHAnsi"/>
          <w:lang w:eastAsia="de-DE"/>
        </w:rPr>
        <w:instrText xml:space="preserve"> REF _Ref302301802 \r \h  \* MERGEFORMAT </w:instrText>
      </w:r>
      <w:r w:rsidRPr="00F6274C">
        <w:rPr>
          <w:rFonts w:asciiTheme="minorHAnsi" w:hAnsiTheme="minorHAnsi"/>
          <w:lang w:eastAsia="de-DE"/>
        </w:rPr>
      </w:r>
      <w:r w:rsidRPr="00F6274C">
        <w:rPr>
          <w:rFonts w:asciiTheme="minorHAnsi" w:hAnsiTheme="minorHAnsi"/>
          <w:lang w:eastAsia="de-DE"/>
        </w:rPr>
        <w:fldChar w:fldCharType="separate"/>
      </w:r>
      <w:r w:rsidR="00F473F6" w:rsidRPr="00F6274C">
        <w:rPr>
          <w:rFonts w:asciiTheme="minorHAnsi" w:hAnsiTheme="minorHAnsi"/>
          <w:lang w:eastAsia="de-DE"/>
        </w:rPr>
        <w:t>3</w:t>
      </w:r>
      <w:r w:rsidRPr="00F6274C">
        <w:rPr>
          <w:rFonts w:asciiTheme="minorHAnsi" w:hAnsiTheme="minorHAnsi"/>
          <w:lang w:eastAsia="de-DE"/>
        </w:rPr>
        <w:fldChar w:fldCharType="end"/>
      </w:r>
      <w:r w:rsidRPr="00F6274C">
        <w:rPr>
          <w:rFonts w:asciiTheme="minorHAnsi" w:hAnsiTheme="minorHAnsi"/>
          <w:lang w:eastAsia="de-DE"/>
        </w:rPr>
        <w:t xml:space="preserve"> below.</w:t>
      </w:r>
    </w:p>
    <w:p w14:paraId="542FC18A" w14:textId="650B233A" w:rsidR="001B5743" w:rsidRPr="00F6274C" w:rsidRDefault="001B5743">
      <w:pPr>
        <w:pStyle w:val="BodyText"/>
        <w:rPr>
          <w:rFonts w:asciiTheme="minorHAnsi" w:hAnsiTheme="minorHAnsi"/>
          <w:lang w:eastAsia="de-DE"/>
        </w:rPr>
      </w:pPr>
      <w:r w:rsidRPr="00F6274C">
        <w:rPr>
          <w:rFonts w:asciiTheme="minorHAnsi" w:hAnsiTheme="minorHAnsi"/>
          <w:lang w:eastAsia="de-DE"/>
        </w:rPr>
        <w:t xml:space="preserve">Table </w:t>
      </w:r>
      <w:r w:rsidR="00D63E4D" w:rsidRPr="00F6274C">
        <w:rPr>
          <w:rFonts w:asciiTheme="minorHAnsi" w:hAnsiTheme="minorHAnsi"/>
          <w:lang w:eastAsia="de-DE"/>
        </w:rPr>
        <w:t>1</w:t>
      </w:r>
      <w:r w:rsidRPr="00F6274C">
        <w:rPr>
          <w:rFonts w:asciiTheme="minorHAnsi" w:hAnsiTheme="minorHAnsi"/>
          <w:lang w:eastAsia="de-DE"/>
        </w:rPr>
        <w:t xml:space="preserve"> is intended only as a guideline which Training Organisations may use to determine their own training programme based on participant numbers</w:t>
      </w:r>
      <w:del w:id="168" w:author="James Collocott" w:date="2018-10-23T15:20:00Z">
        <w:r w:rsidRPr="00F6274C" w:rsidDel="00846FD6">
          <w:rPr>
            <w:rFonts w:asciiTheme="minorHAnsi" w:hAnsiTheme="minorHAnsi"/>
            <w:lang w:eastAsia="de-DE"/>
          </w:rPr>
          <w:delText>;</w:delText>
        </w:r>
      </w:del>
      <w:ins w:id="169" w:author="James Collocott" w:date="2018-10-23T15:20:00Z">
        <w:r w:rsidR="00846FD6">
          <w:rPr>
            <w:rFonts w:asciiTheme="minorHAnsi" w:hAnsiTheme="minorHAnsi"/>
            <w:lang w:eastAsia="de-DE"/>
          </w:rPr>
          <w:t>,</w:t>
        </w:r>
      </w:ins>
      <w:r w:rsidRPr="00F6274C">
        <w:rPr>
          <w:rFonts w:asciiTheme="minorHAnsi" w:hAnsiTheme="minorHAnsi"/>
          <w:lang w:eastAsia="de-DE"/>
        </w:rPr>
        <w:t xml:space="preserve"> availability and entry-level standards determined from the training needs analysis</w:t>
      </w:r>
      <w:ins w:id="170" w:author="James Collocott" w:date="2018-10-23T15:21:00Z">
        <w:r w:rsidR="00846FD6">
          <w:rPr>
            <w:rFonts w:asciiTheme="minorHAnsi" w:hAnsiTheme="minorHAnsi"/>
            <w:lang w:eastAsia="de-DE"/>
          </w:rPr>
          <w:t>,</w:t>
        </w:r>
      </w:ins>
      <w:r w:rsidRPr="00F6274C">
        <w:rPr>
          <w:rFonts w:asciiTheme="minorHAnsi" w:hAnsiTheme="minorHAnsi"/>
          <w:lang w:eastAsia="de-DE"/>
        </w:rPr>
        <w:t xml:space="preserve"> which is explained more fully at </w:t>
      </w:r>
      <w:r w:rsidR="00AF2CD8" w:rsidRPr="00F6274C">
        <w:rPr>
          <w:rFonts w:asciiTheme="minorHAnsi" w:hAnsiTheme="minorHAnsi"/>
          <w:lang w:eastAsia="de-DE"/>
        </w:rPr>
        <w:t>Annex A</w:t>
      </w:r>
      <w:r w:rsidRPr="00F6274C">
        <w:rPr>
          <w:rFonts w:asciiTheme="minorHAnsi" w:hAnsiTheme="minorHAnsi"/>
          <w:lang w:eastAsia="de-DE"/>
        </w:rPr>
        <w:t>.</w:t>
      </w:r>
    </w:p>
    <w:p w14:paraId="4720BA67" w14:textId="77777777" w:rsidR="001B5743" w:rsidRPr="00F6274C" w:rsidRDefault="001B5743" w:rsidP="001B5743">
      <w:pPr>
        <w:pStyle w:val="Table"/>
        <w:rPr>
          <w:rFonts w:asciiTheme="minorHAnsi" w:hAnsiTheme="minorHAnsi"/>
        </w:rPr>
      </w:pPr>
      <w:bookmarkStart w:id="171" w:name="_Ref302301686"/>
      <w:bookmarkStart w:id="172" w:name="_Toc419881257"/>
      <w:r w:rsidRPr="00F6274C">
        <w:rPr>
          <w:rFonts w:asciiTheme="minorHAnsi" w:hAnsiTheme="minorHAnsi"/>
        </w:rPr>
        <w:t>Example Course Outline Planning Programme</w:t>
      </w:r>
      <w:bookmarkEnd w:id="171"/>
      <w:bookmarkEnd w:id="172"/>
    </w:p>
    <w:tbl>
      <w:tblPr>
        <w:tblStyle w:val="TableGrid"/>
        <w:tblW w:w="9242" w:type="dxa"/>
        <w:tblLayout w:type="fixed"/>
        <w:tblLook w:val="04A0" w:firstRow="1" w:lastRow="0" w:firstColumn="1" w:lastColumn="0" w:noHBand="0" w:noVBand="1"/>
        <w:tblPrChange w:id="173" w:author="James Collocott" w:date="2018-10-23T16:40:00Z">
          <w:tblPr>
            <w:tblStyle w:val="TableGrid"/>
            <w:tblW w:w="9242" w:type="dxa"/>
            <w:tblLayout w:type="fixed"/>
            <w:tblLook w:val="04A0" w:firstRow="1" w:lastRow="0" w:firstColumn="1" w:lastColumn="0" w:noHBand="0" w:noVBand="1"/>
          </w:tblPr>
        </w:tblPrChange>
      </w:tblPr>
      <w:tblGrid>
        <w:gridCol w:w="675"/>
        <w:gridCol w:w="880"/>
        <w:gridCol w:w="1134"/>
        <w:gridCol w:w="1134"/>
        <w:gridCol w:w="2268"/>
        <w:gridCol w:w="3151"/>
        <w:tblGridChange w:id="174">
          <w:tblGrid>
            <w:gridCol w:w="675"/>
            <w:gridCol w:w="851"/>
            <w:gridCol w:w="1163"/>
            <w:gridCol w:w="1134"/>
            <w:gridCol w:w="2268"/>
            <w:gridCol w:w="3151"/>
          </w:tblGrid>
        </w:tblGridChange>
      </w:tblGrid>
      <w:tr w:rsidR="001B5743" w:rsidRPr="00F6274C" w14:paraId="02225D53" w14:textId="77777777" w:rsidTr="0054669A">
        <w:tc>
          <w:tcPr>
            <w:tcW w:w="675" w:type="dxa"/>
            <w:tcMar>
              <w:top w:w="28" w:type="dxa"/>
              <w:bottom w:w="28" w:type="dxa"/>
            </w:tcMar>
            <w:vAlign w:val="center"/>
            <w:tcPrChange w:id="175" w:author="James Collocott" w:date="2018-10-23T16:40:00Z">
              <w:tcPr>
                <w:tcW w:w="675" w:type="dxa"/>
                <w:tcMar>
                  <w:top w:w="28" w:type="dxa"/>
                  <w:bottom w:w="28" w:type="dxa"/>
                </w:tcMar>
                <w:vAlign w:val="center"/>
              </w:tcPr>
            </w:tcPrChange>
          </w:tcPr>
          <w:p w14:paraId="4D9BD124" w14:textId="77777777" w:rsidR="001B5743" w:rsidRPr="00F6274C" w:rsidRDefault="00866BC9" w:rsidP="009062C6">
            <w:pPr>
              <w:jc w:val="center"/>
              <w:rPr>
                <w:rFonts w:cs="Arial"/>
                <w:b/>
                <w:sz w:val="18"/>
                <w:szCs w:val="18"/>
              </w:rPr>
            </w:pPr>
            <w:r w:rsidRPr="00F6274C">
              <w:rPr>
                <w:rFonts w:cs="Arial"/>
                <w:b/>
                <w:sz w:val="18"/>
                <w:szCs w:val="18"/>
              </w:rPr>
              <w:t>Work</w:t>
            </w:r>
            <w:r w:rsidR="001B5743" w:rsidRPr="00F6274C">
              <w:rPr>
                <w:rFonts w:cs="Arial"/>
                <w:b/>
                <w:sz w:val="18"/>
                <w:szCs w:val="18"/>
              </w:rPr>
              <w:t>Day</w:t>
            </w:r>
          </w:p>
        </w:tc>
        <w:tc>
          <w:tcPr>
            <w:tcW w:w="880" w:type="dxa"/>
            <w:tcMar>
              <w:top w:w="28" w:type="dxa"/>
              <w:bottom w:w="28" w:type="dxa"/>
            </w:tcMar>
            <w:vAlign w:val="center"/>
            <w:tcPrChange w:id="176" w:author="James Collocott" w:date="2018-10-23T16:40:00Z">
              <w:tcPr>
                <w:tcW w:w="851" w:type="dxa"/>
                <w:tcMar>
                  <w:top w:w="28" w:type="dxa"/>
                  <w:bottom w:w="28" w:type="dxa"/>
                </w:tcMar>
                <w:vAlign w:val="center"/>
              </w:tcPr>
            </w:tcPrChange>
          </w:tcPr>
          <w:p w14:paraId="6DB3361B" w14:textId="673888B9" w:rsidR="0054669A" w:rsidRPr="00F6274C" w:rsidRDefault="001B5743">
            <w:pPr>
              <w:jc w:val="center"/>
              <w:rPr>
                <w:rFonts w:cs="Arial"/>
                <w:b/>
                <w:sz w:val="18"/>
                <w:szCs w:val="18"/>
              </w:rPr>
            </w:pPr>
            <w:r w:rsidRPr="00F6274C">
              <w:rPr>
                <w:rFonts w:cs="Arial"/>
                <w:b/>
                <w:sz w:val="18"/>
                <w:szCs w:val="18"/>
              </w:rPr>
              <w:t>Module</w:t>
            </w:r>
            <w:ins w:id="177" w:author="James Collocott" w:date="2018-10-23T16:40:00Z">
              <w:r w:rsidR="0054669A">
                <w:rPr>
                  <w:rFonts w:cs="Arial"/>
                  <w:b/>
                  <w:sz w:val="18"/>
                  <w:szCs w:val="18"/>
                </w:rPr>
                <w:t>/</w:t>
              </w:r>
            </w:ins>
            <w:ins w:id="178" w:author="James Collocott" w:date="2018-10-24T09:15:00Z">
              <w:r w:rsidR="00FC4D01">
                <w:rPr>
                  <w:rFonts w:cs="Arial"/>
                  <w:b/>
                  <w:sz w:val="18"/>
                  <w:szCs w:val="18"/>
                </w:rPr>
                <w:t>Sub-Module</w:t>
              </w:r>
            </w:ins>
          </w:p>
        </w:tc>
        <w:tc>
          <w:tcPr>
            <w:tcW w:w="1134" w:type="dxa"/>
            <w:tcMar>
              <w:top w:w="28" w:type="dxa"/>
              <w:bottom w:w="28" w:type="dxa"/>
            </w:tcMar>
            <w:vAlign w:val="center"/>
            <w:tcPrChange w:id="179" w:author="James Collocott" w:date="2018-10-23T16:40:00Z">
              <w:tcPr>
                <w:tcW w:w="1163" w:type="dxa"/>
                <w:tcMar>
                  <w:top w:w="28" w:type="dxa"/>
                  <w:bottom w:w="28" w:type="dxa"/>
                </w:tcMar>
                <w:vAlign w:val="center"/>
              </w:tcPr>
            </w:tcPrChange>
          </w:tcPr>
          <w:p w14:paraId="0F2F9675" w14:textId="77777777" w:rsidR="001B5743" w:rsidRPr="00F6274C" w:rsidRDefault="001B5743" w:rsidP="009062C6">
            <w:pPr>
              <w:jc w:val="center"/>
              <w:rPr>
                <w:rFonts w:cs="Arial"/>
                <w:b/>
                <w:sz w:val="18"/>
                <w:szCs w:val="18"/>
              </w:rPr>
            </w:pPr>
            <w:r w:rsidRPr="00F6274C">
              <w:rPr>
                <w:rFonts w:cs="Arial"/>
                <w:b/>
                <w:sz w:val="18"/>
                <w:szCs w:val="18"/>
              </w:rPr>
              <w:t xml:space="preserve">Lectures (see Part </w:t>
            </w:r>
            <w:r w:rsidR="00657CF5" w:rsidRPr="00F6274C">
              <w:rPr>
                <w:rFonts w:cs="Arial"/>
                <w:b/>
                <w:sz w:val="18"/>
                <w:szCs w:val="18"/>
              </w:rPr>
              <w:t>5</w:t>
            </w:r>
            <w:r w:rsidRPr="00F6274C">
              <w:rPr>
                <w:rFonts w:cs="Arial"/>
                <w:b/>
                <w:sz w:val="18"/>
                <w:szCs w:val="18"/>
              </w:rPr>
              <w:t>)</w:t>
            </w:r>
          </w:p>
        </w:tc>
        <w:tc>
          <w:tcPr>
            <w:tcW w:w="1134" w:type="dxa"/>
            <w:tcMar>
              <w:top w:w="28" w:type="dxa"/>
              <w:bottom w:w="28" w:type="dxa"/>
            </w:tcMar>
            <w:vAlign w:val="center"/>
            <w:tcPrChange w:id="180" w:author="James Collocott" w:date="2018-10-23T16:40:00Z">
              <w:tcPr>
                <w:tcW w:w="1134" w:type="dxa"/>
                <w:tcMar>
                  <w:top w:w="28" w:type="dxa"/>
                  <w:bottom w:w="28" w:type="dxa"/>
                </w:tcMar>
                <w:vAlign w:val="center"/>
              </w:tcPr>
            </w:tcPrChange>
          </w:tcPr>
          <w:p w14:paraId="2FABC8AB" w14:textId="77777777" w:rsidR="001B5743" w:rsidRPr="00F6274C" w:rsidRDefault="001B5743" w:rsidP="009062C6">
            <w:pPr>
              <w:jc w:val="center"/>
              <w:rPr>
                <w:rFonts w:cs="Arial"/>
                <w:b/>
                <w:sz w:val="18"/>
                <w:szCs w:val="18"/>
              </w:rPr>
            </w:pPr>
            <w:r w:rsidRPr="00F6274C">
              <w:rPr>
                <w:rFonts w:cs="Arial"/>
                <w:b/>
                <w:sz w:val="18"/>
                <w:szCs w:val="18"/>
              </w:rPr>
              <w:t>Instruction hours</w:t>
            </w:r>
          </w:p>
        </w:tc>
        <w:tc>
          <w:tcPr>
            <w:tcW w:w="2268" w:type="dxa"/>
            <w:tcMar>
              <w:top w:w="28" w:type="dxa"/>
              <w:bottom w:w="28" w:type="dxa"/>
            </w:tcMar>
            <w:vAlign w:val="center"/>
            <w:tcPrChange w:id="181" w:author="James Collocott" w:date="2018-10-23T16:40:00Z">
              <w:tcPr>
                <w:tcW w:w="2268" w:type="dxa"/>
                <w:tcMar>
                  <w:top w:w="28" w:type="dxa"/>
                  <w:bottom w:w="28" w:type="dxa"/>
                </w:tcMar>
                <w:vAlign w:val="center"/>
              </w:tcPr>
            </w:tcPrChange>
          </w:tcPr>
          <w:p w14:paraId="6C3E0A81" w14:textId="77777777" w:rsidR="001B5743" w:rsidRPr="00F6274C" w:rsidRDefault="001B5743" w:rsidP="009062C6">
            <w:pPr>
              <w:jc w:val="center"/>
              <w:rPr>
                <w:rFonts w:cs="Arial"/>
                <w:b/>
                <w:sz w:val="18"/>
                <w:szCs w:val="18"/>
              </w:rPr>
            </w:pPr>
            <w:r w:rsidRPr="00F6274C">
              <w:rPr>
                <w:rFonts w:cs="Arial"/>
                <w:b/>
                <w:sz w:val="18"/>
                <w:szCs w:val="18"/>
              </w:rPr>
              <w:t>Other Activity</w:t>
            </w:r>
          </w:p>
        </w:tc>
        <w:tc>
          <w:tcPr>
            <w:tcW w:w="3151" w:type="dxa"/>
            <w:tcMar>
              <w:top w:w="28" w:type="dxa"/>
              <w:bottom w:w="28" w:type="dxa"/>
            </w:tcMar>
            <w:vAlign w:val="center"/>
            <w:tcPrChange w:id="182" w:author="James Collocott" w:date="2018-10-23T16:40:00Z">
              <w:tcPr>
                <w:tcW w:w="3151" w:type="dxa"/>
                <w:tcMar>
                  <w:top w:w="28" w:type="dxa"/>
                  <w:bottom w:w="28" w:type="dxa"/>
                </w:tcMar>
                <w:vAlign w:val="center"/>
              </w:tcPr>
            </w:tcPrChange>
          </w:tcPr>
          <w:p w14:paraId="2325F485" w14:textId="77777777" w:rsidR="001B5743" w:rsidRPr="00F6274C" w:rsidRDefault="001B5743" w:rsidP="009062C6">
            <w:pPr>
              <w:jc w:val="center"/>
              <w:rPr>
                <w:rFonts w:cs="Arial"/>
                <w:b/>
                <w:sz w:val="18"/>
                <w:szCs w:val="18"/>
              </w:rPr>
            </w:pPr>
            <w:r w:rsidRPr="00F6274C">
              <w:rPr>
                <w:rFonts w:cs="Arial"/>
                <w:b/>
                <w:sz w:val="18"/>
                <w:szCs w:val="18"/>
              </w:rPr>
              <w:t>Remarks</w:t>
            </w:r>
          </w:p>
        </w:tc>
      </w:tr>
      <w:tr w:rsidR="001B5743" w:rsidRPr="00F6274C" w14:paraId="06E8CC12" w14:textId="77777777" w:rsidTr="0054669A">
        <w:tc>
          <w:tcPr>
            <w:tcW w:w="675" w:type="dxa"/>
            <w:tcMar>
              <w:top w:w="28" w:type="dxa"/>
              <w:bottom w:w="28" w:type="dxa"/>
            </w:tcMar>
            <w:tcPrChange w:id="183" w:author="James Collocott" w:date="2018-10-23T16:40:00Z">
              <w:tcPr>
                <w:tcW w:w="675" w:type="dxa"/>
                <w:tcMar>
                  <w:top w:w="28" w:type="dxa"/>
                  <w:bottom w:w="28" w:type="dxa"/>
                </w:tcMar>
              </w:tcPr>
            </w:tcPrChange>
          </w:tcPr>
          <w:p w14:paraId="7B62E5CE" w14:textId="77777777" w:rsidR="001B5743" w:rsidRPr="00F6274C" w:rsidRDefault="001B5743" w:rsidP="00657CF5">
            <w:pPr>
              <w:spacing w:after="0"/>
              <w:jc w:val="center"/>
              <w:rPr>
                <w:rFonts w:cs="Arial"/>
                <w:sz w:val="18"/>
                <w:szCs w:val="18"/>
              </w:rPr>
            </w:pPr>
            <w:r w:rsidRPr="00F6274C">
              <w:rPr>
                <w:rFonts w:cs="Arial"/>
                <w:sz w:val="18"/>
                <w:szCs w:val="18"/>
              </w:rPr>
              <w:t>1</w:t>
            </w:r>
          </w:p>
        </w:tc>
        <w:tc>
          <w:tcPr>
            <w:tcW w:w="880" w:type="dxa"/>
            <w:tcMar>
              <w:top w:w="28" w:type="dxa"/>
              <w:bottom w:w="28" w:type="dxa"/>
            </w:tcMar>
            <w:tcPrChange w:id="184" w:author="James Collocott" w:date="2018-10-23T16:40:00Z">
              <w:tcPr>
                <w:tcW w:w="851" w:type="dxa"/>
                <w:tcMar>
                  <w:top w:w="28" w:type="dxa"/>
                  <w:bottom w:w="28" w:type="dxa"/>
                </w:tcMar>
              </w:tcPr>
            </w:tcPrChange>
          </w:tcPr>
          <w:p w14:paraId="1C1719EF" w14:textId="77777777" w:rsidR="001B5743" w:rsidRPr="00F6274C" w:rsidRDefault="006544B5" w:rsidP="00657CF5">
            <w:pPr>
              <w:spacing w:after="0"/>
              <w:jc w:val="center"/>
              <w:rPr>
                <w:rFonts w:cs="Arial"/>
                <w:sz w:val="18"/>
                <w:szCs w:val="18"/>
              </w:rPr>
            </w:pPr>
            <w:r w:rsidRPr="00F6274C">
              <w:rPr>
                <w:rFonts w:cs="Arial"/>
                <w:sz w:val="18"/>
                <w:szCs w:val="18"/>
              </w:rPr>
              <w:t>1A</w:t>
            </w:r>
          </w:p>
        </w:tc>
        <w:tc>
          <w:tcPr>
            <w:tcW w:w="1134" w:type="dxa"/>
            <w:tcMar>
              <w:top w:w="28" w:type="dxa"/>
              <w:bottom w:w="28" w:type="dxa"/>
            </w:tcMar>
            <w:tcPrChange w:id="185" w:author="James Collocott" w:date="2018-10-23T16:40:00Z">
              <w:tcPr>
                <w:tcW w:w="1163" w:type="dxa"/>
                <w:tcMar>
                  <w:top w:w="28" w:type="dxa"/>
                  <w:bottom w:w="28" w:type="dxa"/>
                </w:tcMar>
              </w:tcPr>
            </w:tcPrChange>
          </w:tcPr>
          <w:p w14:paraId="3D4AA73D" w14:textId="77777777" w:rsidR="001B5743" w:rsidRPr="00F6274C" w:rsidRDefault="00F839F8" w:rsidP="00657CF5">
            <w:pPr>
              <w:spacing w:after="0"/>
              <w:jc w:val="center"/>
              <w:rPr>
                <w:rFonts w:cs="Arial"/>
                <w:sz w:val="18"/>
                <w:szCs w:val="18"/>
              </w:rPr>
            </w:pPr>
            <w:r w:rsidRPr="00F6274C">
              <w:rPr>
                <w:rFonts w:cs="Arial"/>
                <w:sz w:val="18"/>
                <w:szCs w:val="18"/>
              </w:rPr>
              <w:t xml:space="preserve">1 to </w:t>
            </w:r>
            <w:r w:rsidR="006544B5" w:rsidRPr="00F6274C">
              <w:rPr>
                <w:rFonts w:cs="Arial"/>
                <w:sz w:val="18"/>
                <w:szCs w:val="18"/>
              </w:rPr>
              <w:t>4</w:t>
            </w:r>
          </w:p>
        </w:tc>
        <w:tc>
          <w:tcPr>
            <w:tcW w:w="1134" w:type="dxa"/>
            <w:tcMar>
              <w:top w:w="28" w:type="dxa"/>
              <w:bottom w:w="28" w:type="dxa"/>
            </w:tcMar>
            <w:tcPrChange w:id="186" w:author="James Collocott" w:date="2018-10-23T16:40:00Z">
              <w:tcPr>
                <w:tcW w:w="1134" w:type="dxa"/>
                <w:tcMar>
                  <w:top w:w="28" w:type="dxa"/>
                  <w:bottom w:w="28" w:type="dxa"/>
                </w:tcMar>
              </w:tcPr>
            </w:tcPrChange>
          </w:tcPr>
          <w:p w14:paraId="73FE9896" w14:textId="77777777" w:rsidR="001B5743" w:rsidRPr="00F6274C" w:rsidRDefault="006544B5" w:rsidP="00657CF5">
            <w:pPr>
              <w:spacing w:after="0"/>
              <w:jc w:val="center"/>
              <w:rPr>
                <w:rFonts w:cs="Arial"/>
                <w:sz w:val="18"/>
                <w:szCs w:val="18"/>
              </w:rPr>
            </w:pPr>
            <w:r w:rsidRPr="00F6274C">
              <w:rPr>
                <w:rFonts w:cs="Arial"/>
                <w:sz w:val="18"/>
                <w:szCs w:val="18"/>
              </w:rPr>
              <w:t>6</w:t>
            </w:r>
          </w:p>
        </w:tc>
        <w:tc>
          <w:tcPr>
            <w:tcW w:w="2268" w:type="dxa"/>
            <w:tcMar>
              <w:top w:w="28" w:type="dxa"/>
              <w:bottom w:w="28" w:type="dxa"/>
            </w:tcMar>
            <w:tcPrChange w:id="187" w:author="James Collocott" w:date="2018-10-23T16:40:00Z">
              <w:tcPr>
                <w:tcW w:w="2268" w:type="dxa"/>
                <w:tcMar>
                  <w:top w:w="28" w:type="dxa"/>
                  <w:bottom w:w="28" w:type="dxa"/>
                </w:tcMar>
              </w:tcPr>
            </w:tcPrChange>
          </w:tcPr>
          <w:p w14:paraId="0930B2FF" w14:textId="77777777" w:rsidR="001B5743" w:rsidRPr="00F6274C" w:rsidRDefault="006544B5" w:rsidP="00657CF5">
            <w:pPr>
              <w:spacing w:after="0"/>
              <w:rPr>
                <w:rFonts w:cs="Arial"/>
                <w:sz w:val="18"/>
                <w:szCs w:val="18"/>
              </w:rPr>
            </w:pPr>
            <w:r w:rsidRPr="00F6274C">
              <w:rPr>
                <w:rFonts w:cs="Arial"/>
                <w:sz w:val="18"/>
                <w:szCs w:val="18"/>
              </w:rPr>
              <w:t>Self-test and exercises</w:t>
            </w:r>
          </w:p>
        </w:tc>
        <w:tc>
          <w:tcPr>
            <w:tcW w:w="3151" w:type="dxa"/>
            <w:tcMar>
              <w:top w:w="28" w:type="dxa"/>
              <w:bottom w:w="28" w:type="dxa"/>
            </w:tcMar>
            <w:tcPrChange w:id="188" w:author="James Collocott" w:date="2018-10-23T16:40:00Z">
              <w:tcPr>
                <w:tcW w:w="3151" w:type="dxa"/>
                <w:tcMar>
                  <w:top w:w="28" w:type="dxa"/>
                  <w:bottom w:w="28" w:type="dxa"/>
                </w:tcMar>
              </w:tcPr>
            </w:tcPrChange>
          </w:tcPr>
          <w:p w14:paraId="2C4FA7E5" w14:textId="77777777" w:rsidR="001B5743" w:rsidRPr="00F6274C" w:rsidRDefault="006544B5" w:rsidP="00657CF5">
            <w:pPr>
              <w:spacing w:after="0"/>
              <w:rPr>
                <w:rFonts w:cs="Arial"/>
                <w:sz w:val="18"/>
                <w:szCs w:val="18"/>
              </w:rPr>
            </w:pPr>
            <w:r w:rsidRPr="00F6274C">
              <w:rPr>
                <w:rFonts w:cs="Arial"/>
                <w:sz w:val="18"/>
                <w:szCs w:val="18"/>
              </w:rPr>
              <w:t>Course registration and introduction</w:t>
            </w:r>
          </w:p>
        </w:tc>
      </w:tr>
      <w:tr w:rsidR="001B5743" w:rsidRPr="00F6274C" w14:paraId="6E7E3111" w14:textId="77777777" w:rsidTr="0054669A">
        <w:tc>
          <w:tcPr>
            <w:tcW w:w="675" w:type="dxa"/>
            <w:tcMar>
              <w:top w:w="28" w:type="dxa"/>
              <w:bottom w:w="28" w:type="dxa"/>
            </w:tcMar>
            <w:tcPrChange w:id="189" w:author="James Collocott" w:date="2018-10-23T16:40:00Z">
              <w:tcPr>
                <w:tcW w:w="675" w:type="dxa"/>
                <w:tcMar>
                  <w:top w:w="28" w:type="dxa"/>
                  <w:bottom w:w="28" w:type="dxa"/>
                </w:tcMar>
              </w:tcPr>
            </w:tcPrChange>
          </w:tcPr>
          <w:p w14:paraId="2BE973C8" w14:textId="77777777" w:rsidR="001B5743" w:rsidRPr="00F6274C" w:rsidRDefault="001B5743" w:rsidP="00657CF5">
            <w:pPr>
              <w:spacing w:after="0"/>
              <w:jc w:val="center"/>
              <w:rPr>
                <w:rFonts w:cs="Arial"/>
                <w:sz w:val="18"/>
                <w:szCs w:val="18"/>
              </w:rPr>
            </w:pPr>
            <w:r w:rsidRPr="00F6274C">
              <w:rPr>
                <w:rFonts w:cs="Arial"/>
                <w:sz w:val="18"/>
                <w:szCs w:val="18"/>
              </w:rPr>
              <w:t>2</w:t>
            </w:r>
          </w:p>
        </w:tc>
        <w:tc>
          <w:tcPr>
            <w:tcW w:w="880" w:type="dxa"/>
            <w:tcMar>
              <w:top w:w="28" w:type="dxa"/>
              <w:bottom w:w="28" w:type="dxa"/>
            </w:tcMar>
            <w:tcPrChange w:id="190" w:author="James Collocott" w:date="2018-10-23T16:40:00Z">
              <w:tcPr>
                <w:tcW w:w="851" w:type="dxa"/>
                <w:tcMar>
                  <w:top w:w="28" w:type="dxa"/>
                  <w:bottom w:w="28" w:type="dxa"/>
                </w:tcMar>
              </w:tcPr>
            </w:tcPrChange>
          </w:tcPr>
          <w:p w14:paraId="360B7DB3" w14:textId="77777777" w:rsidR="001B5743" w:rsidRPr="00F6274C" w:rsidRDefault="006544B5" w:rsidP="00657CF5">
            <w:pPr>
              <w:spacing w:after="0"/>
              <w:jc w:val="center"/>
              <w:rPr>
                <w:rFonts w:cs="Arial"/>
                <w:sz w:val="18"/>
                <w:szCs w:val="18"/>
              </w:rPr>
            </w:pPr>
            <w:r w:rsidRPr="00F6274C">
              <w:rPr>
                <w:rFonts w:cs="Arial"/>
                <w:sz w:val="18"/>
                <w:szCs w:val="18"/>
              </w:rPr>
              <w:t>1B</w:t>
            </w:r>
          </w:p>
        </w:tc>
        <w:tc>
          <w:tcPr>
            <w:tcW w:w="1134" w:type="dxa"/>
            <w:tcMar>
              <w:top w:w="28" w:type="dxa"/>
              <w:bottom w:w="28" w:type="dxa"/>
            </w:tcMar>
            <w:tcPrChange w:id="191" w:author="James Collocott" w:date="2018-10-23T16:40:00Z">
              <w:tcPr>
                <w:tcW w:w="1163" w:type="dxa"/>
                <w:tcMar>
                  <w:top w:w="28" w:type="dxa"/>
                  <w:bottom w:w="28" w:type="dxa"/>
                </w:tcMar>
              </w:tcPr>
            </w:tcPrChange>
          </w:tcPr>
          <w:p w14:paraId="71E1FEC9" w14:textId="77777777" w:rsidR="001B5743" w:rsidRPr="00F6274C" w:rsidRDefault="006544B5" w:rsidP="00657CF5">
            <w:pPr>
              <w:spacing w:after="0"/>
              <w:jc w:val="center"/>
              <w:rPr>
                <w:rFonts w:cs="Arial"/>
                <w:sz w:val="18"/>
                <w:szCs w:val="18"/>
              </w:rPr>
            </w:pPr>
            <w:r w:rsidRPr="00F6274C">
              <w:rPr>
                <w:rFonts w:cs="Arial"/>
                <w:sz w:val="18"/>
                <w:szCs w:val="18"/>
              </w:rPr>
              <w:t xml:space="preserve">5 – 7 </w:t>
            </w:r>
          </w:p>
        </w:tc>
        <w:tc>
          <w:tcPr>
            <w:tcW w:w="1134" w:type="dxa"/>
            <w:tcMar>
              <w:top w:w="28" w:type="dxa"/>
              <w:bottom w:w="28" w:type="dxa"/>
            </w:tcMar>
            <w:tcPrChange w:id="192" w:author="James Collocott" w:date="2018-10-23T16:40:00Z">
              <w:tcPr>
                <w:tcW w:w="1134" w:type="dxa"/>
                <w:tcMar>
                  <w:top w:w="28" w:type="dxa"/>
                  <w:bottom w:w="28" w:type="dxa"/>
                </w:tcMar>
              </w:tcPr>
            </w:tcPrChange>
          </w:tcPr>
          <w:p w14:paraId="05F85F28" w14:textId="77777777" w:rsidR="001B5743" w:rsidRPr="00F6274C" w:rsidRDefault="001B5743" w:rsidP="00657CF5">
            <w:pPr>
              <w:spacing w:after="0"/>
              <w:jc w:val="center"/>
              <w:rPr>
                <w:rFonts w:cs="Arial"/>
                <w:sz w:val="18"/>
                <w:szCs w:val="18"/>
              </w:rPr>
            </w:pPr>
            <w:r w:rsidRPr="00F6274C">
              <w:rPr>
                <w:rFonts w:cs="Arial"/>
                <w:sz w:val="18"/>
                <w:szCs w:val="18"/>
              </w:rPr>
              <w:t>5</w:t>
            </w:r>
          </w:p>
        </w:tc>
        <w:tc>
          <w:tcPr>
            <w:tcW w:w="2268" w:type="dxa"/>
            <w:tcMar>
              <w:top w:w="28" w:type="dxa"/>
              <w:bottom w:w="28" w:type="dxa"/>
            </w:tcMar>
            <w:tcPrChange w:id="193" w:author="James Collocott" w:date="2018-10-23T16:40:00Z">
              <w:tcPr>
                <w:tcW w:w="2268" w:type="dxa"/>
                <w:tcMar>
                  <w:top w:w="28" w:type="dxa"/>
                  <w:bottom w:w="28" w:type="dxa"/>
                </w:tcMar>
              </w:tcPr>
            </w:tcPrChange>
          </w:tcPr>
          <w:p w14:paraId="24673802" w14:textId="77777777" w:rsidR="001B5743" w:rsidRPr="00F6274C" w:rsidRDefault="006544B5" w:rsidP="00657CF5">
            <w:pPr>
              <w:spacing w:after="0"/>
              <w:rPr>
                <w:rFonts w:cs="Arial"/>
                <w:sz w:val="18"/>
                <w:szCs w:val="18"/>
              </w:rPr>
            </w:pPr>
            <w:r w:rsidRPr="00F6274C">
              <w:rPr>
                <w:rFonts w:cs="Arial"/>
                <w:sz w:val="18"/>
                <w:szCs w:val="18"/>
              </w:rPr>
              <w:t>Exercises</w:t>
            </w:r>
          </w:p>
        </w:tc>
        <w:tc>
          <w:tcPr>
            <w:tcW w:w="3151" w:type="dxa"/>
            <w:tcMar>
              <w:top w:w="28" w:type="dxa"/>
              <w:bottom w:w="28" w:type="dxa"/>
            </w:tcMar>
            <w:tcPrChange w:id="194" w:author="James Collocott" w:date="2018-10-23T16:40:00Z">
              <w:tcPr>
                <w:tcW w:w="3151" w:type="dxa"/>
                <w:tcMar>
                  <w:top w:w="28" w:type="dxa"/>
                  <w:bottom w:w="28" w:type="dxa"/>
                </w:tcMar>
              </w:tcPr>
            </w:tcPrChange>
          </w:tcPr>
          <w:p w14:paraId="26DC5A3A" w14:textId="77777777" w:rsidR="001B5743" w:rsidRPr="00F6274C" w:rsidRDefault="006544B5" w:rsidP="00657CF5">
            <w:pPr>
              <w:spacing w:after="0"/>
              <w:rPr>
                <w:rFonts w:cs="Arial"/>
                <w:sz w:val="18"/>
                <w:szCs w:val="18"/>
              </w:rPr>
            </w:pPr>
            <w:r w:rsidRPr="00F6274C">
              <w:rPr>
                <w:rFonts w:cs="Arial"/>
                <w:sz w:val="18"/>
                <w:szCs w:val="18"/>
              </w:rPr>
              <w:t>Technical aspects of AtoN management</w:t>
            </w:r>
          </w:p>
        </w:tc>
      </w:tr>
      <w:tr w:rsidR="00F839F8" w:rsidRPr="00F6274C" w14:paraId="578E10E8" w14:textId="77777777" w:rsidTr="0054669A">
        <w:tc>
          <w:tcPr>
            <w:tcW w:w="675" w:type="dxa"/>
            <w:tcMar>
              <w:top w:w="28" w:type="dxa"/>
              <w:bottom w:w="28" w:type="dxa"/>
            </w:tcMar>
            <w:tcPrChange w:id="195" w:author="James Collocott" w:date="2018-10-23T16:40:00Z">
              <w:tcPr>
                <w:tcW w:w="675" w:type="dxa"/>
                <w:tcMar>
                  <w:top w:w="28" w:type="dxa"/>
                  <w:bottom w:w="28" w:type="dxa"/>
                </w:tcMar>
              </w:tcPr>
            </w:tcPrChange>
          </w:tcPr>
          <w:p w14:paraId="7A2D5CBF" w14:textId="77777777" w:rsidR="00F839F8" w:rsidRPr="00F6274C" w:rsidRDefault="00F839F8" w:rsidP="00657CF5">
            <w:pPr>
              <w:spacing w:after="0"/>
              <w:jc w:val="center"/>
              <w:rPr>
                <w:rFonts w:cs="Arial"/>
                <w:sz w:val="18"/>
                <w:szCs w:val="18"/>
              </w:rPr>
            </w:pPr>
            <w:r w:rsidRPr="00F6274C">
              <w:rPr>
                <w:rFonts w:cs="Arial"/>
                <w:sz w:val="18"/>
                <w:szCs w:val="18"/>
              </w:rPr>
              <w:t>3</w:t>
            </w:r>
          </w:p>
        </w:tc>
        <w:tc>
          <w:tcPr>
            <w:tcW w:w="880" w:type="dxa"/>
            <w:tcMar>
              <w:top w:w="28" w:type="dxa"/>
              <w:bottom w:w="28" w:type="dxa"/>
            </w:tcMar>
            <w:tcPrChange w:id="196" w:author="James Collocott" w:date="2018-10-23T16:40:00Z">
              <w:tcPr>
                <w:tcW w:w="851" w:type="dxa"/>
                <w:tcMar>
                  <w:top w:w="28" w:type="dxa"/>
                  <w:bottom w:w="28" w:type="dxa"/>
                </w:tcMar>
              </w:tcPr>
            </w:tcPrChange>
          </w:tcPr>
          <w:p w14:paraId="394C0A17" w14:textId="77777777" w:rsidR="00F839F8" w:rsidRPr="00F6274C" w:rsidRDefault="006544B5" w:rsidP="00657CF5">
            <w:pPr>
              <w:spacing w:after="0"/>
              <w:jc w:val="center"/>
              <w:rPr>
                <w:rFonts w:cs="Arial"/>
                <w:sz w:val="18"/>
                <w:szCs w:val="18"/>
              </w:rPr>
            </w:pPr>
            <w:r w:rsidRPr="00F6274C">
              <w:rPr>
                <w:rFonts w:cs="Arial"/>
                <w:sz w:val="18"/>
                <w:szCs w:val="18"/>
              </w:rPr>
              <w:t>1C</w:t>
            </w:r>
          </w:p>
        </w:tc>
        <w:tc>
          <w:tcPr>
            <w:tcW w:w="1134" w:type="dxa"/>
            <w:tcMar>
              <w:top w:w="28" w:type="dxa"/>
              <w:bottom w:w="28" w:type="dxa"/>
            </w:tcMar>
            <w:tcPrChange w:id="197" w:author="James Collocott" w:date="2018-10-23T16:40:00Z">
              <w:tcPr>
                <w:tcW w:w="1163" w:type="dxa"/>
                <w:tcMar>
                  <w:top w:w="28" w:type="dxa"/>
                  <w:bottom w:w="28" w:type="dxa"/>
                </w:tcMar>
              </w:tcPr>
            </w:tcPrChange>
          </w:tcPr>
          <w:p w14:paraId="352BF431" w14:textId="77777777" w:rsidR="00F839F8" w:rsidRPr="00F6274C" w:rsidRDefault="006544B5" w:rsidP="00657CF5">
            <w:pPr>
              <w:spacing w:after="0"/>
              <w:jc w:val="center"/>
              <w:rPr>
                <w:rFonts w:cs="Arial"/>
                <w:sz w:val="18"/>
                <w:szCs w:val="18"/>
              </w:rPr>
            </w:pPr>
            <w:r w:rsidRPr="00F6274C">
              <w:rPr>
                <w:rFonts w:cs="Arial"/>
                <w:sz w:val="18"/>
                <w:szCs w:val="18"/>
              </w:rPr>
              <w:t>8 - 1</w:t>
            </w:r>
            <w:r w:rsidR="00BA3D9F" w:rsidRPr="00F6274C">
              <w:rPr>
                <w:rFonts w:cs="Arial"/>
                <w:sz w:val="18"/>
                <w:szCs w:val="18"/>
              </w:rPr>
              <w:t>1</w:t>
            </w:r>
          </w:p>
        </w:tc>
        <w:tc>
          <w:tcPr>
            <w:tcW w:w="1134" w:type="dxa"/>
            <w:tcMar>
              <w:top w:w="28" w:type="dxa"/>
              <w:bottom w:w="28" w:type="dxa"/>
            </w:tcMar>
            <w:tcPrChange w:id="198" w:author="James Collocott" w:date="2018-10-23T16:40:00Z">
              <w:tcPr>
                <w:tcW w:w="1134" w:type="dxa"/>
                <w:tcMar>
                  <w:top w:w="28" w:type="dxa"/>
                  <w:bottom w:w="28" w:type="dxa"/>
                </w:tcMar>
              </w:tcPr>
            </w:tcPrChange>
          </w:tcPr>
          <w:p w14:paraId="7243BB7D" w14:textId="77777777" w:rsidR="00F839F8" w:rsidRPr="00F6274C" w:rsidRDefault="006544B5" w:rsidP="00657CF5">
            <w:pPr>
              <w:spacing w:after="0"/>
              <w:jc w:val="center"/>
              <w:rPr>
                <w:rFonts w:cs="Arial"/>
                <w:sz w:val="18"/>
                <w:szCs w:val="18"/>
              </w:rPr>
            </w:pPr>
            <w:r w:rsidRPr="00F6274C">
              <w:rPr>
                <w:rFonts w:cs="Arial"/>
                <w:sz w:val="18"/>
                <w:szCs w:val="18"/>
              </w:rPr>
              <w:t>6</w:t>
            </w:r>
          </w:p>
        </w:tc>
        <w:tc>
          <w:tcPr>
            <w:tcW w:w="2268" w:type="dxa"/>
            <w:tcMar>
              <w:top w:w="28" w:type="dxa"/>
              <w:bottom w:w="28" w:type="dxa"/>
            </w:tcMar>
            <w:tcPrChange w:id="199" w:author="James Collocott" w:date="2018-10-23T16:40:00Z">
              <w:tcPr>
                <w:tcW w:w="2268" w:type="dxa"/>
                <w:tcMar>
                  <w:top w:w="28" w:type="dxa"/>
                  <w:bottom w:w="28" w:type="dxa"/>
                </w:tcMar>
              </w:tcPr>
            </w:tcPrChange>
          </w:tcPr>
          <w:p w14:paraId="2B7C9363" w14:textId="77777777" w:rsidR="00F839F8" w:rsidRPr="00F6274C" w:rsidRDefault="006544B5" w:rsidP="00657CF5">
            <w:pPr>
              <w:spacing w:after="0"/>
              <w:rPr>
                <w:rFonts w:cs="Arial"/>
                <w:sz w:val="18"/>
                <w:szCs w:val="18"/>
              </w:rPr>
            </w:pPr>
            <w:r w:rsidRPr="00F6274C">
              <w:rPr>
                <w:rFonts w:cs="Arial"/>
                <w:sz w:val="18"/>
                <w:szCs w:val="18"/>
              </w:rPr>
              <w:t>Exercises</w:t>
            </w:r>
          </w:p>
        </w:tc>
        <w:tc>
          <w:tcPr>
            <w:tcW w:w="3151" w:type="dxa"/>
            <w:tcMar>
              <w:top w:w="28" w:type="dxa"/>
              <w:bottom w:w="28" w:type="dxa"/>
            </w:tcMar>
            <w:tcPrChange w:id="200" w:author="James Collocott" w:date="2018-10-23T16:40:00Z">
              <w:tcPr>
                <w:tcW w:w="3151" w:type="dxa"/>
                <w:tcMar>
                  <w:top w:w="28" w:type="dxa"/>
                  <w:bottom w:w="28" w:type="dxa"/>
                </w:tcMar>
              </w:tcPr>
            </w:tcPrChange>
          </w:tcPr>
          <w:p w14:paraId="652F02DF" w14:textId="77777777" w:rsidR="00F839F8" w:rsidRPr="00F6274C" w:rsidRDefault="006544B5" w:rsidP="00657CF5">
            <w:pPr>
              <w:spacing w:after="0"/>
              <w:rPr>
                <w:rFonts w:cs="Arial"/>
                <w:sz w:val="18"/>
                <w:szCs w:val="18"/>
              </w:rPr>
            </w:pPr>
            <w:r w:rsidRPr="00F6274C">
              <w:rPr>
                <w:rFonts w:cs="Arial"/>
                <w:sz w:val="18"/>
                <w:szCs w:val="18"/>
              </w:rPr>
              <w:t>Funding AtoN services</w:t>
            </w:r>
          </w:p>
        </w:tc>
      </w:tr>
      <w:tr w:rsidR="00F839F8" w:rsidRPr="00F6274C" w14:paraId="54394CD6" w14:textId="77777777" w:rsidTr="0054669A">
        <w:tc>
          <w:tcPr>
            <w:tcW w:w="675" w:type="dxa"/>
            <w:tcMar>
              <w:top w:w="28" w:type="dxa"/>
              <w:bottom w:w="28" w:type="dxa"/>
            </w:tcMar>
            <w:tcPrChange w:id="201" w:author="James Collocott" w:date="2018-10-23T16:40:00Z">
              <w:tcPr>
                <w:tcW w:w="675" w:type="dxa"/>
                <w:tcMar>
                  <w:top w:w="28" w:type="dxa"/>
                  <w:bottom w:w="28" w:type="dxa"/>
                </w:tcMar>
              </w:tcPr>
            </w:tcPrChange>
          </w:tcPr>
          <w:p w14:paraId="002B83B4" w14:textId="77777777" w:rsidR="00F839F8" w:rsidRPr="00F6274C" w:rsidRDefault="00F839F8" w:rsidP="00657CF5">
            <w:pPr>
              <w:spacing w:after="0"/>
              <w:jc w:val="center"/>
              <w:rPr>
                <w:rFonts w:cs="Arial"/>
                <w:sz w:val="18"/>
                <w:szCs w:val="18"/>
              </w:rPr>
            </w:pPr>
            <w:r w:rsidRPr="00F6274C">
              <w:rPr>
                <w:rFonts w:cs="Arial"/>
                <w:sz w:val="18"/>
                <w:szCs w:val="18"/>
              </w:rPr>
              <w:t>4</w:t>
            </w:r>
          </w:p>
        </w:tc>
        <w:tc>
          <w:tcPr>
            <w:tcW w:w="880" w:type="dxa"/>
            <w:tcMar>
              <w:top w:w="28" w:type="dxa"/>
              <w:bottom w:w="28" w:type="dxa"/>
            </w:tcMar>
            <w:tcPrChange w:id="202" w:author="James Collocott" w:date="2018-10-23T16:40:00Z">
              <w:tcPr>
                <w:tcW w:w="851" w:type="dxa"/>
                <w:tcMar>
                  <w:top w:w="28" w:type="dxa"/>
                  <w:bottom w:w="28" w:type="dxa"/>
                </w:tcMar>
              </w:tcPr>
            </w:tcPrChange>
          </w:tcPr>
          <w:p w14:paraId="206847B1" w14:textId="77777777" w:rsidR="00F839F8" w:rsidRPr="00F6274C" w:rsidRDefault="006544B5" w:rsidP="00657CF5">
            <w:pPr>
              <w:spacing w:after="0"/>
              <w:jc w:val="center"/>
              <w:rPr>
                <w:rFonts w:cs="Arial"/>
                <w:sz w:val="18"/>
                <w:szCs w:val="18"/>
              </w:rPr>
            </w:pPr>
            <w:r w:rsidRPr="00F6274C">
              <w:rPr>
                <w:rFonts w:cs="Arial"/>
                <w:sz w:val="18"/>
                <w:szCs w:val="18"/>
              </w:rPr>
              <w:t>1D</w:t>
            </w:r>
          </w:p>
        </w:tc>
        <w:tc>
          <w:tcPr>
            <w:tcW w:w="1134" w:type="dxa"/>
            <w:tcMar>
              <w:top w:w="28" w:type="dxa"/>
              <w:bottom w:w="28" w:type="dxa"/>
            </w:tcMar>
            <w:tcPrChange w:id="203" w:author="James Collocott" w:date="2018-10-23T16:40:00Z">
              <w:tcPr>
                <w:tcW w:w="1163" w:type="dxa"/>
                <w:tcMar>
                  <w:top w:w="28" w:type="dxa"/>
                  <w:bottom w:w="28" w:type="dxa"/>
                </w:tcMar>
              </w:tcPr>
            </w:tcPrChange>
          </w:tcPr>
          <w:p w14:paraId="5B9306BA" w14:textId="77777777" w:rsidR="00F839F8" w:rsidRPr="00F6274C" w:rsidRDefault="006544B5" w:rsidP="00657CF5">
            <w:pPr>
              <w:spacing w:after="0"/>
              <w:jc w:val="center"/>
              <w:rPr>
                <w:rFonts w:cs="Arial"/>
                <w:sz w:val="18"/>
                <w:szCs w:val="18"/>
              </w:rPr>
            </w:pPr>
            <w:r w:rsidRPr="00F6274C">
              <w:rPr>
                <w:rFonts w:cs="Arial"/>
                <w:sz w:val="18"/>
                <w:szCs w:val="18"/>
              </w:rPr>
              <w:t>1</w:t>
            </w:r>
            <w:r w:rsidR="00BA3D9F" w:rsidRPr="00F6274C">
              <w:rPr>
                <w:rFonts w:cs="Arial"/>
                <w:sz w:val="18"/>
                <w:szCs w:val="18"/>
              </w:rPr>
              <w:t>2</w:t>
            </w:r>
            <w:r w:rsidRPr="00F6274C">
              <w:rPr>
                <w:rFonts w:cs="Arial"/>
                <w:sz w:val="18"/>
                <w:szCs w:val="18"/>
              </w:rPr>
              <w:t xml:space="preserve"> - 1</w:t>
            </w:r>
            <w:r w:rsidR="00BA3D9F" w:rsidRPr="00F6274C">
              <w:rPr>
                <w:rFonts w:cs="Arial"/>
                <w:sz w:val="18"/>
                <w:szCs w:val="18"/>
              </w:rPr>
              <w:t>6</w:t>
            </w:r>
          </w:p>
        </w:tc>
        <w:tc>
          <w:tcPr>
            <w:tcW w:w="1134" w:type="dxa"/>
            <w:tcMar>
              <w:top w:w="28" w:type="dxa"/>
              <w:bottom w:w="28" w:type="dxa"/>
            </w:tcMar>
            <w:tcPrChange w:id="204" w:author="James Collocott" w:date="2018-10-23T16:40:00Z">
              <w:tcPr>
                <w:tcW w:w="1134" w:type="dxa"/>
                <w:tcMar>
                  <w:top w:w="28" w:type="dxa"/>
                  <w:bottom w:w="28" w:type="dxa"/>
                </w:tcMar>
              </w:tcPr>
            </w:tcPrChange>
          </w:tcPr>
          <w:p w14:paraId="3275E2FD" w14:textId="77777777" w:rsidR="00F839F8" w:rsidRPr="00F6274C" w:rsidRDefault="006544B5" w:rsidP="00657CF5">
            <w:pPr>
              <w:spacing w:after="0"/>
              <w:jc w:val="center"/>
              <w:rPr>
                <w:rFonts w:cs="Arial"/>
                <w:sz w:val="18"/>
                <w:szCs w:val="18"/>
              </w:rPr>
            </w:pPr>
            <w:r w:rsidRPr="00F6274C">
              <w:rPr>
                <w:rFonts w:cs="Arial"/>
                <w:sz w:val="18"/>
                <w:szCs w:val="18"/>
              </w:rPr>
              <w:t>6</w:t>
            </w:r>
          </w:p>
        </w:tc>
        <w:tc>
          <w:tcPr>
            <w:tcW w:w="2268" w:type="dxa"/>
            <w:tcMar>
              <w:top w:w="28" w:type="dxa"/>
              <w:bottom w:w="28" w:type="dxa"/>
            </w:tcMar>
            <w:tcPrChange w:id="205" w:author="James Collocott" w:date="2018-10-23T16:40:00Z">
              <w:tcPr>
                <w:tcW w:w="2268" w:type="dxa"/>
                <w:tcMar>
                  <w:top w:w="28" w:type="dxa"/>
                  <w:bottom w:w="28" w:type="dxa"/>
                </w:tcMar>
              </w:tcPr>
            </w:tcPrChange>
          </w:tcPr>
          <w:p w14:paraId="6F91E072" w14:textId="77777777" w:rsidR="00F839F8" w:rsidRPr="00F6274C" w:rsidRDefault="006544B5" w:rsidP="00657CF5">
            <w:pPr>
              <w:spacing w:after="0"/>
              <w:rPr>
                <w:rFonts w:cs="Arial"/>
                <w:sz w:val="18"/>
                <w:szCs w:val="18"/>
              </w:rPr>
            </w:pPr>
            <w:r w:rsidRPr="00F6274C">
              <w:rPr>
                <w:rFonts w:cs="Arial"/>
                <w:sz w:val="18"/>
                <w:szCs w:val="18"/>
              </w:rPr>
              <w:t>Exercises</w:t>
            </w:r>
          </w:p>
        </w:tc>
        <w:tc>
          <w:tcPr>
            <w:tcW w:w="3151" w:type="dxa"/>
            <w:tcMar>
              <w:top w:w="28" w:type="dxa"/>
              <w:bottom w:w="28" w:type="dxa"/>
            </w:tcMar>
            <w:tcPrChange w:id="206" w:author="James Collocott" w:date="2018-10-23T16:40:00Z">
              <w:tcPr>
                <w:tcW w:w="3151" w:type="dxa"/>
                <w:tcMar>
                  <w:top w:w="28" w:type="dxa"/>
                  <w:bottom w:w="28" w:type="dxa"/>
                </w:tcMar>
              </w:tcPr>
            </w:tcPrChange>
          </w:tcPr>
          <w:p w14:paraId="4A5C5BC4" w14:textId="77777777" w:rsidR="00F839F8" w:rsidRPr="00F6274C" w:rsidRDefault="006544B5" w:rsidP="00657CF5">
            <w:pPr>
              <w:spacing w:after="0"/>
              <w:rPr>
                <w:rFonts w:cs="Arial"/>
                <w:sz w:val="18"/>
                <w:szCs w:val="18"/>
              </w:rPr>
            </w:pPr>
            <w:r w:rsidRPr="00F6274C">
              <w:rPr>
                <w:rFonts w:cs="Arial"/>
                <w:sz w:val="18"/>
                <w:szCs w:val="18"/>
              </w:rPr>
              <w:t>HR and strategic planning</w:t>
            </w:r>
          </w:p>
        </w:tc>
      </w:tr>
      <w:tr w:rsidR="00F839F8" w:rsidRPr="00F6274C" w14:paraId="6A902046" w14:textId="77777777" w:rsidTr="0054669A">
        <w:tc>
          <w:tcPr>
            <w:tcW w:w="675" w:type="dxa"/>
            <w:tcMar>
              <w:top w:w="28" w:type="dxa"/>
              <w:bottom w:w="28" w:type="dxa"/>
            </w:tcMar>
            <w:tcPrChange w:id="207" w:author="James Collocott" w:date="2018-10-23T16:40:00Z">
              <w:tcPr>
                <w:tcW w:w="675" w:type="dxa"/>
                <w:tcMar>
                  <w:top w:w="28" w:type="dxa"/>
                  <w:bottom w:w="28" w:type="dxa"/>
                </w:tcMar>
              </w:tcPr>
            </w:tcPrChange>
          </w:tcPr>
          <w:p w14:paraId="35459764" w14:textId="77777777" w:rsidR="00F839F8" w:rsidRPr="00F6274C" w:rsidRDefault="00F839F8" w:rsidP="00657CF5">
            <w:pPr>
              <w:spacing w:after="0"/>
              <w:jc w:val="center"/>
              <w:rPr>
                <w:rFonts w:cs="Arial"/>
                <w:sz w:val="18"/>
                <w:szCs w:val="18"/>
              </w:rPr>
            </w:pPr>
            <w:r w:rsidRPr="00F6274C">
              <w:rPr>
                <w:rFonts w:cs="Arial"/>
                <w:sz w:val="18"/>
                <w:szCs w:val="18"/>
              </w:rPr>
              <w:t>5</w:t>
            </w:r>
          </w:p>
        </w:tc>
        <w:tc>
          <w:tcPr>
            <w:tcW w:w="880" w:type="dxa"/>
            <w:tcMar>
              <w:top w:w="28" w:type="dxa"/>
              <w:bottom w:w="28" w:type="dxa"/>
            </w:tcMar>
            <w:tcPrChange w:id="208" w:author="James Collocott" w:date="2018-10-23T16:40:00Z">
              <w:tcPr>
                <w:tcW w:w="851" w:type="dxa"/>
                <w:tcMar>
                  <w:top w:w="28" w:type="dxa"/>
                  <w:bottom w:w="28" w:type="dxa"/>
                </w:tcMar>
              </w:tcPr>
            </w:tcPrChange>
          </w:tcPr>
          <w:p w14:paraId="49CDB583" w14:textId="77777777" w:rsidR="00F839F8" w:rsidRPr="00F6274C" w:rsidRDefault="006544B5" w:rsidP="00657CF5">
            <w:pPr>
              <w:spacing w:after="0"/>
              <w:jc w:val="center"/>
              <w:rPr>
                <w:rFonts w:cs="Arial"/>
                <w:sz w:val="18"/>
                <w:szCs w:val="18"/>
              </w:rPr>
            </w:pPr>
            <w:r w:rsidRPr="00F6274C">
              <w:rPr>
                <w:rFonts w:cs="Arial"/>
                <w:sz w:val="18"/>
                <w:szCs w:val="18"/>
              </w:rPr>
              <w:t>2</w:t>
            </w:r>
          </w:p>
        </w:tc>
        <w:tc>
          <w:tcPr>
            <w:tcW w:w="1134" w:type="dxa"/>
            <w:tcMar>
              <w:top w:w="28" w:type="dxa"/>
              <w:bottom w:w="28" w:type="dxa"/>
            </w:tcMar>
            <w:tcPrChange w:id="209" w:author="James Collocott" w:date="2018-10-23T16:40:00Z">
              <w:tcPr>
                <w:tcW w:w="1163" w:type="dxa"/>
                <w:tcMar>
                  <w:top w:w="28" w:type="dxa"/>
                  <w:bottom w:w="28" w:type="dxa"/>
                </w:tcMar>
              </w:tcPr>
            </w:tcPrChange>
          </w:tcPr>
          <w:p w14:paraId="73B948CA" w14:textId="77777777" w:rsidR="00F839F8" w:rsidRPr="00F6274C" w:rsidRDefault="006544B5" w:rsidP="00657CF5">
            <w:pPr>
              <w:spacing w:after="0"/>
              <w:jc w:val="center"/>
              <w:rPr>
                <w:rFonts w:cs="Arial"/>
                <w:sz w:val="18"/>
                <w:szCs w:val="18"/>
              </w:rPr>
            </w:pPr>
            <w:r w:rsidRPr="00F6274C">
              <w:rPr>
                <w:rFonts w:cs="Arial"/>
                <w:sz w:val="18"/>
                <w:szCs w:val="18"/>
              </w:rPr>
              <w:t>0</w:t>
            </w:r>
          </w:p>
        </w:tc>
        <w:tc>
          <w:tcPr>
            <w:tcW w:w="1134" w:type="dxa"/>
            <w:tcMar>
              <w:top w:w="28" w:type="dxa"/>
              <w:bottom w:w="28" w:type="dxa"/>
            </w:tcMar>
            <w:tcPrChange w:id="210" w:author="James Collocott" w:date="2018-10-23T16:40:00Z">
              <w:tcPr>
                <w:tcW w:w="1134" w:type="dxa"/>
                <w:tcMar>
                  <w:top w:w="28" w:type="dxa"/>
                  <w:bottom w:w="28" w:type="dxa"/>
                </w:tcMar>
              </w:tcPr>
            </w:tcPrChange>
          </w:tcPr>
          <w:p w14:paraId="262A644C" w14:textId="77777777" w:rsidR="00F839F8" w:rsidRPr="00F6274C" w:rsidRDefault="006544B5" w:rsidP="00657CF5">
            <w:pPr>
              <w:spacing w:after="0"/>
              <w:jc w:val="center"/>
              <w:rPr>
                <w:rFonts w:cs="Arial"/>
                <w:sz w:val="18"/>
                <w:szCs w:val="18"/>
              </w:rPr>
            </w:pPr>
            <w:r w:rsidRPr="00F6274C">
              <w:rPr>
                <w:rFonts w:cs="Arial"/>
                <w:sz w:val="18"/>
                <w:szCs w:val="18"/>
              </w:rPr>
              <w:t>3</w:t>
            </w:r>
          </w:p>
        </w:tc>
        <w:tc>
          <w:tcPr>
            <w:tcW w:w="2268" w:type="dxa"/>
            <w:tcMar>
              <w:top w:w="28" w:type="dxa"/>
              <w:bottom w:w="28" w:type="dxa"/>
            </w:tcMar>
            <w:tcPrChange w:id="211" w:author="James Collocott" w:date="2018-10-23T16:40:00Z">
              <w:tcPr>
                <w:tcW w:w="2268" w:type="dxa"/>
                <w:tcMar>
                  <w:top w:w="28" w:type="dxa"/>
                  <w:bottom w:w="28" w:type="dxa"/>
                </w:tcMar>
              </w:tcPr>
            </w:tcPrChange>
          </w:tcPr>
          <w:p w14:paraId="43567547" w14:textId="77777777" w:rsidR="00F839F8" w:rsidRPr="00F6274C" w:rsidRDefault="006544B5" w:rsidP="00657CF5">
            <w:pPr>
              <w:spacing w:after="0"/>
              <w:rPr>
                <w:rFonts w:cs="Arial"/>
                <w:sz w:val="18"/>
                <w:szCs w:val="18"/>
              </w:rPr>
            </w:pPr>
            <w:r w:rsidRPr="00F6274C">
              <w:rPr>
                <w:rFonts w:cs="Arial"/>
                <w:sz w:val="18"/>
                <w:szCs w:val="18"/>
              </w:rPr>
              <w:t>Major drafting exercise</w:t>
            </w:r>
          </w:p>
        </w:tc>
        <w:tc>
          <w:tcPr>
            <w:tcW w:w="3151" w:type="dxa"/>
            <w:tcMar>
              <w:top w:w="28" w:type="dxa"/>
              <w:bottom w:w="28" w:type="dxa"/>
            </w:tcMar>
            <w:tcPrChange w:id="212" w:author="James Collocott" w:date="2018-10-23T16:40:00Z">
              <w:tcPr>
                <w:tcW w:w="3151" w:type="dxa"/>
                <w:tcMar>
                  <w:top w:w="28" w:type="dxa"/>
                  <w:bottom w:w="28" w:type="dxa"/>
                </w:tcMar>
              </w:tcPr>
            </w:tcPrChange>
          </w:tcPr>
          <w:p w14:paraId="66DDEB13" w14:textId="77777777" w:rsidR="00F839F8" w:rsidRPr="00F6274C" w:rsidRDefault="006544B5" w:rsidP="00657CF5">
            <w:pPr>
              <w:spacing w:after="0"/>
              <w:rPr>
                <w:rFonts w:cs="Arial"/>
                <w:sz w:val="18"/>
                <w:szCs w:val="18"/>
              </w:rPr>
            </w:pPr>
            <w:r w:rsidRPr="00F6274C">
              <w:rPr>
                <w:rFonts w:cs="Arial"/>
                <w:sz w:val="18"/>
                <w:szCs w:val="18"/>
              </w:rPr>
              <w:t xml:space="preserve">Strategic </w:t>
            </w:r>
            <w:r w:rsidR="00D04BE1" w:rsidRPr="00F6274C">
              <w:rPr>
                <w:rFonts w:cs="Arial"/>
                <w:sz w:val="18"/>
                <w:szCs w:val="18"/>
              </w:rPr>
              <w:t>Plan</w:t>
            </w:r>
          </w:p>
        </w:tc>
      </w:tr>
      <w:tr w:rsidR="006B7506" w:rsidRPr="00F6274C" w14:paraId="3E43AC4D" w14:textId="77777777" w:rsidTr="0054669A">
        <w:tc>
          <w:tcPr>
            <w:tcW w:w="675" w:type="dxa"/>
            <w:shd w:val="clear" w:color="auto" w:fill="D9D9D9" w:themeFill="background1" w:themeFillShade="D9"/>
            <w:tcMar>
              <w:top w:w="28" w:type="dxa"/>
              <w:bottom w:w="28" w:type="dxa"/>
            </w:tcMar>
            <w:tcPrChange w:id="213" w:author="James Collocott" w:date="2018-10-23T16:40:00Z">
              <w:tcPr>
                <w:tcW w:w="675" w:type="dxa"/>
                <w:shd w:val="clear" w:color="auto" w:fill="D9D9D9" w:themeFill="background1" w:themeFillShade="D9"/>
                <w:tcMar>
                  <w:top w:w="28" w:type="dxa"/>
                  <w:bottom w:w="28" w:type="dxa"/>
                </w:tcMar>
              </w:tcPr>
            </w:tcPrChange>
          </w:tcPr>
          <w:p w14:paraId="36331E9B" w14:textId="77777777" w:rsidR="006B7506" w:rsidRPr="00F6274C" w:rsidRDefault="006B7506" w:rsidP="006B7506">
            <w:pPr>
              <w:spacing w:after="0"/>
              <w:jc w:val="center"/>
              <w:rPr>
                <w:rFonts w:cs="Arial"/>
                <w:sz w:val="18"/>
                <w:szCs w:val="18"/>
              </w:rPr>
            </w:pPr>
          </w:p>
        </w:tc>
        <w:tc>
          <w:tcPr>
            <w:tcW w:w="880" w:type="dxa"/>
            <w:shd w:val="clear" w:color="auto" w:fill="D9D9D9" w:themeFill="background1" w:themeFillShade="D9"/>
            <w:tcMar>
              <w:top w:w="28" w:type="dxa"/>
              <w:bottom w:w="28" w:type="dxa"/>
            </w:tcMar>
            <w:tcPrChange w:id="214" w:author="James Collocott" w:date="2018-10-23T16:40:00Z">
              <w:tcPr>
                <w:tcW w:w="851" w:type="dxa"/>
                <w:shd w:val="clear" w:color="auto" w:fill="D9D9D9" w:themeFill="background1" w:themeFillShade="D9"/>
                <w:tcMar>
                  <w:top w:w="28" w:type="dxa"/>
                  <w:bottom w:w="28" w:type="dxa"/>
                </w:tcMar>
              </w:tcPr>
            </w:tcPrChange>
          </w:tcPr>
          <w:p w14:paraId="6229FFD7" w14:textId="77777777" w:rsidR="006B7506" w:rsidRPr="00F6274C" w:rsidRDefault="006B7506" w:rsidP="006B7506">
            <w:pPr>
              <w:spacing w:after="0"/>
              <w:jc w:val="center"/>
              <w:rPr>
                <w:rFonts w:cs="Arial"/>
                <w:sz w:val="18"/>
                <w:szCs w:val="18"/>
              </w:rPr>
            </w:pPr>
          </w:p>
        </w:tc>
        <w:tc>
          <w:tcPr>
            <w:tcW w:w="1134" w:type="dxa"/>
            <w:tcMar>
              <w:top w:w="28" w:type="dxa"/>
              <w:bottom w:w="28" w:type="dxa"/>
            </w:tcMar>
            <w:tcPrChange w:id="215" w:author="James Collocott" w:date="2018-10-23T16:40:00Z">
              <w:tcPr>
                <w:tcW w:w="1163" w:type="dxa"/>
                <w:tcMar>
                  <w:top w:w="28" w:type="dxa"/>
                  <w:bottom w:w="28" w:type="dxa"/>
                </w:tcMar>
              </w:tcPr>
            </w:tcPrChange>
          </w:tcPr>
          <w:p w14:paraId="0048CBA7" w14:textId="77777777" w:rsidR="006B7506" w:rsidRPr="00F6274C" w:rsidRDefault="006544B5" w:rsidP="006B7506">
            <w:pPr>
              <w:spacing w:after="0"/>
              <w:jc w:val="center"/>
              <w:rPr>
                <w:rFonts w:cs="Arial"/>
                <w:b/>
                <w:sz w:val="18"/>
                <w:szCs w:val="18"/>
              </w:rPr>
            </w:pPr>
            <w:r w:rsidRPr="00F6274C">
              <w:rPr>
                <w:rFonts w:cs="Arial"/>
                <w:b/>
                <w:sz w:val="18"/>
                <w:szCs w:val="18"/>
              </w:rPr>
              <w:t>Total hours</w:t>
            </w:r>
          </w:p>
        </w:tc>
        <w:tc>
          <w:tcPr>
            <w:tcW w:w="1134" w:type="dxa"/>
            <w:tcMar>
              <w:top w:w="28" w:type="dxa"/>
              <w:bottom w:w="28" w:type="dxa"/>
            </w:tcMar>
            <w:tcPrChange w:id="216" w:author="James Collocott" w:date="2018-10-23T16:40:00Z">
              <w:tcPr>
                <w:tcW w:w="1134" w:type="dxa"/>
                <w:tcMar>
                  <w:top w:w="28" w:type="dxa"/>
                  <w:bottom w:w="28" w:type="dxa"/>
                </w:tcMar>
              </w:tcPr>
            </w:tcPrChange>
          </w:tcPr>
          <w:p w14:paraId="03B97267" w14:textId="77777777" w:rsidR="006B7506" w:rsidRPr="00F6274C" w:rsidRDefault="006544B5" w:rsidP="006B7506">
            <w:pPr>
              <w:spacing w:after="0"/>
              <w:jc w:val="center"/>
              <w:rPr>
                <w:rFonts w:cs="Arial"/>
                <w:b/>
                <w:sz w:val="18"/>
                <w:szCs w:val="18"/>
              </w:rPr>
            </w:pPr>
            <w:r w:rsidRPr="00F6274C">
              <w:rPr>
                <w:rFonts w:cs="Arial"/>
                <w:b/>
                <w:sz w:val="18"/>
                <w:szCs w:val="18"/>
              </w:rPr>
              <w:t>26</w:t>
            </w:r>
          </w:p>
        </w:tc>
        <w:tc>
          <w:tcPr>
            <w:tcW w:w="2268" w:type="dxa"/>
            <w:shd w:val="clear" w:color="auto" w:fill="D9D9D9" w:themeFill="background1" w:themeFillShade="D9"/>
            <w:tcMar>
              <w:top w:w="28" w:type="dxa"/>
              <w:bottom w:w="28" w:type="dxa"/>
            </w:tcMar>
            <w:tcPrChange w:id="217" w:author="James Collocott" w:date="2018-10-23T16:40:00Z">
              <w:tcPr>
                <w:tcW w:w="2268" w:type="dxa"/>
                <w:shd w:val="clear" w:color="auto" w:fill="D9D9D9" w:themeFill="background1" w:themeFillShade="D9"/>
                <w:tcMar>
                  <w:top w:w="28" w:type="dxa"/>
                  <w:bottom w:w="28" w:type="dxa"/>
                </w:tcMar>
              </w:tcPr>
            </w:tcPrChange>
          </w:tcPr>
          <w:p w14:paraId="7C669DC0" w14:textId="77777777" w:rsidR="006B7506" w:rsidRPr="00F6274C" w:rsidRDefault="006B7506" w:rsidP="006B7506">
            <w:pPr>
              <w:spacing w:after="0"/>
              <w:rPr>
                <w:rFonts w:cs="Arial"/>
                <w:sz w:val="18"/>
                <w:szCs w:val="18"/>
              </w:rPr>
            </w:pPr>
          </w:p>
        </w:tc>
        <w:tc>
          <w:tcPr>
            <w:tcW w:w="3151" w:type="dxa"/>
            <w:shd w:val="clear" w:color="auto" w:fill="D9D9D9" w:themeFill="background1" w:themeFillShade="D9"/>
            <w:tcMar>
              <w:top w:w="28" w:type="dxa"/>
              <w:bottom w:w="28" w:type="dxa"/>
            </w:tcMar>
            <w:tcPrChange w:id="218" w:author="James Collocott" w:date="2018-10-23T16:40:00Z">
              <w:tcPr>
                <w:tcW w:w="3151" w:type="dxa"/>
                <w:shd w:val="clear" w:color="auto" w:fill="D9D9D9" w:themeFill="background1" w:themeFillShade="D9"/>
                <w:tcMar>
                  <w:top w:w="28" w:type="dxa"/>
                  <w:bottom w:w="28" w:type="dxa"/>
                </w:tcMar>
              </w:tcPr>
            </w:tcPrChange>
          </w:tcPr>
          <w:p w14:paraId="07BED024" w14:textId="77777777" w:rsidR="006B7506" w:rsidRPr="00F6274C" w:rsidRDefault="006B7506" w:rsidP="006B7506">
            <w:pPr>
              <w:spacing w:after="0"/>
              <w:rPr>
                <w:rFonts w:cs="Arial"/>
                <w:sz w:val="18"/>
                <w:szCs w:val="18"/>
              </w:rPr>
            </w:pPr>
          </w:p>
        </w:tc>
      </w:tr>
    </w:tbl>
    <w:p w14:paraId="4535DACB" w14:textId="77777777" w:rsidR="002F04AA" w:rsidRPr="00F6274C" w:rsidRDefault="002F04AA" w:rsidP="001B5743">
      <w:pPr>
        <w:pStyle w:val="BodyText"/>
        <w:rPr>
          <w:rFonts w:asciiTheme="minorHAnsi" w:hAnsiTheme="minorHAnsi"/>
          <w:szCs w:val="22"/>
          <w:lang w:eastAsia="en-GB"/>
        </w:rPr>
      </w:pPr>
    </w:p>
    <w:p w14:paraId="3E1768E6" w14:textId="34043DA0" w:rsidR="00480C1E" w:rsidRPr="00F6274C" w:rsidRDefault="001B5743" w:rsidP="00454DF6">
      <w:pPr>
        <w:jc w:val="both"/>
        <w:rPr>
          <w:lang w:eastAsia="en-GB"/>
        </w:rPr>
      </w:pPr>
      <w:r w:rsidRPr="00F6274C">
        <w:rPr>
          <w:lang w:eastAsia="en-GB"/>
        </w:rPr>
        <w:t>The course Assessor should be involved actively in course planning and its conduct.  Additional time should be allocated for tutorials so that every participant who is willing to gain the required competence has every opportunity to do so.</w:t>
      </w:r>
      <w:r w:rsidR="00D6158A" w:rsidRPr="00F6274C">
        <w:rPr>
          <w:lang w:eastAsia="en-GB"/>
        </w:rPr>
        <w:t xml:space="preserve"> </w:t>
      </w:r>
      <w:r w:rsidR="00227480" w:rsidRPr="00F6274C">
        <w:rPr>
          <w:lang w:eastAsia="en-GB"/>
        </w:rPr>
        <w:t xml:space="preserve">A generic outline programme, including all aspects of the </w:t>
      </w:r>
      <w:r w:rsidR="00D6158A" w:rsidRPr="00F6274C">
        <w:rPr>
          <w:lang w:eastAsia="en-GB"/>
        </w:rPr>
        <w:t>1</w:t>
      </w:r>
      <w:r w:rsidR="00F23C2E" w:rsidRPr="00F6274C">
        <w:rPr>
          <w:lang w:eastAsia="en-GB"/>
        </w:rPr>
        <w:t>-week</w:t>
      </w:r>
      <w:r w:rsidR="00227480" w:rsidRPr="00F6274C">
        <w:rPr>
          <w:lang w:eastAsia="en-GB"/>
        </w:rPr>
        <w:t xml:space="preserve"> model course</w:t>
      </w:r>
      <w:ins w:id="219" w:author="James Collocott" w:date="2018-10-23T15:24:00Z">
        <w:r w:rsidR="00A97AB2">
          <w:rPr>
            <w:lang w:eastAsia="en-GB"/>
          </w:rPr>
          <w:t>,</w:t>
        </w:r>
      </w:ins>
      <w:r w:rsidR="00227480" w:rsidRPr="00F6274C">
        <w:rPr>
          <w:lang w:eastAsia="en-GB"/>
        </w:rPr>
        <w:t xml:space="preserve"> has been developed by the IALA World-Wide Academy and will be supplied to any Accredited Training Organisation on request.</w:t>
      </w:r>
    </w:p>
    <w:p w14:paraId="23202084" w14:textId="2C3B4051" w:rsidR="00AE5F88" w:rsidRPr="00F6274C" w:rsidRDefault="001B5743">
      <w:pPr>
        <w:jc w:val="both"/>
        <w:rPr>
          <w:lang w:eastAsia="en-GB"/>
        </w:rPr>
      </w:pPr>
      <w:r w:rsidRPr="00F6274C">
        <w:rPr>
          <w:lang w:eastAsia="en-GB"/>
        </w:rPr>
        <w:t xml:space="preserve">In order to ensure quality management, </w:t>
      </w:r>
      <w:ins w:id="220" w:author="James Collocott" w:date="2018-10-23T15:26:00Z">
        <w:r w:rsidR="00FE01F9">
          <w:rPr>
            <w:lang w:eastAsia="en-GB"/>
          </w:rPr>
          <w:t xml:space="preserve">suggestions for </w:t>
        </w:r>
      </w:ins>
      <w:r w:rsidRPr="00F6274C">
        <w:rPr>
          <w:lang w:eastAsia="en-GB"/>
        </w:rPr>
        <w:t xml:space="preserve">improvement to the standard of lectures should be obtained through satisfaction feedback from participants based on </w:t>
      </w:r>
      <w:ins w:id="221" w:author="James Collocott" w:date="2018-10-23T15:32:00Z">
        <w:r w:rsidR="00223505">
          <w:rPr>
            <w:lang w:eastAsia="en-GB"/>
          </w:rPr>
          <w:t>T</w:t>
        </w:r>
      </w:ins>
      <w:ins w:id="222" w:author="James Collocott" w:date="2018-10-23T15:29:00Z">
        <w:r w:rsidR="00223505" w:rsidRPr="00F6274C">
          <w:rPr>
            <w:lang w:eastAsia="de-DE"/>
          </w:rPr>
          <w:t>MS</w:t>
        </w:r>
      </w:ins>
      <w:del w:id="223" w:author="James Collocott" w:date="2018-10-23T15:29:00Z">
        <w:r w:rsidRPr="00F6274C" w:rsidDel="00223505">
          <w:rPr>
            <w:lang w:eastAsia="en-GB"/>
          </w:rPr>
          <w:delText>ISO 9001</w:delText>
        </w:r>
      </w:del>
      <w:r w:rsidRPr="00F6274C">
        <w:rPr>
          <w:lang w:eastAsia="en-GB"/>
        </w:rPr>
        <w:t xml:space="preserve"> principles.</w:t>
      </w:r>
    </w:p>
    <w:p w14:paraId="228C1D14" w14:textId="77777777" w:rsidR="001B5743" w:rsidRPr="00F6274C" w:rsidRDefault="001B5743" w:rsidP="00454DF6">
      <w:pPr>
        <w:jc w:val="both"/>
        <w:rPr>
          <w:lang w:eastAsia="en-GB"/>
        </w:rPr>
      </w:pPr>
      <w:r w:rsidRPr="00F6274C">
        <w:rPr>
          <w:lang w:eastAsia="en-GB"/>
        </w:rPr>
        <w:t xml:space="preserve">  </w:t>
      </w:r>
    </w:p>
    <w:p w14:paraId="744459C9" w14:textId="77777777" w:rsidR="001B5743" w:rsidRPr="00F6274C" w:rsidRDefault="001B5743" w:rsidP="00574F7E">
      <w:pPr>
        <w:pStyle w:val="Heading1"/>
        <w:numPr>
          <w:ilvl w:val="0"/>
          <w:numId w:val="14"/>
        </w:numPr>
      </w:pPr>
      <w:bookmarkStart w:id="224" w:name="_Ref302301802"/>
      <w:bookmarkStart w:id="225" w:name="_Toc419881220"/>
      <w:bookmarkStart w:id="226" w:name="_Toc527721099"/>
      <w:r w:rsidRPr="00F6274C">
        <w:t>EVALUATION AND ASSESSMENT</w:t>
      </w:r>
      <w:bookmarkEnd w:id="224"/>
      <w:bookmarkEnd w:id="225"/>
      <w:bookmarkEnd w:id="226"/>
    </w:p>
    <w:p w14:paraId="7D3565D5" w14:textId="567C40DE" w:rsidR="00540C74" w:rsidRPr="00F6274C" w:rsidRDefault="00540C74">
      <w:pPr>
        <w:jc w:val="both"/>
        <w:rPr>
          <w:lang w:eastAsia="en-GB"/>
        </w:rPr>
      </w:pPr>
      <w:r w:rsidRPr="00F6274C">
        <w:rPr>
          <w:lang w:eastAsia="en-GB"/>
        </w:rPr>
        <w:t xml:space="preserve">It is anticipated that participants on this course will have a wide range of managerial and technical experience. To give them a common starting point, it is recommended that following the course introduction, the participants </w:t>
      </w:r>
      <w:r w:rsidR="0091481C" w:rsidRPr="00F6274C">
        <w:rPr>
          <w:lang w:eastAsia="en-GB"/>
        </w:rPr>
        <w:t xml:space="preserve">take a revision test comprising 30 questions from the L1.1 syllabus. The course Supervisor will then provide the answers as a </w:t>
      </w:r>
      <w:del w:id="227" w:author="James Collocott" w:date="2018-10-24T11:15:00Z">
        <w:r w:rsidR="0091481C" w:rsidRPr="00F6274C" w:rsidDel="00D71960">
          <w:rPr>
            <w:lang w:eastAsia="en-GB"/>
          </w:rPr>
          <w:delText>MS PowerPoint</w:delText>
        </w:r>
        <w:r w:rsidR="0091481C" w:rsidRPr="00F6274C" w:rsidDel="00D71960">
          <w:rPr>
            <w:rFonts w:cstheme="minorHAnsi"/>
            <w:lang w:eastAsia="en-GB"/>
          </w:rPr>
          <w:delText>™</w:delText>
        </w:r>
        <w:r w:rsidR="0091481C" w:rsidRPr="00F6274C" w:rsidDel="00D71960">
          <w:rPr>
            <w:lang w:eastAsia="en-GB"/>
          </w:rPr>
          <w:delText xml:space="preserve"> </w:delText>
        </w:r>
      </w:del>
      <w:r w:rsidR="0091481C" w:rsidRPr="00F6274C">
        <w:rPr>
          <w:lang w:eastAsia="en-GB"/>
        </w:rPr>
        <w:t xml:space="preserve">presentation and participants will mark their own papers. This will enable each participant to determine whether they might need to conduct some private study to </w:t>
      </w:r>
      <w:r w:rsidR="002624AF" w:rsidRPr="00F6274C">
        <w:rPr>
          <w:lang w:eastAsia="en-GB"/>
        </w:rPr>
        <w:t xml:space="preserve">bring them up to speed for the rest of the course. </w:t>
      </w:r>
      <w:r w:rsidR="0091481C" w:rsidRPr="00F6274C">
        <w:rPr>
          <w:lang w:eastAsia="en-GB"/>
        </w:rPr>
        <w:t xml:space="preserve"> </w:t>
      </w:r>
    </w:p>
    <w:p w14:paraId="0490994A" w14:textId="64177E91" w:rsidR="001B5743" w:rsidRPr="00F6274C" w:rsidRDefault="001B5743">
      <w:pPr>
        <w:jc w:val="both"/>
        <w:rPr>
          <w:lang w:eastAsia="en-GB"/>
        </w:rPr>
      </w:pPr>
      <w:r w:rsidRPr="00F6274C">
        <w:rPr>
          <w:lang w:eastAsia="en-GB"/>
        </w:rPr>
        <w:t>The princip</w:t>
      </w:r>
      <w:ins w:id="228" w:author="James Collocott" w:date="2018-10-23T16:21:00Z">
        <w:r w:rsidR="00646608">
          <w:rPr>
            <w:lang w:eastAsia="en-GB"/>
          </w:rPr>
          <w:t>a</w:t>
        </w:r>
      </w:ins>
      <w:r w:rsidRPr="00F6274C">
        <w:rPr>
          <w:lang w:eastAsia="en-GB"/>
        </w:rPr>
        <w:t>l</w:t>
      </w:r>
      <w:del w:id="229" w:author="James Collocott" w:date="2018-10-23T16:21:00Z">
        <w:r w:rsidRPr="00F6274C" w:rsidDel="00646608">
          <w:rPr>
            <w:lang w:eastAsia="en-GB"/>
          </w:rPr>
          <w:delText>e</w:delText>
        </w:r>
      </w:del>
      <w:r w:rsidRPr="00F6274C">
        <w:rPr>
          <w:lang w:eastAsia="en-GB"/>
        </w:rPr>
        <w:t xml:space="preserve"> method of evaluating whether participants have acquired the required level of competence on this model course is by </w:t>
      </w:r>
      <w:r w:rsidR="00200573" w:rsidRPr="00F6274C">
        <w:rPr>
          <w:lang w:eastAsia="en-GB"/>
        </w:rPr>
        <w:t xml:space="preserve">the </w:t>
      </w:r>
      <w:del w:id="230" w:author="James Collocott" w:date="2018-10-24T11:09:00Z">
        <w:r w:rsidR="00200573" w:rsidRPr="00F6274C" w:rsidDel="00D71960">
          <w:rPr>
            <w:lang w:eastAsia="en-GB"/>
          </w:rPr>
          <w:delText>production</w:delText>
        </w:r>
      </w:del>
      <w:ins w:id="231" w:author="James Collocott" w:date="2018-10-24T11:09:00Z">
        <w:r w:rsidR="00D71960">
          <w:rPr>
            <w:lang w:eastAsia="en-GB"/>
          </w:rPr>
          <w:t>preparation</w:t>
        </w:r>
      </w:ins>
      <w:r w:rsidR="00200573" w:rsidRPr="00F6274C">
        <w:rPr>
          <w:lang w:eastAsia="en-GB"/>
        </w:rPr>
        <w:t xml:space="preserve"> of a satisfactory draft “strategic plan” </w:t>
      </w:r>
      <w:r w:rsidR="00D04BE1" w:rsidRPr="00F6274C">
        <w:rPr>
          <w:lang w:eastAsia="en-GB"/>
        </w:rPr>
        <w:t>for a theoretical coastal State</w:t>
      </w:r>
      <w:ins w:id="232" w:author="James Collocott" w:date="2018-10-23T16:22:00Z">
        <w:r w:rsidR="00646608">
          <w:rPr>
            <w:lang w:eastAsia="en-GB"/>
          </w:rPr>
          <w:t>,</w:t>
        </w:r>
      </w:ins>
      <w:r w:rsidR="00D04BE1" w:rsidRPr="00F6274C">
        <w:rPr>
          <w:lang w:eastAsia="en-GB"/>
        </w:rPr>
        <w:t xml:space="preserve"> </w:t>
      </w:r>
      <w:r w:rsidR="00200573" w:rsidRPr="00F6274C">
        <w:rPr>
          <w:lang w:eastAsia="en-GB"/>
        </w:rPr>
        <w:t>which encompasses most of the elements covered during the course</w:t>
      </w:r>
      <w:r w:rsidRPr="00F6274C">
        <w:rPr>
          <w:lang w:eastAsia="en-GB"/>
        </w:rPr>
        <w:t xml:space="preserve">.  Each Accredited Training Organisation will, in consultation with the Competent Authority, determine the most appropriate </w:t>
      </w:r>
      <w:r w:rsidR="00200573" w:rsidRPr="00F6274C">
        <w:rPr>
          <w:lang w:eastAsia="en-GB"/>
        </w:rPr>
        <w:t>method of assessing the standard of this plan</w:t>
      </w:r>
      <w:r w:rsidRPr="00F6274C">
        <w:rPr>
          <w:lang w:eastAsia="en-GB"/>
        </w:rPr>
        <w:t xml:space="preserve">.  The following points provide guidance on the </w:t>
      </w:r>
      <w:r w:rsidR="00200573" w:rsidRPr="00F6274C">
        <w:rPr>
          <w:lang w:eastAsia="en-GB"/>
        </w:rPr>
        <w:t>allocation of group and individual marks for such an assessment</w:t>
      </w:r>
      <w:ins w:id="233" w:author="James Collocott" w:date="2018-10-23T16:24:00Z">
        <w:r w:rsidR="00646608">
          <w:rPr>
            <w:lang w:eastAsia="en-GB"/>
          </w:rPr>
          <w:t>,</w:t>
        </w:r>
      </w:ins>
      <w:r w:rsidRPr="00F6274C">
        <w:rPr>
          <w:lang w:eastAsia="en-GB"/>
        </w:rPr>
        <w:t xml:space="preserve"> which ATOs may find helpful in determining the most appropriate </w:t>
      </w:r>
      <w:r w:rsidR="00200573" w:rsidRPr="00F6274C">
        <w:rPr>
          <w:lang w:eastAsia="en-GB"/>
        </w:rPr>
        <w:t>marking scheme</w:t>
      </w:r>
      <w:r w:rsidRPr="00F6274C">
        <w:rPr>
          <w:lang w:eastAsia="en-GB"/>
        </w:rPr>
        <w:t>:</w:t>
      </w:r>
    </w:p>
    <w:p w14:paraId="3A555791" w14:textId="77777777" w:rsidR="00A217E0" w:rsidRPr="00F6274C" w:rsidRDefault="00A217E0" w:rsidP="00BF4E14">
      <w:pPr>
        <w:pStyle w:val="ListParagraph"/>
        <w:numPr>
          <w:ilvl w:val="0"/>
          <w:numId w:val="29"/>
        </w:numPr>
        <w:jc w:val="both"/>
      </w:pPr>
      <w:r w:rsidRPr="00F6274C">
        <w:t xml:space="preserve">Participants should be divided into groups of </w:t>
      </w:r>
      <w:r w:rsidR="00E22048" w:rsidRPr="00F6274C">
        <w:t>5</w:t>
      </w:r>
      <w:r w:rsidRPr="00F6274C">
        <w:t xml:space="preserve"> so that each group has about the same level of professional experience and competency in the main language of instruction (usually English).</w:t>
      </w:r>
    </w:p>
    <w:p w14:paraId="770D2B8A" w14:textId="77777777" w:rsidR="001B5743" w:rsidRPr="00F6274C" w:rsidRDefault="00A217E0" w:rsidP="00BF4E14">
      <w:pPr>
        <w:pStyle w:val="ListParagraph"/>
        <w:numPr>
          <w:ilvl w:val="0"/>
          <w:numId w:val="29"/>
        </w:numPr>
        <w:jc w:val="both"/>
      </w:pPr>
      <w:r w:rsidRPr="00F6274C">
        <w:t>Each group should nominate a team leader who will coordinate the tasks to be done and produce a timetable so that the final document is completed on time.</w:t>
      </w:r>
    </w:p>
    <w:p w14:paraId="4F4C537B" w14:textId="77777777" w:rsidR="001B5743" w:rsidRPr="00F6274C" w:rsidRDefault="00A217E0" w:rsidP="00BF4E14">
      <w:pPr>
        <w:pStyle w:val="ListParagraph"/>
        <w:numPr>
          <w:ilvl w:val="0"/>
          <w:numId w:val="29"/>
        </w:numPr>
        <w:jc w:val="both"/>
      </w:pPr>
      <w:r w:rsidRPr="00F6274C">
        <w:t>Each group will be allocated a “group mark” based on the quality of the final document</w:t>
      </w:r>
      <w:r w:rsidR="008B2A97" w:rsidRPr="00F6274C">
        <w:t xml:space="preserve">, including its </w:t>
      </w:r>
      <w:r w:rsidR="00040FFA" w:rsidRPr="00F6274C">
        <w:t xml:space="preserve">style, </w:t>
      </w:r>
      <w:r w:rsidR="008B2A97" w:rsidRPr="00F6274C">
        <w:t>readability</w:t>
      </w:r>
      <w:r w:rsidR="00040FFA" w:rsidRPr="00F6274C">
        <w:t xml:space="preserve"> and</w:t>
      </w:r>
      <w:r w:rsidR="008B2A97" w:rsidRPr="00F6274C">
        <w:t xml:space="preserve"> </w:t>
      </w:r>
      <w:r w:rsidR="00040FFA" w:rsidRPr="00F6274C">
        <w:t xml:space="preserve">presentation. Only a near-perfect document should be awarded a score of 17 or more. </w:t>
      </w:r>
    </w:p>
    <w:p w14:paraId="3E2B6362" w14:textId="77777777" w:rsidR="00A217E0" w:rsidRPr="00F6274C" w:rsidRDefault="00A217E0" w:rsidP="00BF4E14">
      <w:pPr>
        <w:pStyle w:val="ListParagraph"/>
        <w:numPr>
          <w:ilvl w:val="0"/>
          <w:numId w:val="29"/>
        </w:numPr>
        <w:jc w:val="both"/>
      </w:pPr>
      <w:r w:rsidRPr="00F6274C">
        <w:t xml:space="preserve">Each participant will be allocated an “individual mark” based on </w:t>
      </w:r>
      <w:r w:rsidR="00F86500" w:rsidRPr="00F6274C">
        <w:t xml:space="preserve">positive </w:t>
      </w:r>
      <w:r w:rsidR="00787EE0" w:rsidRPr="00F6274C">
        <w:t>interventions duri</w:t>
      </w:r>
      <w:r w:rsidR="00F86500" w:rsidRPr="00F6274C">
        <w:t xml:space="preserve">ng formal instruction which contribute to the conduct of the course and the </w:t>
      </w:r>
      <w:r w:rsidRPr="00F6274C">
        <w:t xml:space="preserve">quality of the section of the final document for which he or she was responsible. </w:t>
      </w:r>
    </w:p>
    <w:p w14:paraId="21908E4E" w14:textId="77777777" w:rsidR="00A217E0" w:rsidRPr="00F6274C" w:rsidRDefault="00A217E0" w:rsidP="00BF4E14">
      <w:pPr>
        <w:pStyle w:val="ListParagraph"/>
        <w:numPr>
          <w:ilvl w:val="0"/>
          <w:numId w:val="29"/>
        </w:numPr>
        <w:jc w:val="both"/>
      </w:pPr>
      <w:r w:rsidRPr="00F6274C">
        <w:t>The award of the Certificate as a “Master of AtoN Management” will depend on achieving a combined group and individual mark</w:t>
      </w:r>
      <w:r w:rsidR="00DA7F91" w:rsidRPr="00F6274C">
        <w:t xml:space="preserve"> of at least 25 marks out of a possible maximum of 50 marks.</w:t>
      </w:r>
    </w:p>
    <w:p w14:paraId="41B008CC" w14:textId="77777777" w:rsidR="001B5743" w:rsidRPr="00F6274C" w:rsidRDefault="001B5743" w:rsidP="00454DF6">
      <w:pPr>
        <w:pStyle w:val="BodyText"/>
        <w:rPr>
          <w:rFonts w:asciiTheme="minorHAnsi" w:hAnsiTheme="minorHAnsi"/>
          <w:lang w:eastAsia="en-GB"/>
        </w:rPr>
      </w:pPr>
      <w:r w:rsidRPr="00F6274C">
        <w:rPr>
          <w:rFonts w:asciiTheme="minorHAnsi" w:hAnsiTheme="minorHAnsi"/>
          <w:lang w:eastAsia="en-GB"/>
        </w:rPr>
        <w:t xml:space="preserve">Each </w:t>
      </w:r>
      <w:r w:rsidR="004D50A8" w:rsidRPr="00F6274C">
        <w:rPr>
          <w:rFonts w:asciiTheme="minorHAnsi" w:hAnsiTheme="minorHAnsi"/>
          <w:lang w:eastAsia="en-GB"/>
        </w:rPr>
        <w:t>Training Organisation</w:t>
      </w:r>
      <w:r w:rsidRPr="00F6274C">
        <w:rPr>
          <w:rFonts w:asciiTheme="minorHAnsi" w:hAnsiTheme="minorHAnsi"/>
          <w:lang w:eastAsia="en-GB"/>
        </w:rPr>
        <w:t xml:space="preserve"> will determine </w:t>
      </w:r>
      <w:r w:rsidR="00DA7F91" w:rsidRPr="00F6274C">
        <w:rPr>
          <w:rFonts w:asciiTheme="minorHAnsi" w:hAnsiTheme="minorHAnsi"/>
          <w:lang w:eastAsia="en-GB"/>
        </w:rPr>
        <w:t xml:space="preserve">how marks are to be allocated, however a possible marking scheme </w:t>
      </w:r>
      <w:r w:rsidR="00F86500" w:rsidRPr="00F6274C">
        <w:rPr>
          <w:rFonts w:asciiTheme="minorHAnsi" w:hAnsiTheme="minorHAnsi"/>
          <w:lang w:eastAsia="en-GB"/>
        </w:rPr>
        <w:t>are</w:t>
      </w:r>
      <w:r w:rsidR="00DA7F91" w:rsidRPr="00F6274C">
        <w:rPr>
          <w:rFonts w:asciiTheme="minorHAnsi" w:hAnsiTheme="minorHAnsi"/>
          <w:lang w:eastAsia="en-GB"/>
        </w:rPr>
        <w:t xml:space="preserve"> shown in Table</w:t>
      </w:r>
      <w:r w:rsidR="00F86500" w:rsidRPr="00F6274C">
        <w:rPr>
          <w:rFonts w:asciiTheme="minorHAnsi" w:hAnsiTheme="minorHAnsi"/>
          <w:lang w:eastAsia="en-GB"/>
        </w:rPr>
        <w:t>s</w:t>
      </w:r>
      <w:r w:rsidR="00DA7F91" w:rsidRPr="00F6274C">
        <w:rPr>
          <w:rFonts w:asciiTheme="minorHAnsi" w:hAnsiTheme="minorHAnsi"/>
          <w:lang w:eastAsia="en-GB"/>
        </w:rPr>
        <w:t xml:space="preserve"> 2 </w:t>
      </w:r>
      <w:r w:rsidR="00F86500" w:rsidRPr="00F6274C">
        <w:rPr>
          <w:rFonts w:asciiTheme="minorHAnsi" w:hAnsiTheme="minorHAnsi"/>
          <w:lang w:eastAsia="en-GB"/>
        </w:rPr>
        <w:t xml:space="preserve">and 3 </w:t>
      </w:r>
      <w:r w:rsidR="00DA7F91" w:rsidRPr="00F6274C">
        <w:rPr>
          <w:rFonts w:asciiTheme="minorHAnsi" w:hAnsiTheme="minorHAnsi"/>
          <w:lang w:eastAsia="en-GB"/>
        </w:rPr>
        <w:t>below</w:t>
      </w:r>
      <w:r w:rsidR="001419C2" w:rsidRPr="00F6274C">
        <w:rPr>
          <w:rStyle w:val="FootnoteReference"/>
          <w:rFonts w:asciiTheme="minorHAnsi" w:hAnsiTheme="minorHAnsi"/>
          <w:lang w:eastAsia="en-GB"/>
        </w:rPr>
        <w:footnoteReference w:id="1"/>
      </w:r>
      <w:r w:rsidR="00DA7F91" w:rsidRPr="00F6274C">
        <w:rPr>
          <w:rFonts w:asciiTheme="minorHAnsi" w:hAnsiTheme="minorHAnsi"/>
          <w:lang w:eastAsia="en-GB"/>
        </w:rPr>
        <w:t>.</w:t>
      </w:r>
      <w:r w:rsidR="00760043" w:rsidRPr="00F6274C">
        <w:rPr>
          <w:rFonts w:asciiTheme="minorHAnsi" w:hAnsiTheme="minorHAnsi"/>
          <w:lang w:eastAsia="en-GB"/>
        </w:rPr>
        <w:t xml:space="preserve"> A “X” in Table 3 indicates that a specific task has been allocated to a selected participant</w:t>
      </w:r>
      <w:r w:rsidR="00DC541C" w:rsidRPr="00F6274C">
        <w:rPr>
          <w:rFonts w:asciiTheme="minorHAnsi" w:hAnsiTheme="minorHAnsi"/>
          <w:lang w:eastAsia="en-GB"/>
        </w:rPr>
        <w:t>. An example mark has been shown for Participant C.</w:t>
      </w:r>
    </w:p>
    <w:p w14:paraId="194E585F" w14:textId="77777777" w:rsidR="008B2A97" w:rsidRPr="00F6274C" w:rsidRDefault="008B2A97" w:rsidP="00454DF6">
      <w:pPr>
        <w:pStyle w:val="BodyText"/>
        <w:rPr>
          <w:rFonts w:asciiTheme="minorHAnsi" w:hAnsiTheme="minorHAnsi"/>
          <w:lang w:eastAsia="en-GB"/>
        </w:rPr>
      </w:pPr>
    </w:p>
    <w:p w14:paraId="6DA0FB51" w14:textId="77777777" w:rsidR="00395B79" w:rsidRPr="00F6274C" w:rsidRDefault="00760043" w:rsidP="00395B79">
      <w:pPr>
        <w:pStyle w:val="Table"/>
        <w:ind w:left="2211" w:hanging="1077"/>
        <w:rPr>
          <w:rFonts w:asciiTheme="minorHAnsi" w:hAnsiTheme="minorHAnsi"/>
        </w:rPr>
      </w:pPr>
      <w:r w:rsidRPr="00F6274C">
        <w:rPr>
          <w:rFonts w:asciiTheme="minorHAnsi" w:hAnsiTheme="minorHAnsi"/>
        </w:rPr>
        <w:t>Individual</w:t>
      </w:r>
      <w:r w:rsidR="00395B79" w:rsidRPr="00F6274C">
        <w:rPr>
          <w:rFonts w:asciiTheme="minorHAnsi" w:hAnsiTheme="minorHAnsi"/>
        </w:rPr>
        <w:t xml:space="preserve"> Marking Scheme</w:t>
      </w:r>
    </w:p>
    <w:tbl>
      <w:tblPr>
        <w:tblStyle w:val="TableGrid"/>
        <w:tblW w:w="0" w:type="auto"/>
        <w:tblLook w:val="04A0" w:firstRow="1" w:lastRow="0" w:firstColumn="1" w:lastColumn="0" w:noHBand="0" w:noVBand="1"/>
      </w:tblPr>
      <w:tblGrid>
        <w:gridCol w:w="1805"/>
        <w:gridCol w:w="1495"/>
        <w:gridCol w:w="1651"/>
        <w:gridCol w:w="2037"/>
        <w:gridCol w:w="1178"/>
        <w:gridCol w:w="1178"/>
      </w:tblGrid>
      <w:tr w:rsidR="00DC541C" w:rsidRPr="00F6274C" w14:paraId="2ACF4C31" w14:textId="77777777" w:rsidTr="00ED5BC1">
        <w:tc>
          <w:tcPr>
            <w:tcW w:w="1867" w:type="dxa"/>
            <w:shd w:val="clear" w:color="auto" w:fill="C5E0B3" w:themeFill="accent6" w:themeFillTint="66"/>
          </w:tcPr>
          <w:p w14:paraId="53D64537" w14:textId="77777777" w:rsidR="00DC541C" w:rsidRPr="00F6274C" w:rsidRDefault="00DC541C" w:rsidP="00F86500">
            <w:pPr>
              <w:spacing w:after="0"/>
              <w:rPr>
                <w:lang w:eastAsia="en-GB"/>
              </w:rPr>
            </w:pPr>
            <w:r w:rsidRPr="00F6274C">
              <w:rPr>
                <w:lang w:eastAsia="en-GB"/>
              </w:rPr>
              <w:t>Individual marks</w:t>
            </w:r>
          </w:p>
        </w:tc>
        <w:tc>
          <w:tcPr>
            <w:tcW w:w="1528" w:type="dxa"/>
            <w:shd w:val="clear" w:color="auto" w:fill="C5E0B3" w:themeFill="accent6" w:themeFillTint="66"/>
          </w:tcPr>
          <w:p w14:paraId="5E2A334F" w14:textId="77777777" w:rsidR="00DC541C" w:rsidRPr="00F6274C" w:rsidRDefault="00DC541C" w:rsidP="00F86500">
            <w:pPr>
              <w:spacing w:after="0"/>
              <w:rPr>
                <w:lang w:eastAsia="en-GB"/>
              </w:rPr>
            </w:pPr>
            <w:r w:rsidRPr="00F6274C">
              <w:rPr>
                <w:lang w:eastAsia="en-GB"/>
              </w:rPr>
              <w:t>Course mark</w:t>
            </w:r>
          </w:p>
          <w:p w14:paraId="13FF3FDC" w14:textId="77777777" w:rsidR="00DC541C" w:rsidRPr="00F6274C" w:rsidRDefault="00DC541C" w:rsidP="00F86500">
            <w:pPr>
              <w:spacing w:after="0"/>
              <w:rPr>
                <w:lang w:eastAsia="en-GB"/>
              </w:rPr>
            </w:pPr>
            <w:r w:rsidRPr="00F6274C">
              <w:rPr>
                <w:lang w:eastAsia="en-GB"/>
              </w:rPr>
              <w:t>[maximum 10]</w:t>
            </w:r>
          </w:p>
        </w:tc>
        <w:tc>
          <w:tcPr>
            <w:tcW w:w="1700" w:type="dxa"/>
            <w:shd w:val="clear" w:color="auto" w:fill="C5E0B3" w:themeFill="accent6" w:themeFillTint="66"/>
          </w:tcPr>
          <w:p w14:paraId="42418C73" w14:textId="77777777" w:rsidR="00DC541C" w:rsidRPr="00F6274C" w:rsidRDefault="00DC541C" w:rsidP="00F86500">
            <w:pPr>
              <w:spacing w:after="0"/>
              <w:rPr>
                <w:lang w:eastAsia="en-GB"/>
              </w:rPr>
            </w:pPr>
            <w:r w:rsidRPr="00F6274C">
              <w:rPr>
                <w:lang w:eastAsia="en-GB"/>
              </w:rPr>
              <w:t>Task mark</w:t>
            </w:r>
          </w:p>
          <w:p w14:paraId="67B5F416" w14:textId="77777777" w:rsidR="00DC541C" w:rsidRPr="00F6274C" w:rsidRDefault="00DC541C" w:rsidP="00F86500">
            <w:pPr>
              <w:spacing w:after="0"/>
              <w:rPr>
                <w:lang w:eastAsia="en-GB"/>
              </w:rPr>
            </w:pPr>
            <w:r w:rsidRPr="00F6274C">
              <w:rPr>
                <w:lang w:eastAsia="en-GB"/>
              </w:rPr>
              <w:t xml:space="preserve">[maximum </w:t>
            </w:r>
            <w:r w:rsidR="008B2A97" w:rsidRPr="00F6274C">
              <w:rPr>
                <w:lang w:eastAsia="en-GB"/>
              </w:rPr>
              <w:t>10 per task; maximum total 20]</w:t>
            </w:r>
          </w:p>
        </w:tc>
        <w:tc>
          <w:tcPr>
            <w:tcW w:w="2125" w:type="dxa"/>
            <w:shd w:val="clear" w:color="auto" w:fill="C5E0B3" w:themeFill="accent6" w:themeFillTint="66"/>
          </w:tcPr>
          <w:p w14:paraId="4A61E7CD" w14:textId="77777777" w:rsidR="00DC541C" w:rsidRPr="00F6274C" w:rsidRDefault="00DC541C" w:rsidP="00F86500">
            <w:pPr>
              <w:spacing w:after="0"/>
              <w:rPr>
                <w:lang w:eastAsia="en-GB"/>
              </w:rPr>
            </w:pPr>
            <w:r w:rsidRPr="00F6274C">
              <w:rPr>
                <w:lang w:eastAsia="en-GB"/>
              </w:rPr>
              <w:t>Total individual mark</w:t>
            </w:r>
          </w:p>
          <w:p w14:paraId="29068E52" w14:textId="77777777" w:rsidR="00DC541C" w:rsidRPr="00F6274C" w:rsidRDefault="00DC541C" w:rsidP="00F86500">
            <w:pPr>
              <w:spacing w:after="0"/>
              <w:rPr>
                <w:lang w:eastAsia="en-GB"/>
              </w:rPr>
            </w:pPr>
            <w:r w:rsidRPr="00F6274C">
              <w:rPr>
                <w:lang w:eastAsia="en-GB"/>
              </w:rPr>
              <w:t>[maximum 30]</w:t>
            </w:r>
          </w:p>
        </w:tc>
        <w:tc>
          <w:tcPr>
            <w:tcW w:w="997" w:type="dxa"/>
            <w:shd w:val="clear" w:color="auto" w:fill="C5E0B3" w:themeFill="accent6" w:themeFillTint="66"/>
          </w:tcPr>
          <w:p w14:paraId="29C75684" w14:textId="77777777" w:rsidR="00DC541C" w:rsidRDefault="00DC541C" w:rsidP="00F86500">
            <w:pPr>
              <w:spacing w:after="0"/>
              <w:rPr>
                <w:ins w:id="234" w:author="James Collocott" w:date="2018-10-23T16:29:00Z"/>
                <w:lang w:eastAsia="en-GB"/>
              </w:rPr>
            </w:pPr>
            <w:r w:rsidRPr="00F6274C">
              <w:rPr>
                <w:lang w:eastAsia="en-GB"/>
              </w:rPr>
              <w:t>Group mark</w:t>
            </w:r>
          </w:p>
          <w:p w14:paraId="7B8EBA60" w14:textId="1DBEB044" w:rsidR="001F13A7" w:rsidRPr="00F6274C" w:rsidRDefault="001F13A7" w:rsidP="00F86500">
            <w:pPr>
              <w:spacing w:after="0"/>
              <w:rPr>
                <w:lang w:eastAsia="en-GB"/>
              </w:rPr>
            </w:pPr>
            <w:ins w:id="235" w:author="James Collocott" w:date="2018-10-23T16:29:00Z">
              <w:r>
                <w:rPr>
                  <w:lang w:eastAsia="en-GB"/>
                </w:rPr>
                <w:t>[maximum 2</w:t>
              </w:r>
              <w:r w:rsidRPr="00F6274C">
                <w:rPr>
                  <w:lang w:eastAsia="en-GB"/>
                </w:rPr>
                <w:t>0]</w:t>
              </w:r>
            </w:ins>
          </w:p>
        </w:tc>
        <w:tc>
          <w:tcPr>
            <w:tcW w:w="997" w:type="dxa"/>
            <w:shd w:val="clear" w:color="auto" w:fill="C5E0B3" w:themeFill="accent6" w:themeFillTint="66"/>
          </w:tcPr>
          <w:p w14:paraId="377CE198" w14:textId="77777777" w:rsidR="00DC541C" w:rsidRDefault="00DC541C" w:rsidP="00F86500">
            <w:pPr>
              <w:spacing w:after="0"/>
              <w:rPr>
                <w:ins w:id="236" w:author="James Collocott" w:date="2018-10-23T16:29:00Z"/>
                <w:lang w:eastAsia="en-GB"/>
              </w:rPr>
            </w:pPr>
            <w:r w:rsidRPr="00F6274C">
              <w:rPr>
                <w:lang w:eastAsia="en-GB"/>
              </w:rPr>
              <w:t>Final mark</w:t>
            </w:r>
          </w:p>
          <w:p w14:paraId="2D90E5DE" w14:textId="35D2A14E" w:rsidR="001F13A7" w:rsidRPr="00F6274C" w:rsidRDefault="001F13A7" w:rsidP="00F86500">
            <w:pPr>
              <w:spacing w:after="0"/>
              <w:rPr>
                <w:lang w:eastAsia="en-GB"/>
              </w:rPr>
            </w:pPr>
            <w:ins w:id="237" w:author="James Collocott" w:date="2018-10-23T16:29:00Z">
              <w:r>
                <w:rPr>
                  <w:lang w:eastAsia="en-GB"/>
                </w:rPr>
                <w:t>[maximum 5</w:t>
              </w:r>
              <w:r w:rsidRPr="00F6274C">
                <w:rPr>
                  <w:lang w:eastAsia="en-GB"/>
                </w:rPr>
                <w:t>0]</w:t>
              </w:r>
            </w:ins>
          </w:p>
        </w:tc>
      </w:tr>
      <w:tr w:rsidR="00DC541C" w:rsidRPr="00F6274C" w14:paraId="39E86490" w14:textId="77777777" w:rsidTr="00ED5BC1">
        <w:tc>
          <w:tcPr>
            <w:tcW w:w="1867" w:type="dxa"/>
          </w:tcPr>
          <w:p w14:paraId="6DAAC5C5" w14:textId="77777777" w:rsidR="00DC541C" w:rsidRPr="00F6274C" w:rsidRDefault="00DC541C" w:rsidP="00F86500">
            <w:pPr>
              <w:spacing w:after="0"/>
              <w:rPr>
                <w:lang w:eastAsia="en-GB"/>
              </w:rPr>
            </w:pPr>
            <w:r w:rsidRPr="00F6274C">
              <w:rPr>
                <w:lang w:eastAsia="en-GB"/>
              </w:rPr>
              <w:t>Participant A</w:t>
            </w:r>
          </w:p>
        </w:tc>
        <w:tc>
          <w:tcPr>
            <w:tcW w:w="1528" w:type="dxa"/>
          </w:tcPr>
          <w:p w14:paraId="4B720BD4" w14:textId="77777777" w:rsidR="00DC541C" w:rsidRPr="00F6274C" w:rsidRDefault="00DC541C" w:rsidP="00F86500">
            <w:pPr>
              <w:spacing w:after="0"/>
              <w:rPr>
                <w:lang w:eastAsia="en-GB"/>
              </w:rPr>
            </w:pPr>
          </w:p>
        </w:tc>
        <w:tc>
          <w:tcPr>
            <w:tcW w:w="1700" w:type="dxa"/>
          </w:tcPr>
          <w:p w14:paraId="713CA831" w14:textId="77777777" w:rsidR="00DC541C" w:rsidRPr="00F6274C" w:rsidRDefault="00DC541C" w:rsidP="00F86500">
            <w:pPr>
              <w:spacing w:after="0"/>
              <w:rPr>
                <w:lang w:eastAsia="en-GB"/>
              </w:rPr>
            </w:pPr>
          </w:p>
        </w:tc>
        <w:tc>
          <w:tcPr>
            <w:tcW w:w="2125" w:type="dxa"/>
          </w:tcPr>
          <w:p w14:paraId="3F0D5A62" w14:textId="77777777" w:rsidR="00DC541C" w:rsidRPr="00F6274C" w:rsidRDefault="00DC541C" w:rsidP="00F86500">
            <w:pPr>
              <w:spacing w:after="0"/>
              <w:rPr>
                <w:lang w:eastAsia="en-GB"/>
              </w:rPr>
            </w:pPr>
          </w:p>
        </w:tc>
        <w:tc>
          <w:tcPr>
            <w:tcW w:w="997" w:type="dxa"/>
          </w:tcPr>
          <w:p w14:paraId="7E5141BB" w14:textId="77777777" w:rsidR="00DC541C" w:rsidRPr="00F6274C" w:rsidRDefault="00DC541C" w:rsidP="00F86500">
            <w:pPr>
              <w:spacing w:after="0"/>
              <w:rPr>
                <w:lang w:eastAsia="en-GB"/>
              </w:rPr>
            </w:pPr>
          </w:p>
        </w:tc>
        <w:tc>
          <w:tcPr>
            <w:tcW w:w="997" w:type="dxa"/>
          </w:tcPr>
          <w:p w14:paraId="0E53A4DD" w14:textId="77777777" w:rsidR="00DC541C" w:rsidRPr="00F6274C" w:rsidRDefault="00DC541C" w:rsidP="00F86500">
            <w:pPr>
              <w:spacing w:after="0"/>
              <w:rPr>
                <w:lang w:eastAsia="en-GB"/>
              </w:rPr>
            </w:pPr>
          </w:p>
        </w:tc>
      </w:tr>
      <w:tr w:rsidR="00DC541C" w:rsidRPr="00F6274C" w14:paraId="3CECE4A2" w14:textId="77777777" w:rsidTr="00ED5BC1">
        <w:tc>
          <w:tcPr>
            <w:tcW w:w="1867" w:type="dxa"/>
          </w:tcPr>
          <w:p w14:paraId="2366BD95" w14:textId="77777777" w:rsidR="00DC541C" w:rsidRPr="00F6274C" w:rsidRDefault="00DC541C" w:rsidP="00F86500">
            <w:pPr>
              <w:spacing w:after="0"/>
              <w:rPr>
                <w:lang w:eastAsia="en-GB"/>
              </w:rPr>
            </w:pPr>
            <w:r w:rsidRPr="00F6274C">
              <w:rPr>
                <w:lang w:eastAsia="en-GB"/>
              </w:rPr>
              <w:t>Participant B</w:t>
            </w:r>
          </w:p>
        </w:tc>
        <w:tc>
          <w:tcPr>
            <w:tcW w:w="1528" w:type="dxa"/>
          </w:tcPr>
          <w:p w14:paraId="3783CBBB" w14:textId="77777777" w:rsidR="00DC541C" w:rsidRPr="00F6274C" w:rsidRDefault="00DC541C" w:rsidP="00F86500">
            <w:pPr>
              <w:spacing w:after="0"/>
              <w:rPr>
                <w:lang w:eastAsia="en-GB"/>
              </w:rPr>
            </w:pPr>
          </w:p>
        </w:tc>
        <w:tc>
          <w:tcPr>
            <w:tcW w:w="1700" w:type="dxa"/>
          </w:tcPr>
          <w:p w14:paraId="562B8D2A" w14:textId="77777777" w:rsidR="00DC541C" w:rsidRPr="00F6274C" w:rsidRDefault="00DC541C" w:rsidP="00F86500">
            <w:pPr>
              <w:spacing w:after="0"/>
              <w:rPr>
                <w:lang w:eastAsia="en-GB"/>
              </w:rPr>
            </w:pPr>
          </w:p>
        </w:tc>
        <w:tc>
          <w:tcPr>
            <w:tcW w:w="2125" w:type="dxa"/>
          </w:tcPr>
          <w:p w14:paraId="5FD361FE" w14:textId="77777777" w:rsidR="00DC541C" w:rsidRPr="00F6274C" w:rsidRDefault="00DC541C" w:rsidP="00F86500">
            <w:pPr>
              <w:spacing w:after="0"/>
              <w:rPr>
                <w:lang w:eastAsia="en-GB"/>
              </w:rPr>
            </w:pPr>
          </w:p>
        </w:tc>
        <w:tc>
          <w:tcPr>
            <w:tcW w:w="997" w:type="dxa"/>
          </w:tcPr>
          <w:p w14:paraId="4B633007" w14:textId="77777777" w:rsidR="00DC541C" w:rsidRPr="00F6274C" w:rsidRDefault="00DC541C" w:rsidP="00F86500">
            <w:pPr>
              <w:spacing w:after="0"/>
              <w:rPr>
                <w:lang w:eastAsia="en-GB"/>
              </w:rPr>
            </w:pPr>
          </w:p>
        </w:tc>
        <w:tc>
          <w:tcPr>
            <w:tcW w:w="997" w:type="dxa"/>
          </w:tcPr>
          <w:p w14:paraId="373665D1" w14:textId="77777777" w:rsidR="00DC541C" w:rsidRPr="00F6274C" w:rsidRDefault="00DC541C" w:rsidP="00F86500">
            <w:pPr>
              <w:spacing w:after="0"/>
              <w:rPr>
                <w:lang w:eastAsia="en-GB"/>
              </w:rPr>
            </w:pPr>
          </w:p>
        </w:tc>
      </w:tr>
      <w:tr w:rsidR="00DC541C" w:rsidRPr="00F6274C" w14:paraId="00ECB26A" w14:textId="77777777" w:rsidTr="00ED5BC1">
        <w:tc>
          <w:tcPr>
            <w:tcW w:w="1867" w:type="dxa"/>
          </w:tcPr>
          <w:p w14:paraId="670BEF4B" w14:textId="77777777" w:rsidR="00DC541C" w:rsidRPr="00F6274C" w:rsidRDefault="00DC541C" w:rsidP="00F86500">
            <w:pPr>
              <w:spacing w:after="0"/>
              <w:rPr>
                <w:lang w:eastAsia="en-GB"/>
              </w:rPr>
            </w:pPr>
            <w:r w:rsidRPr="00F6274C">
              <w:rPr>
                <w:lang w:eastAsia="en-GB"/>
              </w:rPr>
              <w:t>Participant C</w:t>
            </w:r>
          </w:p>
        </w:tc>
        <w:tc>
          <w:tcPr>
            <w:tcW w:w="1528" w:type="dxa"/>
          </w:tcPr>
          <w:p w14:paraId="4FE80549" w14:textId="77777777" w:rsidR="00DC541C" w:rsidRPr="00F6274C" w:rsidRDefault="008B2A97" w:rsidP="008B2A97">
            <w:pPr>
              <w:spacing w:after="0"/>
              <w:jc w:val="center"/>
              <w:rPr>
                <w:lang w:eastAsia="en-GB"/>
              </w:rPr>
            </w:pPr>
            <w:r w:rsidRPr="00F6274C">
              <w:rPr>
                <w:lang w:eastAsia="en-GB"/>
              </w:rPr>
              <w:t>6</w:t>
            </w:r>
          </w:p>
        </w:tc>
        <w:tc>
          <w:tcPr>
            <w:tcW w:w="1700" w:type="dxa"/>
          </w:tcPr>
          <w:p w14:paraId="131F90B9" w14:textId="77777777" w:rsidR="00DC541C" w:rsidRPr="00F6274C" w:rsidRDefault="008B2A97" w:rsidP="008B2A97">
            <w:pPr>
              <w:spacing w:after="0"/>
              <w:jc w:val="center"/>
              <w:rPr>
                <w:lang w:eastAsia="en-GB"/>
              </w:rPr>
            </w:pPr>
            <w:r w:rsidRPr="00F6274C">
              <w:rPr>
                <w:lang w:eastAsia="en-GB"/>
              </w:rPr>
              <w:t>10</w:t>
            </w:r>
          </w:p>
        </w:tc>
        <w:tc>
          <w:tcPr>
            <w:tcW w:w="2125" w:type="dxa"/>
          </w:tcPr>
          <w:p w14:paraId="3CFFBC75" w14:textId="77777777" w:rsidR="00DC541C" w:rsidRPr="00F6274C" w:rsidRDefault="008B2A97" w:rsidP="008B2A97">
            <w:pPr>
              <w:spacing w:after="0"/>
              <w:jc w:val="center"/>
              <w:rPr>
                <w:b/>
                <w:lang w:eastAsia="en-GB"/>
              </w:rPr>
            </w:pPr>
            <w:r w:rsidRPr="00F6274C">
              <w:rPr>
                <w:b/>
                <w:lang w:eastAsia="en-GB"/>
              </w:rPr>
              <w:t>16</w:t>
            </w:r>
          </w:p>
        </w:tc>
        <w:tc>
          <w:tcPr>
            <w:tcW w:w="997" w:type="dxa"/>
          </w:tcPr>
          <w:p w14:paraId="39EDB7A2" w14:textId="77777777" w:rsidR="00DC541C" w:rsidRPr="00F6274C" w:rsidRDefault="008B2A97" w:rsidP="008B2A97">
            <w:pPr>
              <w:spacing w:after="0"/>
              <w:jc w:val="center"/>
              <w:rPr>
                <w:lang w:eastAsia="en-GB"/>
              </w:rPr>
            </w:pPr>
            <w:r w:rsidRPr="00F6274C">
              <w:rPr>
                <w:lang w:eastAsia="en-GB"/>
              </w:rPr>
              <w:t>15</w:t>
            </w:r>
          </w:p>
        </w:tc>
        <w:tc>
          <w:tcPr>
            <w:tcW w:w="997" w:type="dxa"/>
          </w:tcPr>
          <w:p w14:paraId="6FAAA79A" w14:textId="77777777" w:rsidR="00DC541C" w:rsidRPr="00F6274C" w:rsidRDefault="008B2A97" w:rsidP="008B2A97">
            <w:pPr>
              <w:spacing w:after="0"/>
              <w:jc w:val="center"/>
              <w:rPr>
                <w:b/>
                <w:lang w:eastAsia="en-GB"/>
              </w:rPr>
            </w:pPr>
            <w:r w:rsidRPr="00F6274C">
              <w:rPr>
                <w:b/>
                <w:lang w:eastAsia="en-GB"/>
              </w:rPr>
              <w:t>31</w:t>
            </w:r>
          </w:p>
        </w:tc>
      </w:tr>
      <w:tr w:rsidR="00DC541C" w:rsidRPr="00F6274C" w14:paraId="06681C33" w14:textId="77777777" w:rsidTr="00ED5BC1">
        <w:tc>
          <w:tcPr>
            <w:tcW w:w="1867" w:type="dxa"/>
          </w:tcPr>
          <w:p w14:paraId="13853C8A" w14:textId="77777777" w:rsidR="00DC541C" w:rsidRPr="00F6274C" w:rsidRDefault="00DC541C" w:rsidP="00F86500">
            <w:pPr>
              <w:spacing w:after="0"/>
              <w:rPr>
                <w:lang w:eastAsia="en-GB"/>
              </w:rPr>
            </w:pPr>
            <w:r w:rsidRPr="00F6274C">
              <w:rPr>
                <w:lang w:eastAsia="en-GB"/>
              </w:rPr>
              <w:t>Participant D</w:t>
            </w:r>
          </w:p>
        </w:tc>
        <w:tc>
          <w:tcPr>
            <w:tcW w:w="1528" w:type="dxa"/>
          </w:tcPr>
          <w:p w14:paraId="79703E2A" w14:textId="77777777" w:rsidR="00DC541C" w:rsidRPr="00F6274C" w:rsidRDefault="00DC541C" w:rsidP="00F86500">
            <w:pPr>
              <w:spacing w:after="0"/>
              <w:rPr>
                <w:lang w:eastAsia="en-GB"/>
              </w:rPr>
            </w:pPr>
          </w:p>
        </w:tc>
        <w:tc>
          <w:tcPr>
            <w:tcW w:w="1700" w:type="dxa"/>
          </w:tcPr>
          <w:p w14:paraId="620DDA43" w14:textId="77777777" w:rsidR="00DC541C" w:rsidRPr="00F6274C" w:rsidRDefault="00DC541C" w:rsidP="00F86500">
            <w:pPr>
              <w:spacing w:after="0"/>
              <w:rPr>
                <w:lang w:eastAsia="en-GB"/>
              </w:rPr>
            </w:pPr>
          </w:p>
        </w:tc>
        <w:tc>
          <w:tcPr>
            <w:tcW w:w="2125" w:type="dxa"/>
          </w:tcPr>
          <w:p w14:paraId="487B2E75" w14:textId="77777777" w:rsidR="00DC541C" w:rsidRPr="00F6274C" w:rsidRDefault="00DC541C" w:rsidP="00F86500">
            <w:pPr>
              <w:spacing w:after="0"/>
              <w:rPr>
                <w:lang w:eastAsia="en-GB"/>
              </w:rPr>
            </w:pPr>
          </w:p>
        </w:tc>
        <w:tc>
          <w:tcPr>
            <w:tcW w:w="997" w:type="dxa"/>
          </w:tcPr>
          <w:p w14:paraId="38B20A7B" w14:textId="77777777" w:rsidR="00DC541C" w:rsidRPr="00F6274C" w:rsidRDefault="00DC541C" w:rsidP="00F86500">
            <w:pPr>
              <w:spacing w:after="0"/>
              <w:rPr>
                <w:lang w:eastAsia="en-GB"/>
              </w:rPr>
            </w:pPr>
          </w:p>
        </w:tc>
        <w:tc>
          <w:tcPr>
            <w:tcW w:w="997" w:type="dxa"/>
          </w:tcPr>
          <w:p w14:paraId="2148F191" w14:textId="77777777" w:rsidR="00DC541C" w:rsidRPr="00F6274C" w:rsidRDefault="00DC541C" w:rsidP="00F86500">
            <w:pPr>
              <w:spacing w:after="0"/>
              <w:rPr>
                <w:lang w:eastAsia="en-GB"/>
              </w:rPr>
            </w:pPr>
          </w:p>
        </w:tc>
      </w:tr>
      <w:tr w:rsidR="00DC541C" w:rsidRPr="00F6274C" w14:paraId="1779B3D9" w14:textId="77777777" w:rsidTr="00ED5BC1">
        <w:tc>
          <w:tcPr>
            <w:tcW w:w="1867" w:type="dxa"/>
          </w:tcPr>
          <w:p w14:paraId="630E7FCE" w14:textId="77777777" w:rsidR="00DC541C" w:rsidRPr="00F6274C" w:rsidRDefault="00DC541C" w:rsidP="00F86500">
            <w:pPr>
              <w:spacing w:after="0"/>
              <w:rPr>
                <w:lang w:eastAsia="en-GB"/>
              </w:rPr>
            </w:pPr>
            <w:r w:rsidRPr="00F6274C">
              <w:rPr>
                <w:lang w:eastAsia="en-GB"/>
              </w:rPr>
              <w:t>Participant E</w:t>
            </w:r>
          </w:p>
        </w:tc>
        <w:tc>
          <w:tcPr>
            <w:tcW w:w="1528" w:type="dxa"/>
          </w:tcPr>
          <w:p w14:paraId="3E49F347" w14:textId="77777777" w:rsidR="00DC541C" w:rsidRPr="00F6274C" w:rsidRDefault="00DC541C" w:rsidP="00F86500">
            <w:pPr>
              <w:spacing w:after="0"/>
              <w:rPr>
                <w:lang w:eastAsia="en-GB"/>
              </w:rPr>
            </w:pPr>
          </w:p>
        </w:tc>
        <w:tc>
          <w:tcPr>
            <w:tcW w:w="1700" w:type="dxa"/>
          </w:tcPr>
          <w:p w14:paraId="3606C4C8" w14:textId="77777777" w:rsidR="00DC541C" w:rsidRPr="00F6274C" w:rsidRDefault="00DC541C" w:rsidP="00F86500">
            <w:pPr>
              <w:spacing w:after="0"/>
              <w:rPr>
                <w:lang w:eastAsia="en-GB"/>
              </w:rPr>
            </w:pPr>
          </w:p>
        </w:tc>
        <w:tc>
          <w:tcPr>
            <w:tcW w:w="2125" w:type="dxa"/>
          </w:tcPr>
          <w:p w14:paraId="3CB80C44" w14:textId="77777777" w:rsidR="00DC541C" w:rsidRPr="00F6274C" w:rsidRDefault="00DC541C" w:rsidP="00F86500">
            <w:pPr>
              <w:spacing w:after="0"/>
              <w:rPr>
                <w:lang w:eastAsia="en-GB"/>
              </w:rPr>
            </w:pPr>
          </w:p>
        </w:tc>
        <w:tc>
          <w:tcPr>
            <w:tcW w:w="997" w:type="dxa"/>
          </w:tcPr>
          <w:p w14:paraId="7BBB5DD9" w14:textId="77777777" w:rsidR="00DC541C" w:rsidRPr="00F6274C" w:rsidRDefault="00DC541C" w:rsidP="00F86500">
            <w:pPr>
              <w:spacing w:after="0"/>
              <w:rPr>
                <w:lang w:eastAsia="en-GB"/>
              </w:rPr>
            </w:pPr>
          </w:p>
        </w:tc>
        <w:tc>
          <w:tcPr>
            <w:tcW w:w="997" w:type="dxa"/>
          </w:tcPr>
          <w:p w14:paraId="5E0C432B" w14:textId="77777777" w:rsidR="00DC541C" w:rsidRPr="00F6274C" w:rsidRDefault="00DC541C" w:rsidP="00F86500">
            <w:pPr>
              <w:spacing w:after="0"/>
              <w:rPr>
                <w:lang w:eastAsia="en-GB"/>
              </w:rPr>
            </w:pPr>
          </w:p>
        </w:tc>
      </w:tr>
      <w:tr w:rsidR="00DC541C" w:rsidRPr="00F6274C" w14:paraId="7741A151" w14:textId="77777777" w:rsidTr="00ED5BC1">
        <w:tc>
          <w:tcPr>
            <w:tcW w:w="1867" w:type="dxa"/>
          </w:tcPr>
          <w:p w14:paraId="32F53C89" w14:textId="77777777" w:rsidR="00DC541C" w:rsidRPr="00F6274C" w:rsidRDefault="00DC541C" w:rsidP="00F86500">
            <w:pPr>
              <w:spacing w:after="0"/>
              <w:rPr>
                <w:lang w:eastAsia="en-GB"/>
              </w:rPr>
            </w:pPr>
            <w:r w:rsidRPr="00F6274C">
              <w:rPr>
                <w:lang w:eastAsia="en-GB"/>
              </w:rPr>
              <w:t>etc.</w:t>
            </w:r>
          </w:p>
        </w:tc>
        <w:tc>
          <w:tcPr>
            <w:tcW w:w="1528" w:type="dxa"/>
          </w:tcPr>
          <w:p w14:paraId="05203029" w14:textId="77777777" w:rsidR="00DC541C" w:rsidRPr="00F6274C" w:rsidRDefault="00DC541C" w:rsidP="00F86500">
            <w:pPr>
              <w:spacing w:after="0"/>
              <w:rPr>
                <w:lang w:eastAsia="en-GB"/>
              </w:rPr>
            </w:pPr>
          </w:p>
        </w:tc>
        <w:tc>
          <w:tcPr>
            <w:tcW w:w="1700" w:type="dxa"/>
          </w:tcPr>
          <w:p w14:paraId="3EE446F2" w14:textId="77777777" w:rsidR="00DC541C" w:rsidRPr="00F6274C" w:rsidRDefault="00DC541C" w:rsidP="00F86500">
            <w:pPr>
              <w:spacing w:after="0"/>
              <w:rPr>
                <w:lang w:eastAsia="en-GB"/>
              </w:rPr>
            </w:pPr>
          </w:p>
        </w:tc>
        <w:tc>
          <w:tcPr>
            <w:tcW w:w="2125" w:type="dxa"/>
          </w:tcPr>
          <w:p w14:paraId="568298A4" w14:textId="77777777" w:rsidR="00DC541C" w:rsidRPr="00F6274C" w:rsidRDefault="00DC541C" w:rsidP="00F86500">
            <w:pPr>
              <w:spacing w:after="0"/>
              <w:rPr>
                <w:lang w:eastAsia="en-GB"/>
              </w:rPr>
            </w:pPr>
          </w:p>
        </w:tc>
        <w:tc>
          <w:tcPr>
            <w:tcW w:w="997" w:type="dxa"/>
          </w:tcPr>
          <w:p w14:paraId="6B26A68A" w14:textId="77777777" w:rsidR="00DC541C" w:rsidRPr="00F6274C" w:rsidRDefault="00DC541C" w:rsidP="00F86500">
            <w:pPr>
              <w:spacing w:after="0"/>
              <w:rPr>
                <w:lang w:eastAsia="en-GB"/>
              </w:rPr>
            </w:pPr>
          </w:p>
        </w:tc>
        <w:tc>
          <w:tcPr>
            <w:tcW w:w="997" w:type="dxa"/>
          </w:tcPr>
          <w:p w14:paraId="44CFE99A" w14:textId="77777777" w:rsidR="00DC541C" w:rsidRPr="00F6274C" w:rsidRDefault="00DC541C" w:rsidP="00F86500">
            <w:pPr>
              <w:spacing w:after="0"/>
              <w:rPr>
                <w:lang w:eastAsia="en-GB"/>
              </w:rPr>
            </w:pPr>
          </w:p>
        </w:tc>
      </w:tr>
    </w:tbl>
    <w:p w14:paraId="2BD6A19B" w14:textId="77777777" w:rsidR="00760043" w:rsidRPr="00F6274C" w:rsidRDefault="00760043" w:rsidP="00760043">
      <w:pPr>
        <w:pStyle w:val="Table"/>
        <w:numPr>
          <w:ilvl w:val="0"/>
          <w:numId w:val="0"/>
        </w:numPr>
        <w:jc w:val="left"/>
        <w:rPr>
          <w:rFonts w:asciiTheme="minorHAnsi" w:hAnsiTheme="minorHAnsi" w:cstheme="minorHAnsi"/>
          <w:i w:val="0"/>
        </w:rPr>
      </w:pPr>
    </w:p>
    <w:p w14:paraId="6402707A" w14:textId="77777777" w:rsidR="005216F1" w:rsidRPr="00F6274C" w:rsidRDefault="00F86500" w:rsidP="00F86500">
      <w:pPr>
        <w:pStyle w:val="Table"/>
        <w:tabs>
          <w:tab w:val="clear" w:pos="5103"/>
          <w:tab w:val="num" w:pos="4962"/>
        </w:tabs>
        <w:ind w:left="2211" w:hanging="1077"/>
        <w:rPr>
          <w:rFonts w:asciiTheme="minorHAnsi" w:hAnsiTheme="minorHAnsi" w:cstheme="minorHAnsi"/>
        </w:rPr>
      </w:pPr>
      <w:r w:rsidRPr="00F6274C">
        <w:rPr>
          <w:rFonts w:asciiTheme="minorHAnsi" w:hAnsiTheme="minorHAnsi" w:cstheme="minorHAnsi"/>
        </w:rPr>
        <w:t>St</w:t>
      </w:r>
      <w:r w:rsidR="00760043" w:rsidRPr="00F6274C">
        <w:rPr>
          <w:rFonts w:asciiTheme="minorHAnsi" w:hAnsiTheme="minorHAnsi" w:cstheme="minorHAnsi"/>
        </w:rPr>
        <w:t>rategic Plan Marking Scheme</w:t>
      </w:r>
    </w:p>
    <w:tbl>
      <w:tblPr>
        <w:tblStyle w:val="TableGrid"/>
        <w:tblW w:w="0" w:type="auto"/>
        <w:tblLook w:val="04A0" w:firstRow="1" w:lastRow="0" w:firstColumn="1" w:lastColumn="0" w:noHBand="0" w:noVBand="1"/>
      </w:tblPr>
      <w:tblGrid>
        <w:gridCol w:w="5341"/>
        <w:gridCol w:w="593"/>
        <w:gridCol w:w="593"/>
        <w:gridCol w:w="670"/>
        <w:gridCol w:w="593"/>
        <w:gridCol w:w="593"/>
      </w:tblGrid>
      <w:tr w:rsidR="00AE5F88" w:rsidRPr="00F6274C" w14:paraId="2B3E4D0D" w14:textId="77777777" w:rsidTr="00AE5F88">
        <w:trPr>
          <w:cantSplit/>
          <w:trHeight w:val="1347"/>
        </w:trPr>
        <w:tc>
          <w:tcPr>
            <w:tcW w:w="5341" w:type="dxa"/>
            <w:shd w:val="clear" w:color="auto" w:fill="C5E0B3" w:themeFill="accent6" w:themeFillTint="66"/>
          </w:tcPr>
          <w:p w14:paraId="4CA1E8DD" w14:textId="77777777" w:rsidR="00AE5F88" w:rsidRPr="00F6274C" w:rsidRDefault="00AE5F88" w:rsidP="001B5743">
            <w:pPr>
              <w:rPr>
                <w:rFonts w:cstheme="minorHAnsi"/>
                <w:sz w:val="20"/>
                <w:szCs w:val="20"/>
                <w:lang w:eastAsia="en-GB"/>
              </w:rPr>
            </w:pPr>
            <w:r w:rsidRPr="00F6274C">
              <w:rPr>
                <w:rFonts w:cstheme="minorHAnsi"/>
                <w:sz w:val="20"/>
                <w:szCs w:val="20"/>
                <w:lang w:eastAsia="en-GB"/>
              </w:rPr>
              <w:t>Group 1</w:t>
            </w:r>
          </w:p>
        </w:tc>
        <w:tc>
          <w:tcPr>
            <w:tcW w:w="593" w:type="dxa"/>
            <w:shd w:val="clear" w:color="auto" w:fill="C5E0B3" w:themeFill="accent6" w:themeFillTint="66"/>
            <w:textDirection w:val="btLr"/>
          </w:tcPr>
          <w:p w14:paraId="7A6F3961" w14:textId="77777777" w:rsidR="00AE5F88" w:rsidRPr="00F6274C" w:rsidRDefault="00AE5F88" w:rsidP="00760043">
            <w:pPr>
              <w:ind w:left="113" w:right="113"/>
              <w:rPr>
                <w:rFonts w:cstheme="minorHAnsi"/>
                <w:sz w:val="20"/>
                <w:szCs w:val="20"/>
                <w:lang w:eastAsia="en-GB"/>
              </w:rPr>
            </w:pPr>
            <w:r w:rsidRPr="00F6274C">
              <w:rPr>
                <w:rFonts w:cstheme="minorHAnsi"/>
                <w:sz w:val="20"/>
                <w:szCs w:val="20"/>
                <w:lang w:eastAsia="en-GB"/>
              </w:rPr>
              <w:t>Participant A</w:t>
            </w:r>
          </w:p>
        </w:tc>
        <w:tc>
          <w:tcPr>
            <w:tcW w:w="593" w:type="dxa"/>
            <w:shd w:val="clear" w:color="auto" w:fill="C5E0B3" w:themeFill="accent6" w:themeFillTint="66"/>
            <w:textDirection w:val="btLr"/>
          </w:tcPr>
          <w:p w14:paraId="17F928F0" w14:textId="77777777" w:rsidR="00AE5F88" w:rsidRPr="00F6274C" w:rsidRDefault="00AE5F88" w:rsidP="00760043">
            <w:pPr>
              <w:ind w:left="113" w:right="113"/>
              <w:rPr>
                <w:rFonts w:cstheme="minorHAnsi"/>
                <w:sz w:val="20"/>
                <w:szCs w:val="20"/>
                <w:lang w:eastAsia="en-GB"/>
              </w:rPr>
            </w:pPr>
            <w:r w:rsidRPr="00F6274C">
              <w:rPr>
                <w:rFonts w:cstheme="minorHAnsi"/>
                <w:sz w:val="20"/>
                <w:szCs w:val="20"/>
                <w:lang w:eastAsia="en-GB"/>
              </w:rPr>
              <w:t>Participant B</w:t>
            </w:r>
          </w:p>
        </w:tc>
        <w:tc>
          <w:tcPr>
            <w:tcW w:w="670" w:type="dxa"/>
            <w:shd w:val="clear" w:color="auto" w:fill="C5E0B3" w:themeFill="accent6" w:themeFillTint="66"/>
            <w:textDirection w:val="btLr"/>
          </w:tcPr>
          <w:p w14:paraId="4CA44BD7" w14:textId="77777777" w:rsidR="00AE5F88" w:rsidRPr="00F6274C" w:rsidRDefault="00AE5F88" w:rsidP="00760043">
            <w:pPr>
              <w:ind w:left="113" w:right="113"/>
              <w:rPr>
                <w:rFonts w:cstheme="minorHAnsi"/>
                <w:sz w:val="20"/>
                <w:szCs w:val="20"/>
                <w:lang w:eastAsia="en-GB"/>
              </w:rPr>
            </w:pPr>
            <w:r w:rsidRPr="00F6274C">
              <w:rPr>
                <w:rFonts w:cstheme="minorHAnsi"/>
                <w:sz w:val="20"/>
                <w:szCs w:val="20"/>
                <w:lang w:eastAsia="en-GB"/>
              </w:rPr>
              <w:t>Participant C</w:t>
            </w:r>
          </w:p>
        </w:tc>
        <w:tc>
          <w:tcPr>
            <w:tcW w:w="593" w:type="dxa"/>
            <w:shd w:val="clear" w:color="auto" w:fill="C5E0B3" w:themeFill="accent6" w:themeFillTint="66"/>
            <w:textDirection w:val="btLr"/>
          </w:tcPr>
          <w:p w14:paraId="55FE49FA" w14:textId="77777777" w:rsidR="00AE5F88" w:rsidRPr="00F6274C" w:rsidRDefault="00AE5F88" w:rsidP="00760043">
            <w:pPr>
              <w:ind w:left="113" w:right="113"/>
              <w:rPr>
                <w:rFonts w:cstheme="minorHAnsi"/>
                <w:sz w:val="20"/>
                <w:szCs w:val="20"/>
                <w:lang w:eastAsia="en-GB"/>
              </w:rPr>
            </w:pPr>
            <w:r w:rsidRPr="00F6274C">
              <w:rPr>
                <w:rFonts w:cstheme="minorHAnsi"/>
                <w:sz w:val="20"/>
                <w:szCs w:val="20"/>
                <w:lang w:eastAsia="en-GB"/>
              </w:rPr>
              <w:t>Participant D</w:t>
            </w:r>
          </w:p>
        </w:tc>
        <w:tc>
          <w:tcPr>
            <w:tcW w:w="593" w:type="dxa"/>
            <w:shd w:val="clear" w:color="auto" w:fill="C5E0B3" w:themeFill="accent6" w:themeFillTint="66"/>
            <w:textDirection w:val="btLr"/>
          </w:tcPr>
          <w:p w14:paraId="1768D19E" w14:textId="77777777" w:rsidR="00AE5F88" w:rsidRPr="00F6274C" w:rsidRDefault="00AE5F88" w:rsidP="00760043">
            <w:pPr>
              <w:ind w:left="113" w:right="113"/>
              <w:rPr>
                <w:rFonts w:cstheme="minorHAnsi"/>
                <w:sz w:val="20"/>
                <w:szCs w:val="20"/>
                <w:lang w:eastAsia="en-GB"/>
              </w:rPr>
            </w:pPr>
            <w:r w:rsidRPr="00F6274C">
              <w:rPr>
                <w:rFonts w:cstheme="minorHAnsi"/>
                <w:sz w:val="20"/>
                <w:szCs w:val="20"/>
                <w:lang w:eastAsia="en-GB"/>
              </w:rPr>
              <w:t>Participant E</w:t>
            </w:r>
          </w:p>
        </w:tc>
      </w:tr>
      <w:tr w:rsidR="00AE5F88" w:rsidRPr="00F6274C" w14:paraId="366842A1" w14:textId="77777777" w:rsidTr="00AE5F88">
        <w:tc>
          <w:tcPr>
            <w:tcW w:w="5341" w:type="dxa"/>
          </w:tcPr>
          <w:p w14:paraId="101EBD79" w14:textId="77777777" w:rsidR="00AE5F88" w:rsidRPr="00F6274C" w:rsidRDefault="00AE5F88" w:rsidP="001B5743">
            <w:pPr>
              <w:rPr>
                <w:rFonts w:cstheme="minorHAnsi"/>
                <w:sz w:val="20"/>
                <w:szCs w:val="20"/>
                <w:lang w:eastAsia="en-GB"/>
              </w:rPr>
            </w:pPr>
            <w:r w:rsidRPr="00F6274C">
              <w:rPr>
                <w:rFonts w:cstheme="minorHAnsi"/>
                <w:sz w:val="20"/>
                <w:szCs w:val="20"/>
                <w:lang w:eastAsia="en-GB"/>
              </w:rPr>
              <w:t>Role of the Competent Authority</w:t>
            </w:r>
          </w:p>
        </w:tc>
        <w:tc>
          <w:tcPr>
            <w:tcW w:w="593" w:type="dxa"/>
          </w:tcPr>
          <w:p w14:paraId="065784F5" w14:textId="77777777" w:rsidR="00AE5F88" w:rsidRPr="00F6274C" w:rsidRDefault="00AE5F88" w:rsidP="00AE5F88">
            <w:pPr>
              <w:jc w:val="center"/>
              <w:rPr>
                <w:rFonts w:cstheme="minorHAnsi"/>
                <w:sz w:val="20"/>
                <w:szCs w:val="20"/>
                <w:lang w:eastAsia="en-GB"/>
              </w:rPr>
            </w:pPr>
            <w:r w:rsidRPr="00F6274C">
              <w:rPr>
                <w:rFonts w:cstheme="minorHAnsi"/>
                <w:sz w:val="20"/>
                <w:szCs w:val="20"/>
                <w:lang w:eastAsia="en-GB"/>
              </w:rPr>
              <w:t>X</w:t>
            </w:r>
          </w:p>
        </w:tc>
        <w:tc>
          <w:tcPr>
            <w:tcW w:w="593" w:type="dxa"/>
          </w:tcPr>
          <w:p w14:paraId="66944EBE" w14:textId="77777777" w:rsidR="00AE5F88" w:rsidRPr="00F6274C" w:rsidRDefault="00AE5F88" w:rsidP="00AE5F88">
            <w:pPr>
              <w:jc w:val="center"/>
              <w:rPr>
                <w:rFonts w:cstheme="minorHAnsi"/>
                <w:sz w:val="20"/>
                <w:szCs w:val="20"/>
                <w:lang w:eastAsia="en-GB"/>
              </w:rPr>
            </w:pPr>
          </w:p>
        </w:tc>
        <w:tc>
          <w:tcPr>
            <w:tcW w:w="670" w:type="dxa"/>
          </w:tcPr>
          <w:p w14:paraId="629DC183" w14:textId="77777777" w:rsidR="00AE5F88" w:rsidRPr="00F6274C" w:rsidRDefault="00AE5F88" w:rsidP="00AE5F88">
            <w:pPr>
              <w:jc w:val="center"/>
              <w:rPr>
                <w:rFonts w:cstheme="minorHAnsi"/>
                <w:sz w:val="20"/>
                <w:szCs w:val="20"/>
                <w:lang w:eastAsia="en-GB"/>
              </w:rPr>
            </w:pPr>
          </w:p>
        </w:tc>
        <w:tc>
          <w:tcPr>
            <w:tcW w:w="593" w:type="dxa"/>
          </w:tcPr>
          <w:p w14:paraId="5915AD68" w14:textId="77777777" w:rsidR="00AE5F88" w:rsidRPr="00F6274C" w:rsidRDefault="00AE5F88" w:rsidP="00AE5F88">
            <w:pPr>
              <w:jc w:val="center"/>
              <w:rPr>
                <w:rFonts w:cstheme="minorHAnsi"/>
                <w:sz w:val="20"/>
                <w:szCs w:val="20"/>
                <w:lang w:eastAsia="en-GB"/>
              </w:rPr>
            </w:pPr>
          </w:p>
        </w:tc>
        <w:tc>
          <w:tcPr>
            <w:tcW w:w="593" w:type="dxa"/>
          </w:tcPr>
          <w:p w14:paraId="2FAA616C" w14:textId="77777777" w:rsidR="00AE5F88" w:rsidRPr="00F6274C" w:rsidRDefault="00AE5F88" w:rsidP="00AE5F88">
            <w:pPr>
              <w:jc w:val="center"/>
              <w:rPr>
                <w:rFonts w:cstheme="minorHAnsi"/>
                <w:sz w:val="20"/>
                <w:szCs w:val="20"/>
                <w:lang w:eastAsia="en-GB"/>
              </w:rPr>
            </w:pPr>
          </w:p>
        </w:tc>
      </w:tr>
      <w:tr w:rsidR="00AE5F88" w:rsidRPr="00F6274C" w14:paraId="04132165" w14:textId="77777777" w:rsidTr="00AE5F88">
        <w:tc>
          <w:tcPr>
            <w:tcW w:w="5341" w:type="dxa"/>
          </w:tcPr>
          <w:p w14:paraId="58D0DE86" w14:textId="77777777" w:rsidR="00AE5F88" w:rsidRPr="00F6274C" w:rsidRDefault="00AE5F88" w:rsidP="00D04BE1">
            <w:pPr>
              <w:rPr>
                <w:rFonts w:cstheme="minorHAnsi"/>
                <w:sz w:val="20"/>
                <w:szCs w:val="20"/>
                <w:lang w:eastAsia="en-GB"/>
              </w:rPr>
            </w:pPr>
            <w:r w:rsidRPr="00F6274C">
              <w:rPr>
                <w:rFonts w:cstheme="minorHAnsi"/>
                <w:sz w:val="20"/>
                <w:szCs w:val="20"/>
                <w:lang w:eastAsia="en-GB"/>
              </w:rPr>
              <w:t>Discharge of responsibilities</w:t>
            </w:r>
          </w:p>
        </w:tc>
        <w:tc>
          <w:tcPr>
            <w:tcW w:w="593" w:type="dxa"/>
          </w:tcPr>
          <w:p w14:paraId="5FF591D2" w14:textId="77777777" w:rsidR="00AE5F88" w:rsidRPr="00F6274C" w:rsidRDefault="00AE5F88" w:rsidP="00AE5F88">
            <w:pPr>
              <w:jc w:val="center"/>
              <w:rPr>
                <w:rFonts w:cstheme="minorHAnsi"/>
                <w:sz w:val="20"/>
                <w:szCs w:val="20"/>
                <w:lang w:eastAsia="en-GB"/>
              </w:rPr>
            </w:pPr>
          </w:p>
        </w:tc>
        <w:tc>
          <w:tcPr>
            <w:tcW w:w="593" w:type="dxa"/>
          </w:tcPr>
          <w:p w14:paraId="6AE808A4" w14:textId="77777777" w:rsidR="00AE5F88" w:rsidRPr="00F6274C" w:rsidRDefault="00AE5F88" w:rsidP="00AE5F88">
            <w:pPr>
              <w:jc w:val="center"/>
              <w:rPr>
                <w:rFonts w:cstheme="minorHAnsi"/>
                <w:sz w:val="20"/>
                <w:szCs w:val="20"/>
                <w:lang w:eastAsia="en-GB"/>
              </w:rPr>
            </w:pPr>
          </w:p>
        </w:tc>
        <w:tc>
          <w:tcPr>
            <w:tcW w:w="670" w:type="dxa"/>
          </w:tcPr>
          <w:p w14:paraId="62A0763C" w14:textId="77777777" w:rsidR="00AE5F88" w:rsidRPr="00F6274C" w:rsidRDefault="008B2A97" w:rsidP="00AE5F88">
            <w:pPr>
              <w:jc w:val="center"/>
              <w:rPr>
                <w:rFonts w:cstheme="minorHAnsi"/>
                <w:sz w:val="20"/>
                <w:szCs w:val="20"/>
                <w:lang w:eastAsia="en-GB"/>
              </w:rPr>
            </w:pPr>
            <w:r w:rsidRPr="00F6274C">
              <w:rPr>
                <w:rFonts w:cstheme="minorHAnsi"/>
                <w:sz w:val="20"/>
                <w:szCs w:val="20"/>
                <w:lang w:eastAsia="en-GB"/>
              </w:rPr>
              <w:t>5</w:t>
            </w:r>
          </w:p>
        </w:tc>
        <w:tc>
          <w:tcPr>
            <w:tcW w:w="593" w:type="dxa"/>
          </w:tcPr>
          <w:p w14:paraId="40E4C2F9" w14:textId="77777777" w:rsidR="00AE5F88" w:rsidRPr="00F6274C" w:rsidRDefault="00AE5F88" w:rsidP="00AE5F88">
            <w:pPr>
              <w:jc w:val="center"/>
              <w:rPr>
                <w:rFonts w:cstheme="minorHAnsi"/>
                <w:sz w:val="20"/>
                <w:szCs w:val="20"/>
                <w:lang w:eastAsia="en-GB"/>
              </w:rPr>
            </w:pPr>
          </w:p>
        </w:tc>
        <w:tc>
          <w:tcPr>
            <w:tcW w:w="593" w:type="dxa"/>
          </w:tcPr>
          <w:p w14:paraId="2318A8DE" w14:textId="77777777" w:rsidR="00AE5F88" w:rsidRPr="00F6274C" w:rsidRDefault="00AE5F88" w:rsidP="00AE5F88">
            <w:pPr>
              <w:jc w:val="center"/>
              <w:rPr>
                <w:rFonts w:cstheme="minorHAnsi"/>
                <w:sz w:val="20"/>
                <w:szCs w:val="20"/>
                <w:lang w:eastAsia="en-GB"/>
              </w:rPr>
            </w:pPr>
          </w:p>
        </w:tc>
      </w:tr>
      <w:tr w:rsidR="00AE5F88" w:rsidRPr="00F6274C" w14:paraId="7259D141" w14:textId="77777777" w:rsidTr="00AE5F88">
        <w:tc>
          <w:tcPr>
            <w:tcW w:w="5341" w:type="dxa"/>
          </w:tcPr>
          <w:p w14:paraId="6CF4E3E0" w14:textId="77777777" w:rsidR="00AE5F88" w:rsidRPr="00F6274C" w:rsidRDefault="00AE5F88" w:rsidP="00D04BE1">
            <w:pPr>
              <w:rPr>
                <w:rFonts w:cstheme="minorHAnsi"/>
                <w:sz w:val="20"/>
                <w:szCs w:val="20"/>
                <w:lang w:eastAsia="en-GB"/>
              </w:rPr>
            </w:pPr>
            <w:r w:rsidRPr="00F6274C">
              <w:rPr>
                <w:rFonts w:cstheme="minorHAnsi"/>
                <w:sz w:val="20"/>
                <w:szCs w:val="20"/>
                <w:lang w:eastAsia="en-GB"/>
              </w:rPr>
              <w:t>Corporate values</w:t>
            </w:r>
          </w:p>
        </w:tc>
        <w:tc>
          <w:tcPr>
            <w:tcW w:w="593" w:type="dxa"/>
          </w:tcPr>
          <w:p w14:paraId="09D6ED75" w14:textId="77777777" w:rsidR="00AE5F88" w:rsidRPr="00F6274C" w:rsidRDefault="00AE5F88" w:rsidP="00AE5F88">
            <w:pPr>
              <w:jc w:val="center"/>
              <w:rPr>
                <w:rFonts w:cstheme="minorHAnsi"/>
                <w:sz w:val="20"/>
                <w:szCs w:val="20"/>
                <w:lang w:eastAsia="en-GB"/>
              </w:rPr>
            </w:pPr>
          </w:p>
        </w:tc>
        <w:tc>
          <w:tcPr>
            <w:tcW w:w="593" w:type="dxa"/>
          </w:tcPr>
          <w:p w14:paraId="15605655" w14:textId="77777777" w:rsidR="00AE5F88" w:rsidRPr="00F6274C" w:rsidRDefault="00AE5F88" w:rsidP="00AE5F88">
            <w:pPr>
              <w:jc w:val="center"/>
              <w:rPr>
                <w:rFonts w:cstheme="minorHAnsi"/>
                <w:sz w:val="20"/>
                <w:szCs w:val="20"/>
                <w:lang w:eastAsia="en-GB"/>
              </w:rPr>
            </w:pPr>
          </w:p>
        </w:tc>
        <w:tc>
          <w:tcPr>
            <w:tcW w:w="670" w:type="dxa"/>
          </w:tcPr>
          <w:p w14:paraId="2BDCB087" w14:textId="77777777" w:rsidR="00AE5F88" w:rsidRPr="00F6274C" w:rsidRDefault="008B2A97" w:rsidP="00AE5F88">
            <w:pPr>
              <w:jc w:val="center"/>
              <w:rPr>
                <w:rFonts w:cstheme="minorHAnsi"/>
                <w:sz w:val="20"/>
                <w:szCs w:val="20"/>
                <w:lang w:eastAsia="en-GB"/>
              </w:rPr>
            </w:pPr>
            <w:r w:rsidRPr="00F6274C">
              <w:rPr>
                <w:rFonts w:cstheme="minorHAnsi"/>
                <w:sz w:val="20"/>
                <w:szCs w:val="20"/>
                <w:lang w:eastAsia="en-GB"/>
              </w:rPr>
              <w:t>5</w:t>
            </w:r>
          </w:p>
        </w:tc>
        <w:tc>
          <w:tcPr>
            <w:tcW w:w="593" w:type="dxa"/>
          </w:tcPr>
          <w:p w14:paraId="4C6D06FB" w14:textId="77777777" w:rsidR="00AE5F88" w:rsidRPr="00F6274C" w:rsidRDefault="00AE5F88" w:rsidP="00AE5F88">
            <w:pPr>
              <w:jc w:val="center"/>
              <w:rPr>
                <w:rFonts w:cstheme="minorHAnsi"/>
                <w:sz w:val="20"/>
                <w:szCs w:val="20"/>
                <w:lang w:eastAsia="en-GB"/>
              </w:rPr>
            </w:pPr>
          </w:p>
        </w:tc>
        <w:tc>
          <w:tcPr>
            <w:tcW w:w="593" w:type="dxa"/>
          </w:tcPr>
          <w:p w14:paraId="0DB1A028" w14:textId="77777777" w:rsidR="00AE5F88" w:rsidRPr="00F6274C" w:rsidRDefault="00AE5F88" w:rsidP="00AE5F88">
            <w:pPr>
              <w:jc w:val="center"/>
              <w:rPr>
                <w:rFonts w:cstheme="minorHAnsi"/>
                <w:sz w:val="20"/>
                <w:szCs w:val="20"/>
                <w:lang w:eastAsia="en-GB"/>
              </w:rPr>
            </w:pPr>
          </w:p>
        </w:tc>
      </w:tr>
      <w:tr w:rsidR="00AE5F88" w:rsidRPr="00F6274C" w14:paraId="5E211BB5" w14:textId="77777777" w:rsidTr="00AE5F88">
        <w:tc>
          <w:tcPr>
            <w:tcW w:w="5341" w:type="dxa"/>
          </w:tcPr>
          <w:p w14:paraId="7ABDA9B0" w14:textId="77777777" w:rsidR="00AE5F88" w:rsidRPr="00F6274C" w:rsidRDefault="00AE5F88" w:rsidP="00D04BE1">
            <w:pPr>
              <w:rPr>
                <w:rFonts w:cstheme="minorHAnsi"/>
                <w:sz w:val="20"/>
                <w:szCs w:val="20"/>
                <w:lang w:eastAsia="en-GB"/>
              </w:rPr>
            </w:pPr>
            <w:r w:rsidRPr="00F6274C">
              <w:rPr>
                <w:rFonts w:cstheme="minorHAnsi"/>
                <w:sz w:val="20"/>
                <w:szCs w:val="20"/>
                <w:lang w:eastAsia="en-GB"/>
              </w:rPr>
              <w:t>Governance</w:t>
            </w:r>
          </w:p>
        </w:tc>
        <w:tc>
          <w:tcPr>
            <w:tcW w:w="593" w:type="dxa"/>
          </w:tcPr>
          <w:p w14:paraId="5923C789" w14:textId="77777777" w:rsidR="00AE5F88" w:rsidRPr="00F6274C" w:rsidRDefault="00E22048" w:rsidP="00AE5F88">
            <w:pPr>
              <w:jc w:val="center"/>
              <w:rPr>
                <w:rFonts w:cstheme="minorHAnsi"/>
                <w:sz w:val="20"/>
                <w:szCs w:val="20"/>
                <w:lang w:eastAsia="en-GB"/>
              </w:rPr>
            </w:pPr>
            <w:r w:rsidRPr="00F6274C">
              <w:rPr>
                <w:rFonts w:cstheme="minorHAnsi"/>
                <w:sz w:val="20"/>
                <w:szCs w:val="20"/>
                <w:lang w:eastAsia="en-GB"/>
              </w:rPr>
              <w:t>X</w:t>
            </w:r>
          </w:p>
        </w:tc>
        <w:tc>
          <w:tcPr>
            <w:tcW w:w="593" w:type="dxa"/>
          </w:tcPr>
          <w:p w14:paraId="4CAAC3B0" w14:textId="77777777" w:rsidR="00AE5F88" w:rsidRPr="00F6274C" w:rsidRDefault="00AE5F88" w:rsidP="00AE5F88">
            <w:pPr>
              <w:jc w:val="center"/>
              <w:rPr>
                <w:rFonts w:cstheme="minorHAnsi"/>
                <w:sz w:val="20"/>
                <w:szCs w:val="20"/>
                <w:lang w:eastAsia="en-GB"/>
              </w:rPr>
            </w:pPr>
          </w:p>
        </w:tc>
        <w:tc>
          <w:tcPr>
            <w:tcW w:w="670" w:type="dxa"/>
          </w:tcPr>
          <w:p w14:paraId="4E220683" w14:textId="77777777" w:rsidR="00AE5F88" w:rsidRPr="00F6274C" w:rsidRDefault="00AE5F88" w:rsidP="00AE5F88">
            <w:pPr>
              <w:jc w:val="center"/>
              <w:rPr>
                <w:rFonts w:cstheme="minorHAnsi"/>
                <w:sz w:val="20"/>
                <w:szCs w:val="20"/>
                <w:lang w:eastAsia="en-GB"/>
              </w:rPr>
            </w:pPr>
          </w:p>
        </w:tc>
        <w:tc>
          <w:tcPr>
            <w:tcW w:w="593" w:type="dxa"/>
          </w:tcPr>
          <w:p w14:paraId="0A60A5B0" w14:textId="77777777" w:rsidR="00AE5F88" w:rsidRPr="00F6274C" w:rsidRDefault="00AE5F88" w:rsidP="00AE5F88">
            <w:pPr>
              <w:jc w:val="center"/>
              <w:rPr>
                <w:rFonts w:cstheme="minorHAnsi"/>
                <w:sz w:val="20"/>
                <w:szCs w:val="20"/>
                <w:lang w:eastAsia="en-GB"/>
              </w:rPr>
            </w:pPr>
          </w:p>
        </w:tc>
        <w:tc>
          <w:tcPr>
            <w:tcW w:w="593" w:type="dxa"/>
          </w:tcPr>
          <w:p w14:paraId="38C0F91A" w14:textId="77777777" w:rsidR="00AE5F88" w:rsidRPr="00F6274C" w:rsidRDefault="00AE5F88" w:rsidP="00AE5F88">
            <w:pPr>
              <w:jc w:val="center"/>
              <w:rPr>
                <w:rFonts w:cstheme="minorHAnsi"/>
                <w:sz w:val="20"/>
                <w:szCs w:val="20"/>
                <w:lang w:eastAsia="en-GB"/>
              </w:rPr>
            </w:pPr>
          </w:p>
        </w:tc>
      </w:tr>
      <w:tr w:rsidR="00AE5F88" w:rsidRPr="00F6274C" w14:paraId="7B366F9D" w14:textId="77777777" w:rsidTr="00AE5F88">
        <w:tc>
          <w:tcPr>
            <w:tcW w:w="5341" w:type="dxa"/>
          </w:tcPr>
          <w:p w14:paraId="3730D09C" w14:textId="77777777" w:rsidR="00AE5F88" w:rsidRPr="00F6274C" w:rsidRDefault="00AE5F88" w:rsidP="00D04BE1">
            <w:pPr>
              <w:rPr>
                <w:rFonts w:cstheme="minorHAnsi"/>
                <w:sz w:val="20"/>
                <w:szCs w:val="20"/>
                <w:lang w:eastAsia="en-GB"/>
              </w:rPr>
            </w:pPr>
            <w:r w:rsidRPr="00F6274C">
              <w:rPr>
                <w:rFonts w:cstheme="minorHAnsi"/>
                <w:sz w:val="20"/>
                <w:szCs w:val="20"/>
                <w:lang w:eastAsia="en-GB"/>
              </w:rPr>
              <w:t>Funding of the AtoN service</w:t>
            </w:r>
          </w:p>
        </w:tc>
        <w:tc>
          <w:tcPr>
            <w:tcW w:w="593" w:type="dxa"/>
          </w:tcPr>
          <w:p w14:paraId="66BFD30D" w14:textId="77777777" w:rsidR="00AE5F88" w:rsidRPr="00F6274C" w:rsidRDefault="00AE5F88" w:rsidP="00AE5F88">
            <w:pPr>
              <w:jc w:val="center"/>
              <w:rPr>
                <w:rFonts w:cstheme="minorHAnsi"/>
                <w:sz w:val="20"/>
                <w:szCs w:val="20"/>
                <w:lang w:eastAsia="en-GB"/>
              </w:rPr>
            </w:pPr>
          </w:p>
        </w:tc>
        <w:tc>
          <w:tcPr>
            <w:tcW w:w="593" w:type="dxa"/>
          </w:tcPr>
          <w:p w14:paraId="68108684" w14:textId="77777777" w:rsidR="00AE5F88" w:rsidRPr="00F6274C" w:rsidRDefault="00E22048" w:rsidP="00AE5F88">
            <w:pPr>
              <w:jc w:val="center"/>
              <w:rPr>
                <w:rFonts w:cstheme="minorHAnsi"/>
                <w:sz w:val="20"/>
                <w:szCs w:val="20"/>
                <w:lang w:eastAsia="en-GB"/>
              </w:rPr>
            </w:pPr>
            <w:r w:rsidRPr="00F6274C">
              <w:rPr>
                <w:rFonts w:cstheme="minorHAnsi"/>
                <w:sz w:val="20"/>
                <w:szCs w:val="20"/>
                <w:lang w:eastAsia="en-GB"/>
              </w:rPr>
              <w:t>X</w:t>
            </w:r>
          </w:p>
        </w:tc>
        <w:tc>
          <w:tcPr>
            <w:tcW w:w="670" w:type="dxa"/>
          </w:tcPr>
          <w:p w14:paraId="5D056C43" w14:textId="77777777" w:rsidR="00AE5F88" w:rsidRPr="00F6274C" w:rsidRDefault="00AE5F88" w:rsidP="00AE5F88">
            <w:pPr>
              <w:jc w:val="center"/>
              <w:rPr>
                <w:rFonts w:cstheme="minorHAnsi"/>
                <w:sz w:val="20"/>
                <w:szCs w:val="20"/>
                <w:lang w:eastAsia="en-GB"/>
              </w:rPr>
            </w:pPr>
          </w:p>
        </w:tc>
        <w:tc>
          <w:tcPr>
            <w:tcW w:w="593" w:type="dxa"/>
          </w:tcPr>
          <w:p w14:paraId="34173F46" w14:textId="77777777" w:rsidR="00AE5F88" w:rsidRPr="00F6274C" w:rsidRDefault="00AE5F88" w:rsidP="00AE5F88">
            <w:pPr>
              <w:jc w:val="center"/>
              <w:rPr>
                <w:rFonts w:cstheme="minorHAnsi"/>
                <w:sz w:val="20"/>
                <w:szCs w:val="20"/>
                <w:lang w:eastAsia="en-GB"/>
              </w:rPr>
            </w:pPr>
          </w:p>
        </w:tc>
        <w:tc>
          <w:tcPr>
            <w:tcW w:w="593" w:type="dxa"/>
          </w:tcPr>
          <w:p w14:paraId="7AE340B6" w14:textId="77777777" w:rsidR="00AE5F88" w:rsidRPr="00F6274C" w:rsidRDefault="00AE5F88" w:rsidP="00AE5F88">
            <w:pPr>
              <w:jc w:val="center"/>
              <w:rPr>
                <w:rFonts w:cstheme="minorHAnsi"/>
                <w:sz w:val="20"/>
                <w:szCs w:val="20"/>
                <w:lang w:eastAsia="en-GB"/>
              </w:rPr>
            </w:pPr>
          </w:p>
        </w:tc>
      </w:tr>
      <w:tr w:rsidR="00AE5F88" w:rsidRPr="00F6274C" w14:paraId="67E2C27D" w14:textId="77777777" w:rsidTr="00AE5F88">
        <w:tc>
          <w:tcPr>
            <w:tcW w:w="5341" w:type="dxa"/>
          </w:tcPr>
          <w:p w14:paraId="7264D0A5" w14:textId="77777777" w:rsidR="00AE5F88" w:rsidRPr="00F6274C" w:rsidRDefault="00AE5F88" w:rsidP="00D04BE1">
            <w:pPr>
              <w:rPr>
                <w:rFonts w:cstheme="minorHAnsi"/>
                <w:sz w:val="20"/>
                <w:szCs w:val="20"/>
                <w:lang w:eastAsia="en-GB"/>
              </w:rPr>
            </w:pPr>
            <w:r w:rsidRPr="00F6274C">
              <w:rPr>
                <w:rFonts w:cstheme="minorHAnsi"/>
                <w:sz w:val="20"/>
                <w:szCs w:val="20"/>
                <w:lang w:eastAsia="en-GB"/>
              </w:rPr>
              <w:t>Technical factors affecting AtoN service delivery</w:t>
            </w:r>
          </w:p>
        </w:tc>
        <w:tc>
          <w:tcPr>
            <w:tcW w:w="593" w:type="dxa"/>
          </w:tcPr>
          <w:p w14:paraId="20A53876" w14:textId="77777777" w:rsidR="00AE5F88" w:rsidRPr="00F6274C" w:rsidRDefault="00AE5F88" w:rsidP="00AE5F88">
            <w:pPr>
              <w:jc w:val="center"/>
              <w:rPr>
                <w:rFonts w:cstheme="minorHAnsi"/>
                <w:sz w:val="20"/>
                <w:szCs w:val="20"/>
                <w:lang w:eastAsia="en-GB"/>
              </w:rPr>
            </w:pPr>
          </w:p>
        </w:tc>
        <w:tc>
          <w:tcPr>
            <w:tcW w:w="593" w:type="dxa"/>
          </w:tcPr>
          <w:p w14:paraId="7D73DDB5" w14:textId="77777777" w:rsidR="00AE5F88" w:rsidRPr="00F6274C" w:rsidRDefault="00AE5F88" w:rsidP="00AE5F88">
            <w:pPr>
              <w:jc w:val="center"/>
              <w:rPr>
                <w:rFonts w:cstheme="minorHAnsi"/>
                <w:sz w:val="20"/>
                <w:szCs w:val="20"/>
                <w:lang w:eastAsia="en-GB"/>
              </w:rPr>
            </w:pPr>
          </w:p>
        </w:tc>
        <w:tc>
          <w:tcPr>
            <w:tcW w:w="670" w:type="dxa"/>
          </w:tcPr>
          <w:p w14:paraId="610D5699" w14:textId="77777777" w:rsidR="00AE5F88" w:rsidRPr="00F6274C" w:rsidRDefault="00AE5F88" w:rsidP="00AE5F88">
            <w:pPr>
              <w:jc w:val="center"/>
              <w:rPr>
                <w:rFonts w:cstheme="minorHAnsi"/>
                <w:sz w:val="20"/>
                <w:szCs w:val="20"/>
                <w:lang w:eastAsia="en-GB"/>
              </w:rPr>
            </w:pPr>
          </w:p>
        </w:tc>
        <w:tc>
          <w:tcPr>
            <w:tcW w:w="593" w:type="dxa"/>
          </w:tcPr>
          <w:p w14:paraId="57C01082" w14:textId="77777777" w:rsidR="00AE5F88" w:rsidRPr="00F6274C" w:rsidRDefault="00E22048" w:rsidP="00AE5F88">
            <w:pPr>
              <w:jc w:val="center"/>
              <w:rPr>
                <w:rFonts w:cstheme="minorHAnsi"/>
                <w:sz w:val="20"/>
                <w:szCs w:val="20"/>
                <w:lang w:eastAsia="en-GB"/>
              </w:rPr>
            </w:pPr>
            <w:r w:rsidRPr="00F6274C">
              <w:rPr>
                <w:rFonts w:cstheme="minorHAnsi"/>
                <w:sz w:val="20"/>
                <w:szCs w:val="20"/>
                <w:lang w:eastAsia="en-GB"/>
              </w:rPr>
              <w:t>X</w:t>
            </w:r>
          </w:p>
        </w:tc>
        <w:tc>
          <w:tcPr>
            <w:tcW w:w="593" w:type="dxa"/>
          </w:tcPr>
          <w:p w14:paraId="7E463EC3" w14:textId="77777777" w:rsidR="00AE5F88" w:rsidRPr="00F6274C" w:rsidRDefault="00AE5F88" w:rsidP="00AE5F88">
            <w:pPr>
              <w:jc w:val="center"/>
              <w:rPr>
                <w:rFonts w:cstheme="minorHAnsi"/>
                <w:sz w:val="20"/>
                <w:szCs w:val="20"/>
                <w:lang w:eastAsia="en-GB"/>
              </w:rPr>
            </w:pPr>
          </w:p>
        </w:tc>
      </w:tr>
      <w:tr w:rsidR="00AE5F88" w:rsidRPr="00F6274C" w14:paraId="14F27840" w14:textId="77777777" w:rsidTr="00AE5F88">
        <w:tc>
          <w:tcPr>
            <w:tcW w:w="5341" w:type="dxa"/>
          </w:tcPr>
          <w:p w14:paraId="014C14CC" w14:textId="77777777" w:rsidR="00AE5F88" w:rsidRPr="00F6274C" w:rsidRDefault="00AE5F88" w:rsidP="001B5743">
            <w:pPr>
              <w:rPr>
                <w:rFonts w:cstheme="minorHAnsi"/>
                <w:sz w:val="20"/>
                <w:szCs w:val="20"/>
                <w:lang w:eastAsia="en-GB"/>
              </w:rPr>
            </w:pPr>
            <w:r w:rsidRPr="00F6274C">
              <w:rPr>
                <w:rFonts w:cstheme="minorHAnsi"/>
                <w:sz w:val="20"/>
                <w:szCs w:val="20"/>
                <w:lang w:eastAsia="en-GB"/>
              </w:rPr>
              <w:t>User Consultancy</w:t>
            </w:r>
          </w:p>
        </w:tc>
        <w:tc>
          <w:tcPr>
            <w:tcW w:w="593" w:type="dxa"/>
          </w:tcPr>
          <w:p w14:paraId="5EC6925A" w14:textId="77777777" w:rsidR="00AE5F88" w:rsidRPr="00F6274C" w:rsidRDefault="00AE5F88" w:rsidP="00AE5F88">
            <w:pPr>
              <w:jc w:val="center"/>
              <w:rPr>
                <w:rFonts w:cstheme="minorHAnsi"/>
                <w:sz w:val="20"/>
                <w:szCs w:val="20"/>
                <w:lang w:eastAsia="en-GB"/>
              </w:rPr>
            </w:pPr>
          </w:p>
        </w:tc>
        <w:tc>
          <w:tcPr>
            <w:tcW w:w="593" w:type="dxa"/>
          </w:tcPr>
          <w:p w14:paraId="02E9620A" w14:textId="77777777" w:rsidR="00AE5F88" w:rsidRPr="00F6274C" w:rsidRDefault="00E22048" w:rsidP="00AE5F88">
            <w:pPr>
              <w:jc w:val="center"/>
              <w:rPr>
                <w:rFonts w:cstheme="minorHAnsi"/>
                <w:sz w:val="20"/>
                <w:szCs w:val="20"/>
                <w:lang w:eastAsia="en-GB"/>
              </w:rPr>
            </w:pPr>
            <w:r w:rsidRPr="00F6274C">
              <w:rPr>
                <w:rFonts w:cstheme="minorHAnsi"/>
                <w:sz w:val="20"/>
                <w:szCs w:val="20"/>
                <w:lang w:eastAsia="en-GB"/>
              </w:rPr>
              <w:t>X</w:t>
            </w:r>
          </w:p>
        </w:tc>
        <w:tc>
          <w:tcPr>
            <w:tcW w:w="670" w:type="dxa"/>
          </w:tcPr>
          <w:p w14:paraId="4E62C251" w14:textId="77777777" w:rsidR="00AE5F88" w:rsidRPr="00F6274C" w:rsidRDefault="00AE5F88" w:rsidP="00AE5F88">
            <w:pPr>
              <w:jc w:val="center"/>
              <w:rPr>
                <w:rFonts w:cstheme="minorHAnsi"/>
                <w:sz w:val="20"/>
                <w:szCs w:val="20"/>
                <w:lang w:eastAsia="en-GB"/>
              </w:rPr>
            </w:pPr>
          </w:p>
        </w:tc>
        <w:tc>
          <w:tcPr>
            <w:tcW w:w="593" w:type="dxa"/>
          </w:tcPr>
          <w:p w14:paraId="3DC58F78" w14:textId="77777777" w:rsidR="00AE5F88" w:rsidRPr="00F6274C" w:rsidRDefault="00AE5F88" w:rsidP="00AE5F88">
            <w:pPr>
              <w:jc w:val="center"/>
              <w:rPr>
                <w:rFonts w:cstheme="minorHAnsi"/>
                <w:sz w:val="20"/>
                <w:szCs w:val="20"/>
                <w:lang w:eastAsia="en-GB"/>
              </w:rPr>
            </w:pPr>
          </w:p>
        </w:tc>
        <w:tc>
          <w:tcPr>
            <w:tcW w:w="593" w:type="dxa"/>
          </w:tcPr>
          <w:p w14:paraId="5F1DCA9B" w14:textId="77777777" w:rsidR="00AE5F88" w:rsidRPr="00F6274C" w:rsidRDefault="00AE5F88" w:rsidP="00AE5F88">
            <w:pPr>
              <w:jc w:val="center"/>
              <w:rPr>
                <w:rFonts w:cstheme="minorHAnsi"/>
                <w:sz w:val="20"/>
                <w:szCs w:val="20"/>
                <w:lang w:eastAsia="en-GB"/>
              </w:rPr>
            </w:pPr>
          </w:p>
        </w:tc>
      </w:tr>
      <w:tr w:rsidR="00AE5F88" w:rsidRPr="00F6274C" w14:paraId="4300825F" w14:textId="77777777" w:rsidTr="00AE5F88">
        <w:tc>
          <w:tcPr>
            <w:tcW w:w="5341" w:type="dxa"/>
          </w:tcPr>
          <w:p w14:paraId="34FBDDDB" w14:textId="77777777" w:rsidR="00AE5F88" w:rsidRPr="00F6274C" w:rsidRDefault="00AE5F88" w:rsidP="001B5743">
            <w:pPr>
              <w:rPr>
                <w:rFonts w:cstheme="minorHAnsi"/>
                <w:sz w:val="20"/>
                <w:szCs w:val="20"/>
                <w:lang w:eastAsia="en-GB"/>
              </w:rPr>
            </w:pPr>
            <w:r w:rsidRPr="00F6274C">
              <w:rPr>
                <w:rFonts w:cstheme="minorHAnsi"/>
                <w:sz w:val="20"/>
                <w:szCs w:val="20"/>
                <w:lang w:eastAsia="en-GB"/>
              </w:rPr>
              <w:t>Forecast changes in maritime traffic and the degree of risk</w:t>
            </w:r>
          </w:p>
        </w:tc>
        <w:tc>
          <w:tcPr>
            <w:tcW w:w="593" w:type="dxa"/>
          </w:tcPr>
          <w:p w14:paraId="3D7AF3A6" w14:textId="77777777" w:rsidR="00AE5F88" w:rsidRPr="00F6274C" w:rsidRDefault="00AE5F88" w:rsidP="00AE5F88">
            <w:pPr>
              <w:jc w:val="center"/>
              <w:rPr>
                <w:rFonts w:cstheme="minorHAnsi"/>
                <w:sz w:val="20"/>
                <w:szCs w:val="20"/>
                <w:lang w:eastAsia="en-GB"/>
              </w:rPr>
            </w:pPr>
          </w:p>
        </w:tc>
        <w:tc>
          <w:tcPr>
            <w:tcW w:w="593" w:type="dxa"/>
          </w:tcPr>
          <w:p w14:paraId="30E20005" w14:textId="77777777" w:rsidR="00AE5F88" w:rsidRPr="00F6274C" w:rsidRDefault="00AE5F88" w:rsidP="00AE5F88">
            <w:pPr>
              <w:jc w:val="center"/>
              <w:rPr>
                <w:rFonts w:cstheme="minorHAnsi"/>
                <w:sz w:val="20"/>
                <w:szCs w:val="20"/>
                <w:lang w:eastAsia="en-GB"/>
              </w:rPr>
            </w:pPr>
          </w:p>
        </w:tc>
        <w:tc>
          <w:tcPr>
            <w:tcW w:w="670" w:type="dxa"/>
          </w:tcPr>
          <w:p w14:paraId="69279C0D" w14:textId="77777777" w:rsidR="00AE5F88" w:rsidRPr="00F6274C" w:rsidRDefault="00AE5F88" w:rsidP="00AE5F88">
            <w:pPr>
              <w:jc w:val="center"/>
              <w:rPr>
                <w:rFonts w:cstheme="minorHAnsi"/>
                <w:sz w:val="20"/>
                <w:szCs w:val="20"/>
                <w:lang w:eastAsia="en-GB"/>
              </w:rPr>
            </w:pPr>
          </w:p>
        </w:tc>
        <w:tc>
          <w:tcPr>
            <w:tcW w:w="593" w:type="dxa"/>
          </w:tcPr>
          <w:p w14:paraId="2F9A8F91" w14:textId="77777777" w:rsidR="00AE5F88" w:rsidRPr="00F6274C" w:rsidRDefault="00AE5F88" w:rsidP="00AE5F88">
            <w:pPr>
              <w:jc w:val="center"/>
              <w:rPr>
                <w:rFonts w:cstheme="minorHAnsi"/>
                <w:sz w:val="20"/>
                <w:szCs w:val="20"/>
                <w:lang w:eastAsia="en-GB"/>
              </w:rPr>
            </w:pPr>
          </w:p>
        </w:tc>
        <w:tc>
          <w:tcPr>
            <w:tcW w:w="593" w:type="dxa"/>
          </w:tcPr>
          <w:p w14:paraId="57827648" w14:textId="77777777" w:rsidR="00AE5F88" w:rsidRPr="00F6274C" w:rsidRDefault="00E22048" w:rsidP="00AE5F88">
            <w:pPr>
              <w:jc w:val="center"/>
              <w:rPr>
                <w:rFonts w:cstheme="minorHAnsi"/>
                <w:sz w:val="20"/>
                <w:szCs w:val="20"/>
                <w:lang w:eastAsia="en-GB"/>
              </w:rPr>
            </w:pPr>
            <w:r w:rsidRPr="00F6274C">
              <w:rPr>
                <w:rFonts w:cstheme="minorHAnsi"/>
                <w:sz w:val="20"/>
                <w:szCs w:val="20"/>
                <w:lang w:eastAsia="en-GB"/>
              </w:rPr>
              <w:t>X</w:t>
            </w:r>
          </w:p>
        </w:tc>
      </w:tr>
      <w:tr w:rsidR="00AE5F88" w:rsidRPr="00F6274C" w14:paraId="52333924" w14:textId="77777777" w:rsidTr="00AE5F88">
        <w:tc>
          <w:tcPr>
            <w:tcW w:w="5341" w:type="dxa"/>
          </w:tcPr>
          <w:p w14:paraId="059644AA" w14:textId="77777777" w:rsidR="00AE5F88" w:rsidRPr="00F6274C" w:rsidRDefault="00AE5F88" w:rsidP="001B5743">
            <w:pPr>
              <w:rPr>
                <w:rFonts w:cstheme="minorHAnsi"/>
                <w:sz w:val="20"/>
                <w:szCs w:val="20"/>
                <w:lang w:eastAsia="en-GB"/>
              </w:rPr>
            </w:pPr>
            <w:r w:rsidRPr="00F6274C">
              <w:rPr>
                <w:rFonts w:cstheme="minorHAnsi"/>
                <w:sz w:val="20"/>
                <w:szCs w:val="20"/>
                <w:lang w:eastAsia="en-GB"/>
              </w:rPr>
              <w:t>Plans to install, amend or replace AtoN</w:t>
            </w:r>
          </w:p>
        </w:tc>
        <w:tc>
          <w:tcPr>
            <w:tcW w:w="593" w:type="dxa"/>
          </w:tcPr>
          <w:p w14:paraId="70D4F28A" w14:textId="77777777" w:rsidR="00AE5F88" w:rsidRPr="00F6274C" w:rsidRDefault="00AE5F88" w:rsidP="00AE5F88">
            <w:pPr>
              <w:jc w:val="center"/>
              <w:rPr>
                <w:rFonts w:cstheme="minorHAnsi"/>
                <w:sz w:val="20"/>
                <w:szCs w:val="20"/>
                <w:lang w:eastAsia="en-GB"/>
              </w:rPr>
            </w:pPr>
          </w:p>
        </w:tc>
        <w:tc>
          <w:tcPr>
            <w:tcW w:w="593" w:type="dxa"/>
          </w:tcPr>
          <w:p w14:paraId="34698E98" w14:textId="77777777" w:rsidR="00AE5F88" w:rsidRPr="00F6274C" w:rsidRDefault="00AE5F88" w:rsidP="00AE5F88">
            <w:pPr>
              <w:jc w:val="center"/>
              <w:rPr>
                <w:rFonts w:cstheme="minorHAnsi"/>
                <w:sz w:val="20"/>
                <w:szCs w:val="20"/>
                <w:lang w:eastAsia="en-GB"/>
              </w:rPr>
            </w:pPr>
          </w:p>
        </w:tc>
        <w:tc>
          <w:tcPr>
            <w:tcW w:w="670" w:type="dxa"/>
          </w:tcPr>
          <w:p w14:paraId="50903DCD" w14:textId="77777777" w:rsidR="00AE5F88" w:rsidRPr="00F6274C" w:rsidRDefault="00AE5F88" w:rsidP="00AE5F88">
            <w:pPr>
              <w:jc w:val="center"/>
              <w:rPr>
                <w:rFonts w:cstheme="minorHAnsi"/>
                <w:sz w:val="20"/>
                <w:szCs w:val="20"/>
                <w:lang w:eastAsia="en-GB"/>
              </w:rPr>
            </w:pPr>
          </w:p>
        </w:tc>
        <w:tc>
          <w:tcPr>
            <w:tcW w:w="593" w:type="dxa"/>
          </w:tcPr>
          <w:p w14:paraId="489FC07B" w14:textId="77777777" w:rsidR="00AE5F88" w:rsidRPr="00F6274C" w:rsidRDefault="00E22048" w:rsidP="00AE5F88">
            <w:pPr>
              <w:jc w:val="center"/>
              <w:rPr>
                <w:rFonts w:cstheme="minorHAnsi"/>
                <w:sz w:val="20"/>
                <w:szCs w:val="20"/>
                <w:lang w:eastAsia="en-GB"/>
              </w:rPr>
            </w:pPr>
            <w:r w:rsidRPr="00F6274C">
              <w:rPr>
                <w:rFonts w:cstheme="minorHAnsi"/>
                <w:sz w:val="20"/>
                <w:szCs w:val="20"/>
                <w:lang w:eastAsia="en-GB"/>
              </w:rPr>
              <w:t>X</w:t>
            </w:r>
          </w:p>
        </w:tc>
        <w:tc>
          <w:tcPr>
            <w:tcW w:w="593" w:type="dxa"/>
          </w:tcPr>
          <w:p w14:paraId="33A814D0" w14:textId="77777777" w:rsidR="00AE5F88" w:rsidRPr="00F6274C" w:rsidRDefault="00AE5F88" w:rsidP="00AE5F88">
            <w:pPr>
              <w:jc w:val="center"/>
              <w:rPr>
                <w:rFonts w:cstheme="minorHAnsi"/>
                <w:sz w:val="20"/>
                <w:szCs w:val="20"/>
                <w:lang w:eastAsia="en-GB"/>
              </w:rPr>
            </w:pPr>
          </w:p>
        </w:tc>
      </w:tr>
      <w:tr w:rsidR="00AE5F88" w:rsidRPr="00F6274C" w14:paraId="7E02678A" w14:textId="77777777" w:rsidTr="00AE5F88">
        <w:tc>
          <w:tcPr>
            <w:tcW w:w="5341" w:type="dxa"/>
          </w:tcPr>
          <w:p w14:paraId="12240228" w14:textId="77777777" w:rsidR="00AE5F88" w:rsidRPr="00F6274C" w:rsidRDefault="00AE5F88" w:rsidP="001B5743">
            <w:pPr>
              <w:rPr>
                <w:rFonts w:cstheme="minorHAnsi"/>
                <w:sz w:val="20"/>
                <w:szCs w:val="20"/>
                <w:lang w:eastAsia="en-GB"/>
              </w:rPr>
            </w:pPr>
            <w:r w:rsidRPr="00F6274C">
              <w:rPr>
                <w:rFonts w:cstheme="minorHAnsi"/>
                <w:sz w:val="20"/>
                <w:szCs w:val="20"/>
                <w:lang w:eastAsia="en-GB"/>
              </w:rPr>
              <w:t>Environmental protection statement</w:t>
            </w:r>
          </w:p>
        </w:tc>
        <w:tc>
          <w:tcPr>
            <w:tcW w:w="593" w:type="dxa"/>
          </w:tcPr>
          <w:p w14:paraId="0A73777A" w14:textId="77777777" w:rsidR="00AE5F88" w:rsidRPr="00F6274C" w:rsidRDefault="00AE5F88" w:rsidP="00AE5F88">
            <w:pPr>
              <w:jc w:val="center"/>
              <w:rPr>
                <w:rFonts w:cstheme="minorHAnsi"/>
                <w:sz w:val="20"/>
                <w:szCs w:val="20"/>
                <w:lang w:eastAsia="en-GB"/>
              </w:rPr>
            </w:pPr>
          </w:p>
        </w:tc>
        <w:tc>
          <w:tcPr>
            <w:tcW w:w="593" w:type="dxa"/>
          </w:tcPr>
          <w:p w14:paraId="0ABB269D" w14:textId="77777777" w:rsidR="00AE5F88" w:rsidRPr="00F6274C" w:rsidRDefault="00AE5F88" w:rsidP="00AE5F88">
            <w:pPr>
              <w:jc w:val="center"/>
              <w:rPr>
                <w:rFonts w:cstheme="minorHAnsi"/>
                <w:sz w:val="20"/>
                <w:szCs w:val="20"/>
                <w:lang w:eastAsia="en-GB"/>
              </w:rPr>
            </w:pPr>
          </w:p>
        </w:tc>
        <w:tc>
          <w:tcPr>
            <w:tcW w:w="670" w:type="dxa"/>
          </w:tcPr>
          <w:p w14:paraId="48C51DB7" w14:textId="77777777" w:rsidR="00AE5F88" w:rsidRPr="00F6274C" w:rsidRDefault="00AE5F88" w:rsidP="00AE5F88">
            <w:pPr>
              <w:jc w:val="center"/>
              <w:rPr>
                <w:rFonts w:cstheme="minorHAnsi"/>
                <w:sz w:val="20"/>
                <w:szCs w:val="20"/>
                <w:lang w:eastAsia="en-GB"/>
              </w:rPr>
            </w:pPr>
          </w:p>
        </w:tc>
        <w:tc>
          <w:tcPr>
            <w:tcW w:w="593" w:type="dxa"/>
          </w:tcPr>
          <w:p w14:paraId="4D11D6A9" w14:textId="77777777" w:rsidR="00AE5F88" w:rsidRPr="00F6274C" w:rsidRDefault="00AE5F88" w:rsidP="00AE5F88">
            <w:pPr>
              <w:jc w:val="center"/>
              <w:rPr>
                <w:rFonts w:cstheme="minorHAnsi"/>
                <w:sz w:val="20"/>
                <w:szCs w:val="20"/>
                <w:lang w:eastAsia="en-GB"/>
              </w:rPr>
            </w:pPr>
          </w:p>
        </w:tc>
        <w:tc>
          <w:tcPr>
            <w:tcW w:w="593" w:type="dxa"/>
          </w:tcPr>
          <w:p w14:paraId="406501CA" w14:textId="77777777" w:rsidR="00AE5F88" w:rsidRPr="00F6274C" w:rsidRDefault="00E22048" w:rsidP="00AE5F88">
            <w:pPr>
              <w:jc w:val="center"/>
              <w:rPr>
                <w:rFonts w:cstheme="minorHAnsi"/>
                <w:sz w:val="20"/>
                <w:szCs w:val="20"/>
                <w:lang w:eastAsia="en-GB"/>
              </w:rPr>
            </w:pPr>
            <w:r w:rsidRPr="00F6274C">
              <w:rPr>
                <w:rFonts w:cstheme="minorHAnsi"/>
                <w:sz w:val="20"/>
                <w:szCs w:val="20"/>
                <w:lang w:eastAsia="en-GB"/>
              </w:rPr>
              <w:t>X</w:t>
            </w:r>
          </w:p>
        </w:tc>
      </w:tr>
      <w:tr w:rsidR="00E22048" w:rsidRPr="00F6274C" w14:paraId="1451088E" w14:textId="77777777" w:rsidTr="008B2A97">
        <w:tc>
          <w:tcPr>
            <w:tcW w:w="5341" w:type="dxa"/>
            <w:shd w:val="clear" w:color="auto" w:fill="FFE599" w:themeFill="accent4" w:themeFillTint="66"/>
          </w:tcPr>
          <w:p w14:paraId="3D4B0C13" w14:textId="0AA01135" w:rsidR="00E22048" w:rsidRPr="00F6274C" w:rsidRDefault="00E22048" w:rsidP="001B5743">
            <w:pPr>
              <w:rPr>
                <w:rFonts w:cstheme="minorHAnsi"/>
                <w:sz w:val="20"/>
                <w:szCs w:val="20"/>
                <w:lang w:eastAsia="en-GB"/>
              </w:rPr>
            </w:pPr>
            <w:r w:rsidRPr="00F6274C">
              <w:rPr>
                <w:rFonts w:cstheme="minorHAnsi"/>
                <w:sz w:val="20"/>
                <w:szCs w:val="20"/>
                <w:lang w:eastAsia="en-GB"/>
              </w:rPr>
              <w:t xml:space="preserve">Individual </w:t>
            </w:r>
            <w:ins w:id="238" w:author="James Collocott" w:date="2018-10-23T16:34:00Z">
              <w:r w:rsidR="001F13A7">
                <w:rPr>
                  <w:rFonts w:cstheme="minorHAnsi"/>
                  <w:sz w:val="20"/>
                  <w:szCs w:val="20"/>
                  <w:lang w:eastAsia="en-GB"/>
                </w:rPr>
                <w:t xml:space="preserve">task </w:t>
              </w:r>
            </w:ins>
            <w:r w:rsidRPr="00F6274C">
              <w:rPr>
                <w:rFonts w:cstheme="minorHAnsi"/>
                <w:sz w:val="20"/>
                <w:szCs w:val="20"/>
                <w:lang w:eastAsia="en-GB"/>
              </w:rPr>
              <w:t xml:space="preserve">mark [maximum 20] </w:t>
            </w:r>
          </w:p>
        </w:tc>
        <w:tc>
          <w:tcPr>
            <w:tcW w:w="593" w:type="dxa"/>
            <w:shd w:val="clear" w:color="auto" w:fill="FFE599" w:themeFill="accent4" w:themeFillTint="66"/>
          </w:tcPr>
          <w:p w14:paraId="031B00F5" w14:textId="77777777" w:rsidR="00E22048" w:rsidRPr="00F6274C" w:rsidRDefault="00E22048" w:rsidP="00AE5F88">
            <w:pPr>
              <w:jc w:val="center"/>
              <w:rPr>
                <w:rFonts w:cstheme="minorHAnsi"/>
                <w:sz w:val="20"/>
                <w:szCs w:val="20"/>
                <w:lang w:eastAsia="en-GB"/>
              </w:rPr>
            </w:pPr>
          </w:p>
        </w:tc>
        <w:tc>
          <w:tcPr>
            <w:tcW w:w="593" w:type="dxa"/>
            <w:shd w:val="clear" w:color="auto" w:fill="FFE599" w:themeFill="accent4" w:themeFillTint="66"/>
          </w:tcPr>
          <w:p w14:paraId="3E00787E" w14:textId="77777777" w:rsidR="00E22048" w:rsidRPr="00F6274C" w:rsidRDefault="00E22048" w:rsidP="00AE5F88">
            <w:pPr>
              <w:jc w:val="center"/>
              <w:rPr>
                <w:rFonts w:cstheme="minorHAnsi"/>
                <w:sz w:val="20"/>
                <w:szCs w:val="20"/>
                <w:lang w:eastAsia="en-GB"/>
              </w:rPr>
            </w:pPr>
          </w:p>
        </w:tc>
        <w:tc>
          <w:tcPr>
            <w:tcW w:w="670" w:type="dxa"/>
            <w:shd w:val="clear" w:color="auto" w:fill="FFE599" w:themeFill="accent4" w:themeFillTint="66"/>
          </w:tcPr>
          <w:p w14:paraId="331B4A2D" w14:textId="77777777" w:rsidR="00E22048" w:rsidRPr="00F6274C" w:rsidRDefault="008B2A97" w:rsidP="00AE5F88">
            <w:pPr>
              <w:jc w:val="center"/>
              <w:rPr>
                <w:rFonts w:cstheme="minorHAnsi"/>
                <w:sz w:val="20"/>
                <w:szCs w:val="20"/>
                <w:lang w:eastAsia="en-GB"/>
              </w:rPr>
            </w:pPr>
            <w:r w:rsidRPr="00F6274C">
              <w:rPr>
                <w:rFonts w:cstheme="minorHAnsi"/>
                <w:sz w:val="20"/>
                <w:szCs w:val="20"/>
                <w:lang w:eastAsia="en-GB"/>
              </w:rPr>
              <w:t>10</w:t>
            </w:r>
          </w:p>
        </w:tc>
        <w:tc>
          <w:tcPr>
            <w:tcW w:w="593" w:type="dxa"/>
            <w:shd w:val="clear" w:color="auto" w:fill="FFE599" w:themeFill="accent4" w:themeFillTint="66"/>
          </w:tcPr>
          <w:p w14:paraId="38F96701" w14:textId="77777777" w:rsidR="00E22048" w:rsidRPr="00F6274C" w:rsidRDefault="00E22048" w:rsidP="00AE5F88">
            <w:pPr>
              <w:jc w:val="center"/>
              <w:rPr>
                <w:rFonts w:cstheme="minorHAnsi"/>
                <w:sz w:val="20"/>
                <w:szCs w:val="20"/>
                <w:lang w:eastAsia="en-GB"/>
              </w:rPr>
            </w:pPr>
          </w:p>
        </w:tc>
        <w:tc>
          <w:tcPr>
            <w:tcW w:w="593" w:type="dxa"/>
            <w:shd w:val="clear" w:color="auto" w:fill="FFE599" w:themeFill="accent4" w:themeFillTint="66"/>
          </w:tcPr>
          <w:p w14:paraId="52F17637" w14:textId="77777777" w:rsidR="00E22048" w:rsidRPr="00F6274C" w:rsidRDefault="00E22048" w:rsidP="00AE5F88">
            <w:pPr>
              <w:jc w:val="center"/>
              <w:rPr>
                <w:rFonts w:cstheme="minorHAnsi"/>
                <w:sz w:val="20"/>
                <w:szCs w:val="20"/>
                <w:lang w:eastAsia="en-GB"/>
              </w:rPr>
            </w:pPr>
          </w:p>
        </w:tc>
      </w:tr>
      <w:tr w:rsidR="008B2A97" w:rsidRPr="00F6274C" w14:paraId="286A6B65" w14:textId="77777777" w:rsidTr="008B2A97">
        <w:tc>
          <w:tcPr>
            <w:tcW w:w="5341" w:type="dxa"/>
            <w:shd w:val="clear" w:color="auto" w:fill="F7CAAC" w:themeFill="accent2" w:themeFillTint="66"/>
          </w:tcPr>
          <w:p w14:paraId="03C1EAA2" w14:textId="39C0D76D" w:rsidR="008B2A97" w:rsidRPr="00F6274C" w:rsidRDefault="008B2A97" w:rsidP="001B5743">
            <w:pPr>
              <w:rPr>
                <w:rFonts w:cstheme="minorHAnsi"/>
                <w:sz w:val="20"/>
                <w:szCs w:val="20"/>
                <w:lang w:eastAsia="en-GB"/>
              </w:rPr>
            </w:pPr>
            <w:r w:rsidRPr="00F6274C">
              <w:rPr>
                <w:rFonts w:cstheme="minorHAnsi"/>
                <w:sz w:val="20"/>
                <w:szCs w:val="20"/>
                <w:lang w:eastAsia="en-GB"/>
              </w:rPr>
              <w:t xml:space="preserve">Group </w:t>
            </w:r>
            <w:ins w:id="239" w:author="James Collocott" w:date="2018-10-23T16:34:00Z">
              <w:r w:rsidR="001F13A7">
                <w:rPr>
                  <w:rFonts w:cstheme="minorHAnsi"/>
                  <w:sz w:val="20"/>
                  <w:szCs w:val="20"/>
                  <w:lang w:eastAsia="en-GB"/>
                </w:rPr>
                <w:t xml:space="preserve">task </w:t>
              </w:r>
            </w:ins>
            <w:r w:rsidRPr="00F6274C">
              <w:rPr>
                <w:rFonts w:cstheme="minorHAnsi"/>
                <w:sz w:val="20"/>
                <w:szCs w:val="20"/>
                <w:lang w:eastAsia="en-GB"/>
              </w:rPr>
              <w:t xml:space="preserve">mark [maximum 20] </w:t>
            </w:r>
          </w:p>
        </w:tc>
        <w:tc>
          <w:tcPr>
            <w:tcW w:w="3042" w:type="dxa"/>
            <w:gridSpan w:val="5"/>
            <w:shd w:val="clear" w:color="auto" w:fill="F7CAAC" w:themeFill="accent2" w:themeFillTint="66"/>
          </w:tcPr>
          <w:p w14:paraId="4153016C" w14:textId="77777777" w:rsidR="008B2A97" w:rsidRPr="00F6274C" w:rsidRDefault="008B2A97" w:rsidP="00AE5F88">
            <w:pPr>
              <w:jc w:val="center"/>
              <w:rPr>
                <w:rFonts w:cstheme="minorHAnsi"/>
                <w:sz w:val="20"/>
                <w:szCs w:val="20"/>
                <w:lang w:eastAsia="en-GB"/>
              </w:rPr>
            </w:pPr>
            <w:r w:rsidRPr="00F6274C">
              <w:rPr>
                <w:rFonts w:cstheme="minorHAnsi"/>
                <w:sz w:val="20"/>
                <w:szCs w:val="20"/>
                <w:lang w:eastAsia="en-GB"/>
              </w:rPr>
              <w:t>15</w:t>
            </w:r>
          </w:p>
        </w:tc>
      </w:tr>
    </w:tbl>
    <w:p w14:paraId="15A6CF65" w14:textId="77777777" w:rsidR="001419C2" w:rsidRPr="00F6274C" w:rsidRDefault="001419C2" w:rsidP="001B5743">
      <w:pPr>
        <w:rPr>
          <w:lang w:eastAsia="en-GB"/>
        </w:rPr>
      </w:pPr>
    </w:p>
    <w:p w14:paraId="3B6F1708" w14:textId="77777777" w:rsidR="001419C2" w:rsidRPr="00F6274C" w:rsidRDefault="001419C2">
      <w:pPr>
        <w:spacing w:after="160"/>
        <w:rPr>
          <w:lang w:eastAsia="en-GB"/>
        </w:rPr>
      </w:pPr>
      <w:r w:rsidRPr="00F6274C">
        <w:rPr>
          <w:lang w:eastAsia="en-GB"/>
        </w:rPr>
        <w:br w:type="page"/>
      </w:r>
    </w:p>
    <w:p w14:paraId="2FD3505E" w14:textId="77777777" w:rsidR="001B5743" w:rsidRPr="00F6274C" w:rsidRDefault="001B5743" w:rsidP="001B5743">
      <w:pPr>
        <w:rPr>
          <w:lang w:eastAsia="en-GB"/>
        </w:rPr>
      </w:pPr>
    </w:p>
    <w:p w14:paraId="58BF0468" w14:textId="77777777" w:rsidR="001B5743" w:rsidRPr="00F6274C" w:rsidRDefault="001B5743" w:rsidP="00200687">
      <w:pPr>
        <w:pStyle w:val="Part"/>
      </w:pPr>
      <w:bookmarkStart w:id="240" w:name="_Toc419881221"/>
      <w:r w:rsidRPr="00F6274C">
        <w:t xml:space="preserve">PART </w:t>
      </w:r>
      <w:r w:rsidR="00BC5C99" w:rsidRPr="00F6274C">
        <w:t>5</w:t>
      </w:r>
      <w:r w:rsidRPr="00F6274C">
        <w:t xml:space="preserve"> – COURSE </w:t>
      </w:r>
      <w:bookmarkEnd w:id="240"/>
      <w:r w:rsidR="006D29F9" w:rsidRPr="00F6274C">
        <w:t>SYLLABUS</w:t>
      </w:r>
    </w:p>
    <w:p w14:paraId="3318F6F4" w14:textId="77777777" w:rsidR="001B5743" w:rsidRPr="00F6274C" w:rsidRDefault="00540C74" w:rsidP="001B5743">
      <w:pPr>
        <w:pStyle w:val="BodyText"/>
        <w:rPr>
          <w:rFonts w:asciiTheme="minorHAnsi" w:hAnsiTheme="minorHAnsi"/>
          <w:szCs w:val="22"/>
          <w:lang w:eastAsia="en-GB"/>
        </w:rPr>
      </w:pPr>
      <w:r w:rsidRPr="00F6274C">
        <w:rPr>
          <w:rFonts w:asciiTheme="minorHAnsi" w:hAnsiTheme="minorHAnsi"/>
          <w:szCs w:val="22"/>
          <w:lang w:eastAsia="en-GB"/>
        </w:rPr>
        <w:t>A</w:t>
      </w:r>
      <w:r w:rsidR="001B5743" w:rsidRPr="00F6274C">
        <w:rPr>
          <w:rFonts w:asciiTheme="minorHAnsi" w:hAnsiTheme="minorHAnsi"/>
          <w:szCs w:val="22"/>
          <w:lang w:eastAsia="en-GB"/>
        </w:rPr>
        <w:t>n introduction and subject framework for each module broken down into a detailed teaching syllabus for each sub-element</w:t>
      </w:r>
      <w:r w:rsidRPr="00F6274C">
        <w:rPr>
          <w:rFonts w:asciiTheme="minorHAnsi" w:hAnsiTheme="minorHAnsi"/>
          <w:szCs w:val="22"/>
          <w:lang w:eastAsia="en-GB"/>
        </w:rPr>
        <w:t xml:space="preserve"> is shown below</w:t>
      </w:r>
      <w:r w:rsidR="001B5743" w:rsidRPr="00F6274C">
        <w:rPr>
          <w:rFonts w:asciiTheme="minorHAnsi" w:hAnsiTheme="minorHAnsi"/>
          <w:szCs w:val="22"/>
          <w:lang w:eastAsia="en-GB"/>
        </w:rPr>
        <w:t>.</w:t>
      </w:r>
      <w:r w:rsidRPr="00F6274C">
        <w:rPr>
          <w:rFonts w:asciiTheme="minorHAnsi" w:hAnsiTheme="minorHAnsi"/>
          <w:szCs w:val="22"/>
          <w:lang w:eastAsia="en-GB"/>
        </w:rPr>
        <w:t xml:space="preserve"> </w:t>
      </w:r>
    </w:p>
    <w:p w14:paraId="5FC6BB11" w14:textId="77777777" w:rsidR="001B5743" w:rsidRPr="00F6274C" w:rsidRDefault="001B5743">
      <w:pPr>
        <w:pStyle w:val="Heading1"/>
        <w:tabs>
          <w:tab w:val="clear" w:pos="2268"/>
          <w:tab w:val="left" w:pos="1701"/>
        </w:tabs>
        <w:ind w:left="1560" w:hanging="1560"/>
        <w:jc w:val="both"/>
        <w:pPrChange w:id="241" w:author="James Collocott" w:date="2018-10-23T16:35:00Z">
          <w:pPr>
            <w:pStyle w:val="Heading1"/>
          </w:pPr>
        </w:pPrChange>
      </w:pPr>
      <w:bookmarkStart w:id="242" w:name="_Toc419881222"/>
      <w:bookmarkStart w:id="243" w:name="_Toc527721100"/>
      <w:r w:rsidRPr="00F6274C">
        <w:t>MODULE 1</w:t>
      </w:r>
      <w:bookmarkEnd w:id="242"/>
      <w:r w:rsidR="00574F7E" w:rsidRPr="00F6274C">
        <w:t xml:space="preserve"> - </w:t>
      </w:r>
      <w:r w:rsidR="00F229FC" w:rsidRPr="00F6274C">
        <w:t>GOVERNANCE, MANAGEMENT AND FUNDING OF ATON SERVICE DELIVERY</w:t>
      </w:r>
      <w:bookmarkEnd w:id="243"/>
    </w:p>
    <w:p w14:paraId="66035F81" w14:textId="77777777" w:rsidR="001B5743" w:rsidRPr="00F6274C" w:rsidRDefault="001B5743" w:rsidP="00574F7E">
      <w:pPr>
        <w:pStyle w:val="ModuleHeading1"/>
      </w:pPr>
      <w:r w:rsidRPr="00F6274C">
        <w:t>INTRODUCTION</w:t>
      </w:r>
    </w:p>
    <w:p w14:paraId="2A73BA05" w14:textId="3A272696" w:rsidR="00B4411D" w:rsidRPr="00F6274C" w:rsidRDefault="001B5743">
      <w:pPr>
        <w:pStyle w:val="BodyText"/>
        <w:spacing w:after="0"/>
        <w:rPr>
          <w:rFonts w:asciiTheme="minorHAnsi" w:hAnsiTheme="minorHAnsi"/>
          <w:szCs w:val="22"/>
        </w:rPr>
      </w:pPr>
      <w:r w:rsidRPr="00F6274C">
        <w:rPr>
          <w:rFonts w:asciiTheme="minorHAnsi" w:hAnsiTheme="minorHAnsi"/>
          <w:szCs w:val="22"/>
        </w:rPr>
        <w:t xml:space="preserve">Module 1 </w:t>
      </w:r>
      <w:r w:rsidR="00F229FC" w:rsidRPr="00F6274C">
        <w:rPr>
          <w:rFonts w:asciiTheme="minorHAnsi" w:hAnsiTheme="minorHAnsi"/>
          <w:szCs w:val="22"/>
        </w:rPr>
        <w:t xml:space="preserve">covers the proper governance, management and funding of an AtoN service by a national Competent Authority. </w:t>
      </w:r>
      <w:r w:rsidR="00D71163" w:rsidRPr="00F6274C">
        <w:rPr>
          <w:rFonts w:asciiTheme="minorHAnsi" w:hAnsiTheme="minorHAnsi"/>
          <w:szCs w:val="22"/>
        </w:rPr>
        <w:t>It is split into four</w:t>
      </w:r>
      <w:del w:id="244" w:author="James Collocott" w:date="2018-10-23T16:38:00Z">
        <w:r w:rsidR="00D71163" w:rsidRPr="00F6274C" w:rsidDel="0054669A">
          <w:rPr>
            <w:rFonts w:asciiTheme="minorHAnsi" w:hAnsiTheme="minorHAnsi"/>
            <w:szCs w:val="22"/>
          </w:rPr>
          <w:delText xml:space="preserve"> </w:delText>
        </w:r>
        <w:commentRangeStart w:id="245"/>
        <w:r w:rsidR="00D71163" w:rsidRPr="00F6274C" w:rsidDel="0054669A">
          <w:rPr>
            <w:rFonts w:asciiTheme="minorHAnsi" w:hAnsiTheme="minorHAnsi"/>
            <w:szCs w:val="22"/>
          </w:rPr>
          <w:delText>modules</w:delText>
        </w:r>
      </w:del>
      <w:ins w:id="246" w:author="James Collocott" w:date="2018-10-23T16:38:00Z">
        <w:r w:rsidR="0054669A">
          <w:rPr>
            <w:rFonts w:asciiTheme="minorHAnsi" w:hAnsiTheme="minorHAnsi"/>
            <w:szCs w:val="22"/>
          </w:rPr>
          <w:t>elements</w:t>
        </w:r>
        <w:commentRangeEnd w:id="245"/>
        <w:r w:rsidR="0054669A">
          <w:rPr>
            <w:rStyle w:val="CommentReference"/>
            <w:rFonts w:ascii="Arial" w:hAnsi="Arial"/>
            <w:lang w:eastAsia="de-DE"/>
          </w:rPr>
          <w:commentReference w:id="245"/>
        </w:r>
      </w:ins>
      <w:r w:rsidR="00D71163" w:rsidRPr="00F6274C">
        <w:rPr>
          <w:rFonts w:asciiTheme="minorHAnsi" w:hAnsiTheme="minorHAnsi"/>
          <w:szCs w:val="22"/>
        </w:rPr>
        <w:t xml:space="preserve">; </w:t>
      </w:r>
      <w:r w:rsidR="00F229FC" w:rsidRPr="00F6274C">
        <w:rPr>
          <w:rFonts w:asciiTheme="minorHAnsi" w:hAnsiTheme="minorHAnsi"/>
          <w:szCs w:val="22"/>
        </w:rPr>
        <w:t xml:space="preserve">governance and demonstration of </w:t>
      </w:r>
      <w:r w:rsidR="00406718" w:rsidRPr="00F6274C">
        <w:rPr>
          <w:rFonts w:asciiTheme="minorHAnsi" w:hAnsiTheme="minorHAnsi"/>
          <w:szCs w:val="22"/>
        </w:rPr>
        <w:t xml:space="preserve">the quality of </w:t>
      </w:r>
      <w:r w:rsidR="00F229FC" w:rsidRPr="00F6274C">
        <w:rPr>
          <w:rFonts w:asciiTheme="minorHAnsi" w:hAnsiTheme="minorHAnsi"/>
          <w:szCs w:val="22"/>
        </w:rPr>
        <w:t xml:space="preserve">maritime </w:t>
      </w:r>
      <w:r w:rsidR="00406718" w:rsidRPr="00F6274C">
        <w:rPr>
          <w:rFonts w:asciiTheme="minorHAnsi" w:hAnsiTheme="minorHAnsi"/>
          <w:szCs w:val="22"/>
        </w:rPr>
        <w:t xml:space="preserve">management </w:t>
      </w:r>
      <w:r w:rsidR="0054484D" w:rsidRPr="00F6274C">
        <w:rPr>
          <w:rFonts w:asciiTheme="minorHAnsi" w:hAnsiTheme="minorHAnsi"/>
          <w:szCs w:val="22"/>
        </w:rPr>
        <w:t>(</w:t>
      </w:r>
      <w:del w:id="247" w:author="James Collocott" w:date="2018-10-23T16:39:00Z">
        <w:r w:rsidR="0054484D" w:rsidRPr="00F6274C" w:rsidDel="0054669A">
          <w:rPr>
            <w:rFonts w:asciiTheme="minorHAnsi" w:hAnsiTheme="minorHAnsi"/>
            <w:szCs w:val="22"/>
          </w:rPr>
          <w:delText xml:space="preserve">Module </w:delText>
        </w:r>
      </w:del>
      <w:ins w:id="248" w:author="James Collocott" w:date="2018-10-23T16:39:00Z">
        <w:r w:rsidR="0054669A">
          <w:rPr>
            <w:rFonts w:asciiTheme="minorHAnsi" w:hAnsiTheme="minorHAnsi"/>
            <w:szCs w:val="22"/>
          </w:rPr>
          <w:t xml:space="preserve">Element </w:t>
        </w:r>
      </w:ins>
      <w:r w:rsidR="0054484D" w:rsidRPr="00F6274C">
        <w:rPr>
          <w:rFonts w:asciiTheme="minorHAnsi" w:hAnsiTheme="minorHAnsi"/>
          <w:szCs w:val="22"/>
        </w:rPr>
        <w:t>1A)</w:t>
      </w:r>
      <w:r w:rsidR="00D71163" w:rsidRPr="00F6274C">
        <w:rPr>
          <w:rFonts w:asciiTheme="minorHAnsi" w:hAnsiTheme="minorHAnsi"/>
          <w:szCs w:val="22"/>
        </w:rPr>
        <w:t xml:space="preserve">; </w:t>
      </w:r>
      <w:r w:rsidR="00F229FC" w:rsidRPr="00F6274C">
        <w:rPr>
          <w:rFonts w:asciiTheme="minorHAnsi" w:hAnsiTheme="minorHAnsi"/>
          <w:szCs w:val="22"/>
        </w:rPr>
        <w:t>technical aspects of AtoN management</w:t>
      </w:r>
      <w:r w:rsidR="0054484D" w:rsidRPr="00F6274C">
        <w:rPr>
          <w:rFonts w:asciiTheme="minorHAnsi" w:hAnsiTheme="minorHAnsi"/>
          <w:szCs w:val="22"/>
        </w:rPr>
        <w:t xml:space="preserve"> (Module 1B)</w:t>
      </w:r>
      <w:r w:rsidR="00D71163" w:rsidRPr="00F6274C">
        <w:rPr>
          <w:rFonts w:asciiTheme="minorHAnsi" w:hAnsiTheme="minorHAnsi"/>
          <w:szCs w:val="22"/>
        </w:rPr>
        <w:t xml:space="preserve">; </w:t>
      </w:r>
      <w:r w:rsidR="00F229FC" w:rsidRPr="00F6274C">
        <w:rPr>
          <w:rFonts w:asciiTheme="minorHAnsi" w:hAnsiTheme="minorHAnsi"/>
          <w:szCs w:val="22"/>
        </w:rPr>
        <w:t>funding options for AtoN service delivery</w:t>
      </w:r>
      <w:r w:rsidR="00EE532E" w:rsidRPr="00F6274C">
        <w:rPr>
          <w:rFonts w:asciiTheme="minorHAnsi" w:hAnsiTheme="minorHAnsi"/>
          <w:szCs w:val="22"/>
        </w:rPr>
        <w:t xml:space="preserve"> </w:t>
      </w:r>
      <w:r w:rsidR="0054484D" w:rsidRPr="00F6274C">
        <w:rPr>
          <w:rFonts w:asciiTheme="minorHAnsi" w:hAnsiTheme="minorHAnsi"/>
          <w:szCs w:val="22"/>
        </w:rPr>
        <w:t xml:space="preserve">(Module 1C) </w:t>
      </w:r>
      <w:r w:rsidR="004B1445" w:rsidRPr="00F6274C">
        <w:rPr>
          <w:rFonts w:asciiTheme="minorHAnsi" w:hAnsiTheme="minorHAnsi"/>
          <w:szCs w:val="22"/>
        </w:rPr>
        <w:t xml:space="preserve">and </w:t>
      </w:r>
      <w:r w:rsidR="00EE532E" w:rsidRPr="00F6274C">
        <w:rPr>
          <w:rFonts w:asciiTheme="minorHAnsi" w:hAnsiTheme="minorHAnsi"/>
          <w:szCs w:val="22"/>
        </w:rPr>
        <w:t>finally</w:t>
      </w:r>
      <w:ins w:id="249" w:author="James Collocott" w:date="2018-10-23T16:41:00Z">
        <w:r w:rsidR="0054669A">
          <w:rPr>
            <w:rFonts w:asciiTheme="minorHAnsi" w:hAnsiTheme="minorHAnsi"/>
            <w:szCs w:val="22"/>
          </w:rPr>
          <w:t>,</w:t>
        </w:r>
      </w:ins>
      <w:r w:rsidR="00EE532E" w:rsidRPr="00F6274C">
        <w:rPr>
          <w:rFonts w:asciiTheme="minorHAnsi" w:hAnsiTheme="minorHAnsi"/>
          <w:szCs w:val="22"/>
        </w:rPr>
        <w:t xml:space="preserve"> </w:t>
      </w:r>
      <w:r w:rsidR="00F229FC" w:rsidRPr="00F6274C">
        <w:rPr>
          <w:rFonts w:asciiTheme="minorHAnsi" w:hAnsiTheme="minorHAnsi"/>
          <w:szCs w:val="22"/>
        </w:rPr>
        <w:t>human resource management and the analysis of competence</w:t>
      </w:r>
      <w:r w:rsidR="0054484D" w:rsidRPr="00F6274C">
        <w:rPr>
          <w:rFonts w:asciiTheme="minorHAnsi" w:hAnsiTheme="minorHAnsi"/>
          <w:szCs w:val="22"/>
        </w:rPr>
        <w:t xml:space="preserve"> (Module 1D)</w:t>
      </w:r>
      <w:r w:rsidR="00D71163" w:rsidRPr="00F6274C">
        <w:rPr>
          <w:rFonts w:asciiTheme="minorHAnsi" w:hAnsiTheme="minorHAnsi"/>
          <w:szCs w:val="22"/>
        </w:rPr>
        <w:t>.</w:t>
      </w:r>
    </w:p>
    <w:p w14:paraId="34B429B5" w14:textId="77777777" w:rsidR="005C2398" w:rsidRPr="00F6274C" w:rsidRDefault="005C2398" w:rsidP="0054484D">
      <w:pPr>
        <w:pStyle w:val="BodyText"/>
        <w:spacing w:after="0"/>
        <w:rPr>
          <w:rFonts w:asciiTheme="minorHAnsi" w:hAnsiTheme="minorHAnsi"/>
          <w:szCs w:val="22"/>
        </w:rPr>
      </w:pPr>
    </w:p>
    <w:p w14:paraId="7EB0E110" w14:textId="0C05EA43" w:rsidR="005C2398" w:rsidRPr="00F6274C" w:rsidRDefault="005C2398">
      <w:pPr>
        <w:pStyle w:val="BodyText"/>
        <w:spacing w:after="0"/>
        <w:rPr>
          <w:rFonts w:asciiTheme="minorHAnsi" w:hAnsiTheme="minorHAnsi"/>
          <w:szCs w:val="22"/>
        </w:rPr>
      </w:pPr>
      <w:r w:rsidRPr="00F6274C">
        <w:rPr>
          <w:rFonts w:asciiTheme="minorHAnsi" w:hAnsiTheme="minorHAnsi"/>
          <w:szCs w:val="22"/>
        </w:rPr>
        <w:t xml:space="preserve">Module 1A </w:t>
      </w:r>
      <w:r w:rsidR="00E636ED" w:rsidRPr="00F6274C">
        <w:rPr>
          <w:rFonts w:asciiTheme="minorHAnsi" w:hAnsiTheme="minorHAnsi"/>
          <w:szCs w:val="22"/>
        </w:rPr>
        <w:t>introduces the principles of proper governance</w:t>
      </w:r>
      <w:r w:rsidR="001A056D" w:rsidRPr="00F6274C">
        <w:rPr>
          <w:rFonts w:asciiTheme="minorHAnsi" w:hAnsiTheme="minorHAnsi"/>
          <w:szCs w:val="22"/>
        </w:rPr>
        <w:t xml:space="preserve">, including effective maritime legislation. This </w:t>
      </w:r>
      <w:del w:id="250" w:author="James Collocott" w:date="2018-10-23T16:44:00Z">
        <w:r w:rsidR="001A056D" w:rsidRPr="00F6274C" w:rsidDel="0054669A">
          <w:rPr>
            <w:rFonts w:asciiTheme="minorHAnsi" w:hAnsiTheme="minorHAnsi"/>
            <w:szCs w:val="22"/>
          </w:rPr>
          <w:delText xml:space="preserve">theoretical </w:delText>
        </w:r>
      </w:del>
      <w:r w:rsidR="001A056D" w:rsidRPr="00F6274C">
        <w:rPr>
          <w:rFonts w:asciiTheme="minorHAnsi" w:hAnsiTheme="minorHAnsi"/>
          <w:szCs w:val="22"/>
        </w:rPr>
        <w:t>competency is consolidated through</w:t>
      </w:r>
      <w:r w:rsidR="00E636ED" w:rsidRPr="00F6274C">
        <w:rPr>
          <w:rFonts w:asciiTheme="minorHAnsi" w:hAnsiTheme="minorHAnsi"/>
          <w:szCs w:val="22"/>
        </w:rPr>
        <w:t xml:space="preserve"> exercise</w:t>
      </w:r>
      <w:r w:rsidR="001A056D" w:rsidRPr="00F6274C">
        <w:rPr>
          <w:rFonts w:asciiTheme="minorHAnsi" w:hAnsiTheme="minorHAnsi"/>
          <w:szCs w:val="22"/>
        </w:rPr>
        <w:t>s</w:t>
      </w:r>
      <w:r w:rsidR="00E636ED" w:rsidRPr="00F6274C">
        <w:rPr>
          <w:rFonts w:asciiTheme="minorHAnsi" w:hAnsiTheme="minorHAnsi"/>
          <w:szCs w:val="22"/>
        </w:rPr>
        <w:t xml:space="preserve"> to analyse</w:t>
      </w:r>
      <w:r w:rsidR="001A056D" w:rsidRPr="00F6274C">
        <w:rPr>
          <w:rFonts w:asciiTheme="minorHAnsi" w:hAnsiTheme="minorHAnsi"/>
          <w:szCs w:val="22"/>
        </w:rPr>
        <w:t xml:space="preserve"> the demonstrable </w:t>
      </w:r>
      <w:r w:rsidR="00406718" w:rsidRPr="00F6274C">
        <w:rPr>
          <w:rFonts w:asciiTheme="minorHAnsi" w:hAnsiTheme="minorHAnsi"/>
          <w:szCs w:val="22"/>
        </w:rPr>
        <w:t xml:space="preserve">quality of </w:t>
      </w:r>
      <w:r w:rsidR="001A056D" w:rsidRPr="00F6274C">
        <w:rPr>
          <w:rFonts w:asciiTheme="minorHAnsi" w:hAnsiTheme="minorHAnsi"/>
          <w:szCs w:val="22"/>
        </w:rPr>
        <w:t xml:space="preserve">maritime </w:t>
      </w:r>
      <w:r w:rsidR="00406718" w:rsidRPr="00F6274C">
        <w:rPr>
          <w:rFonts w:asciiTheme="minorHAnsi" w:hAnsiTheme="minorHAnsi"/>
          <w:szCs w:val="22"/>
        </w:rPr>
        <w:t xml:space="preserve">management </w:t>
      </w:r>
      <w:r w:rsidR="001A056D" w:rsidRPr="00F6274C">
        <w:rPr>
          <w:rFonts w:asciiTheme="minorHAnsi" w:hAnsiTheme="minorHAnsi"/>
          <w:szCs w:val="22"/>
        </w:rPr>
        <w:t xml:space="preserve">of a theoretical coastal State and the </w:t>
      </w:r>
      <w:del w:id="251" w:author="James Collocott" w:date="2018-10-24T11:09:00Z">
        <w:r w:rsidR="001A056D" w:rsidRPr="00F6274C" w:rsidDel="00D71960">
          <w:rPr>
            <w:rFonts w:asciiTheme="minorHAnsi" w:hAnsiTheme="minorHAnsi"/>
            <w:szCs w:val="22"/>
          </w:rPr>
          <w:delText>production</w:delText>
        </w:r>
      </w:del>
      <w:ins w:id="252" w:author="James Collocott" w:date="2018-10-24T11:09:00Z">
        <w:r w:rsidR="00D71960">
          <w:rPr>
            <w:rFonts w:asciiTheme="minorHAnsi" w:hAnsiTheme="minorHAnsi"/>
            <w:szCs w:val="22"/>
          </w:rPr>
          <w:t>preparation</w:t>
        </w:r>
      </w:ins>
      <w:r w:rsidR="001A056D" w:rsidRPr="00F6274C">
        <w:rPr>
          <w:rFonts w:asciiTheme="minorHAnsi" w:hAnsiTheme="minorHAnsi"/>
          <w:szCs w:val="22"/>
        </w:rPr>
        <w:t xml:space="preserve"> of a Level of Service statement for that State</w:t>
      </w:r>
      <w:r w:rsidR="00572D6F" w:rsidRPr="00F6274C">
        <w:rPr>
          <w:rFonts w:asciiTheme="minorHAnsi" w:hAnsiTheme="minorHAnsi"/>
          <w:szCs w:val="22"/>
        </w:rPr>
        <w:t>.</w:t>
      </w:r>
    </w:p>
    <w:p w14:paraId="62B71A9F" w14:textId="77777777" w:rsidR="0054484D" w:rsidRPr="00F6274C" w:rsidRDefault="0054484D" w:rsidP="0054484D">
      <w:pPr>
        <w:pStyle w:val="BodyText"/>
        <w:spacing w:after="0"/>
        <w:rPr>
          <w:rFonts w:asciiTheme="minorHAnsi" w:hAnsiTheme="minorHAnsi"/>
          <w:szCs w:val="22"/>
        </w:rPr>
      </w:pPr>
    </w:p>
    <w:p w14:paraId="258530B0" w14:textId="132666B7" w:rsidR="00EE532E" w:rsidRPr="00F6274C" w:rsidRDefault="00EE532E" w:rsidP="0054484D">
      <w:pPr>
        <w:pStyle w:val="BodyText"/>
        <w:spacing w:after="0"/>
        <w:rPr>
          <w:rFonts w:asciiTheme="minorHAnsi" w:hAnsiTheme="minorHAnsi"/>
          <w:szCs w:val="22"/>
        </w:rPr>
      </w:pPr>
      <w:r w:rsidRPr="00F6274C">
        <w:rPr>
          <w:rFonts w:asciiTheme="minorHAnsi" w:hAnsiTheme="minorHAnsi"/>
          <w:szCs w:val="22"/>
        </w:rPr>
        <w:t xml:space="preserve">Module 1B </w:t>
      </w:r>
      <w:r w:rsidR="001A056D" w:rsidRPr="00F6274C">
        <w:rPr>
          <w:rFonts w:asciiTheme="minorHAnsi" w:hAnsiTheme="minorHAnsi"/>
          <w:szCs w:val="22"/>
        </w:rPr>
        <w:t>focusses on technical aspects of AtoN management; principally the calculation of AtoN reliability statistics</w:t>
      </w:r>
      <w:ins w:id="253" w:author="James Collocott" w:date="2018-10-23T16:46:00Z">
        <w:r w:rsidR="00035AE7">
          <w:rPr>
            <w:rFonts w:asciiTheme="minorHAnsi" w:hAnsiTheme="minorHAnsi"/>
            <w:szCs w:val="22"/>
          </w:rPr>
          <w:t>,</w:t>
        </w:r>
      </w:ins>
      <w:r w:rsidR="001A056D" w:rsidRPr="00F6274C">
        <w:rPr>
          <w:rFonts w:asciiTheme="minorHAnsi" w:hAnsiTheme="minorHAnsi"/>
          <w:szCs w:val="22"/>
        </w:rPr>
        <w:t xml:space="preserve"> and the production of probability and consequence criteria for use when running the Simplified IALA Risk Assessment (SIRA) tool in the theoretical coast</w:t>
      </w:r>
      <w:ins w:id="254" w:author="James Collocott" w:date="2018-10-23T16:47:00Z">
        <w:r w:rsidR="00035AE7">
          <w:rPr>
            <w:rFonts w:asciiTheme="minorHAnsi" w:hAnsiTheme="minorHAnsi"/>
            <w:szCs w:val="22"/>
          </w:rPr>
          <w:t>al</w:t>
        </w:r>
      </w:ins>
      <w:r w:rsidR="001A056D" w:rsidRPr="00F6274C">
        <w:rPr>
          <w:rFonts w:asciiTheme="minorHAnsi" w:hAnsiTheme="minorHAnsi"/>
          <w:szCs w:val="22"/>
        </w:rPr>
        <w:t xml:space="preserve"> State identified in Module 1A. Module 1B also allocates a lecture to a specific technical aspect of AtoN service delivery</w:t>
      </w:r>
      <w:ins w:id="255" w:author="James Collocott" w:date="2018-10-23T16:47:00Z">
        <w:r w:rsidR="00035AE7">
          <w:rPr>
            <w:rFonts w:asciiTheme="minorHAnsi" w:hAnsiTheme="minorHAnsi"/>
            <w:szCs w:val="22"/>
          </w:rPr>
          <w:t>,</w:t>
        </w:r>
      </w:ins>
      <w:r w:rsidR="001A056D" w:rsidRPr="00F6274C">
        <w:rPr>
          <w:rFonts w:asciiTheme="minorHAnsi" w:hAnsiTheme="minorHAnsi"/>
          <w:szCs w:val="22"/>
        </w:rPr>
        <w:t xml:space="preserve"> e.g. the use of virtual AtoN. It will be for each ATO to determine which technical aspect it will cover during that lecture. </w:t>
      </w:r>
    </w:p>
    <w:p w14:paraId="01A98B23" w14:textId="77777777" w:rsidR="0054484D" w:rsidRPr="00F6274C" w:rsidRDefault="0054484D" w:rsidP="0054484D">
      <w:pPr>
        <w:pStyle w:val="BodyText"/>
        <w:spacing w:after="0"/>
        <w:rPr>
          <w:rFonts w:asciiTheme="minorHAnsi" w:hAnsiTheme="minorHAnsi"/>
          <w:szCs w:val="22"/>
        </w:rPr>
      </w:pPr>
    </w:p>
    <w:p w14:paraId="604B5DDC" w14:textId="130926AE" w:rsidR="00EE532E" w:rsidRPr="00F6274C" w:rsidRDefault="00EE532E">
      <w:pPr>
        <w:pStyle w:val="BodyText"/>
        <w:spacing w:after="0"/>
        <w:rPr>
          <w:rFonts w:asciiTheme="minorHAnsi" w:hAnsiTheme="minorHAnsi"/>
          <w:szCs w:val="22"/>
        </w:rPr>
      </w:pPr>
      <w:r w:rsidRPr="00F6274C">
        <w:rPr>
          <w:rFonts w:asciiTheme="minorHAnsi" w:hAnsiTheme="minorHAnsi"/>
          <w:szCs w:val="22"/>
        </w:rPr>
        <w:t xml:space="preserve">Module 1C </w:t>
      </w:r>
      <w:r w:rsidR="001A056D" w:rsidRPr="00F6274C">
        <w:rPr>
          <w:rFonts w:asciiTheme="minorHAnsi" w:hAnsiTheme="minorHAnsi"/>
          <w:szCs w:val="22"/>
        </w:rPr>
        <w:t>covers the total cost of ownership of an AtoN service</w:t>
      </w:r>
      <w:del w:id="256" w:author="James Collocott" w:date="2018-10-23T16:48:00Z">
        <w:r w:rsidR="001A056D" w:rsidRPr="00F6274C" w:rsidDel="00035AE7">
          <w:rPr>
            <w:rFonts w:asciiTheme="minorHAnsi" w:hAnsiTheme="minorHAnsi"/>
            <w:szCs w:val="22"/>
          </w:rPr>
          <w:delText>;</w:delText>
        </w:r>
      </w:del>
      <w:ins w:id="257" w:author="James Collocott" w:date="2018-10-23T16:48:00Z">
        <w:r w:rsidR="00035AE7">
          <w:rPr>
            <w:rFonts w:asciiTheme="minorHAnsi" w:hAnsiTheme="minorHAnsi"/>
            <w:szCs w:val="22"/>
          </w:rPr>
          <w:t>,</w:t>
        </w:r>
      </w:ins>
      <w:r w:rsidR="001A056D" w:rsidRPr="00F6274C">
        <w:rPr>
          <w:rFonts w:asciiTheme="minorHAnsi" w:hAnsiTheme="minorHAnsi"/>
          <w:szCs w:val="22"/>
        </w:rPr>
        <w:t xml:space="preserve"> insurance aspects and the advantages and disadvantages of contracting out an AtoN service</w:t>
      </w:r>
      <w:r w:rsidRPr="00F6274C">
        <w:rPr>
          <w:rFonts w:asciiTheme="minorHAnsi" w:hAnsiTheme="minorHAnsi"/>
          <w:szCs w:val="22"/>
        </w:rPr>
        <w:t>.</w:t>
      </w:r>
      <w:r w:rsidR="001A056D" w:rsidRPr="00F6274C">
        <w:rPr>
          <w:rFonts w:asciiTheme="minorHAnsi" w:hAnsiTheme="minorHAnsi"/>
          <w:szCs w:val="22"/>
        </w:rPr>
        <w:t xml:space="preserve"> </w:t>
      </w:r>
      <w:del w:id="258" w:author="James Collocott" w:date="2018-10-23T16:48:00Z">
        <w:r w:rsidR="001A056D" w:rsidRPr="00F6274C" w:rsidDel="00035AE7">
          <w:rPr>
            <w:rFonts w:asciiTheme="minorHAnsi" w:hAnsiTheme="minorHAnsi"/>
            <w:szCs w:val="22"/>
          </w:rPr>
          <w:delText xml:space="preserve">Theoretical </w:delText>
        </w:r>
        <w:r w:rsidR="00CB6AA4" w:rsidRPr="00F6274C" w:rsidDel="00035AE7">
          <w:rPr>
            <w:rFonts w:asciiTheme="minorHAnsi" w:hAnsiTheme="minorHAnsi"/>
            <w:szCs w:val="22"/>
          </w:rPr>
          <w:delText>c</w:delText>
        </w:r>
      </w:del>
      <w:ins w:id="259" w:author="James Collocott" w:date="2018-10-23T16:48:00Z">
        <w:r w:rsidR="00035AE7">
          <w:rPr>
            <w:rFonts w:asciiTheme="minorHAnsi" w:hAnsiTheme="minorHAnsi"/>
            <w:szCs w:val="22"/>
          </w:rPr>
          <w:t>C</w:t>
        </w:r>
      </w:ins>
      <w:r w:rsidR="00CB6AA4" w:rsidRPr="00F6274C">
        <w:rPr>
          <w:rFonts w:asciiTheme="minorHAnsi" w:hAnsiTheme="minorHAnsi"/>
          <w:szCs w:val="22"/>
        </w:rPr>
        <w:t>ompetency is consolidated using funding and cost-benefit analysis exercises.</w:t>
      </w:r>
    </w:p>
    <w:p w14:paraId="465C97D7" w14:textId="77777777" w:rsidR="00E00D77" w:rsidRPr="00F6274C" w:rsidRDefault="00E00D77" w:rsidP="0054484D">
      <w:pPr>
        <w:pStyle w:val="BodyText"/>
        <w:spacing w:after="0"/>
        <w:rPr>
          <w:rFonts w:asciiTheme="minorHAnsi" w:hAnsiTheme="minorHAnsi"/>
          <w:szCs w:val="22"/>
        </w:rPr>
      </w:pPr>
    </w:p>
    <w:p w14:paraId="6939ED04" w14:textId="3875F47E" w:rsidR="00E00D77" w:rsidRPr="00F6274C" w:rsidRDefault="00E00D77">
      <w:pPr>
        <w:pStyle w:val="BodyText"/>
        <w:spacing w:after="0"/>
        <w:rPr>
          <w:rFonts w:asciiTheme="minorHAnsi" w:hAnsiTheme="minorHAnsi"/>
          <w:szCs w:val="22"/>
        </w:rPr>
      </w:pPr>
      <w:r w:rsidRPr="00F6274C">
        <w:rPr>
          <w:rFonts w:asciiTheme="minorHAnsi" w:hAnsiTheme="minorHAnsi"/>
          <w:szCs w:val="22"/>
        </w:rPr>
        <w:t xml:space="preserve">Module 1D </w:t>
      </w:r>
      <w:r w:rsidR="00CB6AA4" w:rsidRPr="00F6274C">
        <w:rPr>
          <w:rFonts w:asciiTheme="minorHAnsi" w:hAnsiTheme="minorHAnsi"/>
          <w:szCs w:val="22"/>
        </w:rPr>
        <w:t>addresses Human Resource and competency issues</w:t>
      </w:r>
      <w:del w:id="260" w:author="James Collocott" w:date="2018-10-23T16:49:00Z">
        <w:r w:rsidR="00CB6AA4" w:rsidRPr="00F6274C" w:rsidDel="00035AE7">
          <w:rPr>
            <w:rFonts w:asciiTheme="minorHAnsi" w:hAnsiTheme="minorHAnsi"/>
            <w:szCs w:val="22"/>
          </w:rPr>
          <w:delText>;</w:delText>
        </w:r>
      </w:del>
      <w:ins w:id="261" w:author="James Collocott" w:date="2018-10-23T16:54:00Z">
        <w:r w:rsidR="00035AE7">
          <w:rPr>
            <w:rFonts w:asciiTheme="minorHAnsi" w:hAnsiTheme="minorHAnsi"/>
            <w:szCs w:val="22"/>
          </w:rPr>
          <w:t xml:space="preserve">, </w:t>
        </w:r>
      </w:ins>
      <w:ins w:id="262" w:author="James Collocott" w:date="2018-10-23T16:53:00Z">
        <w:r w:rsidR="00035AE7">
          <w:rPr>
            <w:rFonts w:asciiTheme="minorHAnsi" w:hAnsiTheme="minorHAnsi"/>
            <w:szCs w:val="22"/>
          </w:rPr>
          <w:t>and</w:t>
        </w:r>
      </w:ins>
      <w:r w:rsidR="00CB6AA4" w:rsidRPr="00F6274C">
        <w:rPr>
          <w:rFonts w:asciiTheme="minorHAnsi" w:hAnsiTheme="minorHAnsi"/>
          <w:szCs w:val="22"/>
        </w:rPr>
        <w:t xml:space="preserve"> the function of a national maritime committee</w:t>
      </w:r>
      <w:ins w:id="263" w:author="James Collocott" w:date="2018-10-23T16:52:00Z">
        <w:r w:rsidR="00035AE7">
          <w:rPr>
            <w:rFonts w:asciiTheme="minorHAnsi" w:hAnsiTheme="minorHAnsi"/>
            <w:szCs w:val="22"/>
          </w:rPr>
          <w:t>.</w:t>
        </w:r>
      </w:ins>
      <w:r w:rsidR="00CB6AA4" w:rsidRPr="00F6274C">
        <w:rPr>
          <w:rFonts w:asciiTheme="minorHAnsi" w:hAnsiTheme="minorHAnsi"/>
          <w:szCs w:val="22"/>
        </w:rPr>
        <w:t xml:space="preserve"> </w:t>
      </w:r>
      <w:ins w:id="264" w:author="James Collocott" w:date="2018-10-23T16:53:00Z">
        <w:r w:rsidR="00035AE7">
          <w:rPr>
            <w:rFonts w:asciiTheme="minorHAnsi" w:hAnsiTheme="minorHAnsi"/>
            <w:szCs w:val="22"/>
          </w:rPr>
          <w:t xml:space="preserve">Competency is consolidated by </w:t>
        </w:r>
      </w:ins>
      <w:del w:id="265" w:author="James Collocott" w:date="2018-10-23T16:53:00Z">
        <w:r w:rsidR="00CB6AA4" w:rsidRPr="00F6274C" w:rsidDel="00035AE7">
          <w:rPr>
            <w:rFonts w:asciiTheme="minorHAnsi" w:hAnsiTheme="minorHAnsi"/>
            <w:szCs w:val="22"/>
          </w:rPr>
          <w:delText xml:space="preserve">and </w:delText>
        </w:r>
      </w:del>
      <w:r w:rsidR="00CB6AA4" w:rsidRPr="00F6274C">
        <w:rPr>
          <w:rFonts w:asciiTheme="minorHAnsi" w:hAnsiTheme="minorHAnsi"/>
          <w:szCs w:val="22"/>
        </w:rPr>
        <w:t xml:space="preserve">the </w:t>
      </w:r>
      <w:del w:id="266" w:author="James Collocott" w:date="2018-10-24T11:09:00Z">
        <w:r w:rsidR="00CB6AA4" w:rsidRPr="00F6274C" w:rsidDel="00D71960">
          <w:rPr>
            <w:rFonts w:asciiTheme="minorHAnsi" w:hAnsiTheme="minorHAnsi"/>
            <w:szCs w:val="22"/>
          </w:rPr>
          <w:delText>production</w:delText>
        </w:r>
      </w:del>
      <w:ins w:id="267" w:author="James Collocott" w:date="2018-10-24T11:09:00Z">
        <w:r w:rsidR="00D71960">
          <w:rPr>
            <w:rFonts w:asciiTheme="minorHAnsi" w:hAnsiTheme="minorHAnsi"/>
            <w:szCs w:val="22"/>
          </w:rPr>
          <w:t>preparation</w:t>
        </w:r>
      </w:ins>
      <w:r w:rsidR="00CB6AA4" w:rsidRPr="00F6274C">
        <w:rPr>
          <w:rFonts w:asciiTheme="minorHAnsi" w:hAnsiTheme="minorHAnsi"/>
          <w:szCs w:val="22"/>
        </w:rPr>
        <w:t xml:space="preserve"> of a strategic plan</w:t>
      </w:r>
      <w:r w:rsidR="00CD449E" w:rsidRPr="00F6274C">
        <w:rPr>
          <w:rFonts w:asciiTheme="minorHAnsi" w:hAnsiTheme="minorHAnsi"/>
          <w:szCs w:val="22"/>
        </w:rPr>
        <w:t xml:space="preserve"> for the theoretical </w:t>
      </w:r>
      <w:r w:rsidR="0060033C" w:rsidRPr="00F6274C">
        <w:rPr>
          <w:rFonts w:asciiTheme="minorHAnsi" w:hAnsiTheme="minorHAnsi"/>
          <w:szCs w:val="22"/>
        </w:rPr>
        <w:t>coastal State identified in Module 1A</w:t>
      </w:r>
      <w:r w:rsidRPr="00F6274C">
        <w:rPr>
          <w:rFonts w:asciiTheme="minorHAnsi" w:hAnsiTheme="minorHAnsi"/>
          <w:szCs w:val="22"/>
        </w:rPr>
        <w:t>.</w:t>
      </w:r>
    </w:p>
    <w:p w14:paraId="6E46B174" w14:textId="77777777" w:rsidR="00EE532E" w:rsidRPr="00F6274C" w:rsidRDefault="00EE532E" w:rsidP="0054484D">
      <w:pPr>
        <w:pStyle w:val="BodyText"/>
        <w:spacing w:after="0"/>
        <w:rPr>
          <w:rFonts w:asciiTheme="minorHAnsi" w:hAnsiTheme="minorHAnsi"/>
          <w:szCs w:val="22"/>
        </w:rPr>
      </w:pPr>
    </w:p>
    <w:p w14:paraId="2912AAC6" w14:textId="6384D2E7" w:rsidR="00486D35" w:rsidRPr="00F6274C" w:rsidDel="00982AC9" w:rsidRDefault="001B5743">
      <w:pPr>
        <w:pStyle w:val="BodyText"/>
        <w:spacing w:after="0"/>
        <w:rPr>
          <w:del w:id="268" w:author="James Collocott" w:date="2018-10-23T16:59:00Z"/>
          <w:rFonts w:asciiTheme="minorHAnsi" w:hAnsiTheme="minorHAnsi"/>
          <w:szCs w:val="22"/>
        </w:rPr>
      </w:pPr>
      <w:del w:id="269" w:author="James Collocott" w:date="2018-10-23T16:59:00Z">
        <w:r w:rsidRPr="00F6274C" w:rsidDel="00982AC9">
          <w:rPr>
            <w:rFonts w:asciiTheme="minorHAnsi" w:hAnsiTheme="minorHAnsi"/>
            <w:szCs w:val="22"/>
          </w:rPr>
          <w:delText xml:space="preserve">Instructors for this module should have proven competency, knowledge and experience in the workings of </w:delText>
        </w:r>
        <w:r w:rsidR="007F6077" w:rsidRPr="00F6274C" w:rsidDel="00982AC9">
          <w:rPr>
            <w:rFonts w:asciiTheme="minorHAnsi" w:hAnsiTheme="minorHAnsi"/>
            <w:szCs w:val="22"/>
          </w:rPr>
          <w:delText>a</w:delText>
        </w:r>
        <w:r w:rsidRPr="00F6274C" w:rsidDel="00982AC9">
          <w:rPr>
            <w:rFonts w:asciiTheme="minorHAnsi" w:hAnsiTheme="minorHAnsi"/>
            <w:szCs w:val="22"/>
          </w:rPr>
          <w:delText xml:space="preserve"> </w:delText>
        </w:r>
        <w:r w:rsidR="005F3588" w:rsidRPr="00F6274C" w:rsidDel="00982AC9">
          <w:rPr>
            <w:rFonts w:asciiTheme="minorHAnsi" w:hAnsiTheme="minorHAnsi"/>
            <w:szCs w:val="22"/>
          </w:rPr>
          <w:delText>national</w:delText>
        </w:r>
        <w:r w:rsidRPr="00F6274C" w:rsidDel="00982AC9">
          <w:rPr>
            <w:rFonts w:asciiTheme="minorHAnsi" w:hAnsiTheme="minorHAnsi"/>
            <w:szCs w:val="22"/>
          </w:rPr>
          <w:delText xml:space="preserve"> Competent Authority</w:delText>
        </w:r>
      </w:del>
      <w:del w:id="270" w:author="James Collocott" w:date="2018-10-23T16:55:00Z">
        <w:r w:rsidRPr="00F6274C" w:rsidDel="00035AE7">
          <w:rPr>
            <w:rFonts w:asciiTheme="minorHAnsi" w:hAnsiTheme="minorHAnsi"/>
            <w:szCs w:val="22"/>
          </w:rPr>
          <w:delText>;</w:delText>
        </w:r>
      </w:del>
      <w:del w:id="271" w:author="James Collocott" w:date="2018-10-23T16:59:00Z">
        <w:r w:rsidRPr="00F6274C" w:rsidDel="00982AC9">
          <w:rPr>
            <w:rFonts w:asciiTheme="minorHAnsi" w:hAnsiTheme="minorHAnsi"/>
            <w:szCs w:val="22"/>
          </w:rPr>
          <w:delText xml:space="preserve"> the I</w:delText>
        </w:r>
      </w:del>
      <w:del w:id="272" w:author="James Collocott" w:date="2018-10-23T16:56:00Z">
        <w:r w:rsidRPr="00F6274C" w:rsidDel="00982AC9">
          <w:rPr>
            <w:rFonts w:asciiTheme="minorHAnsi" w:hAnsiTheme="minorHAnsi"/>
            <w:szCs w:val="22"/>
          </w:rPr>
          <w:delText xml:space="preserve">nternational </w:delText>
        </w:r>
      </w:del>
      <w:del w:id="273" w:author="James Collocott" w:date="2018-10-23T16:59:00Z">
        <w:r w:rsidRPr="00F6274C" w:rsidDel="00982AC9">
          <w:rPr>
            <w:rFonts w:asciiTheme="minorHAnsi" w:hAnsiTheme="minorHAnsi"/>
            <w:szCs w:val="22"/>
          </w:rPr>
          <w:delText>M</w:delText>
        </w:r>
      </w:del>
      <w:del w:id="274" w:author="James Collocott" w:date="2018-10-23T16:56:00Z">
        <w:r w:rsidRPr="00F6274C" w:rsidDel="00982AC9">
          <w:rPr>
            <w:rFonts w:asciiTheme="minorHAnsi" w:hAnsiTheme="minorHAnsi"/>
            <w:szCs w:val="22"/>
          </w:rPr>
          <w:delText xml:space="preserve">aritime </w:delText>
        </w:r>
      </w:del>
      <w:del w:id="275" w:author="James Collocott" w:date="2018-10-23T16:59:00Z">
        <w:r w:rsidRPr="00F6274C" w:rsidDel="00982AC9">
          <w:rPr>
            <w:rFonts w:asciiTheme="minorHAnsi" w:hAnsiTheme="minorHAnsi"/>
            <w:szCs w:val="22"/>
          </w:rPr>
          <w:delText>O</w:delText>
        </w:r>
      </w:del>
      <w:del w:id="276" w:author="James Collocott" w:date="2018-10-23T16:56:00Z">
        <w:r w:rsidRPr="00F6274C" w:rsidDel="00982AC9">
          <w:rPr>
            <w:rFonts w:asciiTheme="minorHAnsi" w:hAnsiTheme="minorHAnsi"/>
            <w:szCs w:val="22"/>
          </w:rPr>
          <w:delText>rganisation</w:delText>
        </w:r>
      </w:del>
      <w:del w:id="277" w:author="James Collocott" w:date="2018-10-23T16:59:00Z">
        <w:r w:rsidR="005F3588" w:rsidRPr="00F6274C" w:rsidDel="00982AC9">
          <w:rPr>
            <w:rFonts w:asciiTheme="minorHAnsi" w:hAnsiTheme="minorHAnsi"/>
            <w:szCs w:val="22"/>
          </w:rPr>
          <w:delText xml:space="preserve"> and</w:delText>
        </w:r>
      </w:del>
      <w:del w:id="278" w:author="James Collocott" w:date="2018-10-23T16:57:00Z">
        <w:r w:rsidR="005F3588" w:rsidRPr="00F6274C" w:rsidDel="00982AC9">
          <w:rPr>
            <w:rFonts w:asciiTheme="minorHAnsi" w:hAnsiTheme="minorHAnsi"/>
            <w:szCs w:val="22"/>
          </w:rPr>
          <w:delText xml:space="preserve"> </w:delText>
        </w:r>
        <w:r w:rsidRPr="00F6274C" w:rsidDel="00982AC9">
          <w:rPr>
            <w:rFonts w:asciiTheme="minorHAnsi" w:hAnsiTheme="minorHAnsi"/>
            <w:szCs w:val="22"/>
          </w:rPr>
          <w:delText>the International Association of Marine Aids to Navigation and Lighthouse Authorities</w:delText>
        </w:r>
      </w:del>
      <w:del w:id="279" w:author="James Collocott" w:date="2018-10-23T16:59:00Z">
        <w:r w:rsidR="00486D35" w:rsidRPr="00F6274C" w:rsidDel="00982AC9">
          <w:rPr>
            <w:rFonts w:asciiTheme="minorHAnsi" w:hAnsiTheme="minorHAnsi"/>
            <w:szCs w:val="22"/>
          </w:rPr>
          <w:delText xml:space="preserve">.  See Part </w:delText>
        </w:r>
        <w:r w:rsidR="005F3588" w:rsidRPr="00F6274C" w:rsidDel="00982AC9">
          <w:rPr>
            <w:rFonts w:asciiTheme="minorHAnsi" w:hAnsiTheme="minorHAnsi"/>
            <w:szCs w:val="22"/>
          </w:rPr>
          <w:delText>3</w:delText>
        </w:r>
        <w:r w:rsidR="00BC5C99" w:rsidRPr="00F6274C" w:rsidDel="00982AC9">
          <w:rPr>
            <w:rFonts w:asciiTheme="minorHAnsi" w:hAnsiTheme="minorHAnsi"/>
            <w:szCs w:val="22"/>
          </w:rPr>
          <w:delText xml:space="preserve"> paragraph</w:delText>
        </w:r>
        <w:r w:rsidR="00486D35" w:rsidRPr="00F6274C" w:rsidDel="00982AC9">
          <w:rPr>
            <w:rFonts w:asciiTheme="minorHAnsi" w:hAnsiTheme="minorHAnsi"/>
            <w:szCs w:val="22"/>
          </w:rPr>
          <w:delText xml:space="preserve"> </w:delText>
        </w:r>
        <w:r w:rsidR="005F3588" w:rsidRPr="00F6274C" w:rsidDel="00982AC9">
          <w:rPr>
            <w:rFonts w:asciiTheme="minorHAnsi" w:hAnsiTheme="minorHAnsi"/>
            <w:szCs w:val="22"/>
          </w:rPr>
          <w:delText>5</w:delText>
        </w:r>
        <w:r w:rsidR="00486D35" w:rsidRPr="00F6274C" w:rsidDel="00982AC9">
          <w:rPr>
            <w:rFonts w:asciiTheme="minorHAnsi" w:hAnsiTheme="minorHAnsi"/>
            <w:szCs w:val="22"/>
          </w:rPr>
          <w:delText>.1 for further guidance.</w:delText>
        </w:r>
      </w:del>
    </w:p>
    <w:p w14:paraId="4C2E3CAE" w14:textId="77777777" w:rsidR="001B5743" w:rsidRPr="00F6274C" w:rsidRDefault="001B5743" w:rsidP="001B5743">
      <w:pPr>
        <w:pStyle w:val="BodyText"/>
        <w:rPr>
          <w:rFonts w:asciiTheme="minorHAnsi" w:hAnsiTheme="minorHAnsi"/>
          <w:szCs w:val="22"/>
        </w:rPr>
      </w:pPr>
    </w:p>
    <w:p w14:paraId="24DAB561" w14:textId="77777777" w:rsidR="001B5743" w:rsidRPr="00F6274C" w:rsidRDefault="001B5743" w:rsidP="00574F7E">
      <w:pPr>
        <w:pStyle w:val="ModuleHeading1"/>
      </w:pPr>
      <w:r w:rsidRPr="00F6274C">
        <w:t>SUBJECT FRAMEWORK</w:t>
      </w:r>
    </w:p>
    <w:p w14:paraId="756D1FBB" w14:textId="77777777" w:rsidR="001B5743" w:rsidRPr="00F6274C" w:rsidRDefault="001B5743" w:rsidP="005F3588">
      <w:pPr>
        <w:pStyle w:val="ModuleHeading2"/>
        <w:numPr>
          <w:ilvl w:val="2"/>
          <w:numId w:val="22"/>
        </w:numPr>
        <w:ind w:left="992"/>
        <w:rPr>
          <w:rFonts w:asciiTheme="minorHAnsi" w:hAnsiTheme="minorHAnsi"/>
          <w:szCs w:val="22"/>
        </w:rPr>
      </w:pPr>
      <w:r w:rsidRPr="00F6274C">
        <w:rPr>
          <w:rFonts w:asciiTheme="minorHAnsi" w:hAnsiTheme="minorHAnsi"/>
          <w:szCs w:val="22"/>
        </w:rPr>
        <w:t>Scope</w:t>
      </w:r>
    </w:p>
    <w:p w14:paraId="76672C6F" w14:textId="36CA6A90" w:rsidR="00BC5C99" w:rsidRPr="00F6274C" w:rsidRDefault="001B5743" w:rsidP="00BC5C99">
      <w:pPr>
        <w:pStyle w:val="BodyText"/>
        <w:rPr>
          <w:rFonts w:asciiTheme="minorHAnsi" w:hAnsiTheme="minorHAnsi"/>
          <w:szCs w:val="22"/>
        </w:rPr>
      </w:pPr>
      <w:r w:rsidRPr="00F6274C">
        <w:rPr>
          <w:rFonts w:asciiTheme="minorHAnsi" w:hAnsiTheme="minorHAnsi"/>
          <w:szCs w:val="22"/>
        </w:rPr>
        <w:t xml:space="preserve">The syllabus for </w:t>
      </w:r>
      <w:r w:rsidR="00BC5C99" w:rsidRPr="00F6274C">
        <w:rPr>
          <w:rFonts w:asciiTheme="minorHAnsi" w:hAnsiTheme="minorHAnsi"/>
          <w:szCs w:val="22"/>
        </w:rPr>
        <w:t>Module 1A</w:t>
      </w:r>
      <w:r w:rsidRPr="00F6274C">
        <w:rPr>
          <w:rFonts w:asciiTheme="minorHAnsi" w:hAnsiTheme="minorHAnsi"/>
          <w:szCs w:val="22"/>
        </w:rPr>
        <w:t xml:space="preserve"> requires participants to gain the appropriate level of competence in understanding the role </w:t>
      </w:r>
      <w:r w:rsidR="004E76D8" w:rsidRPr="00F6274C">
        <w:rPr>
          <w:rFonts w:asciiTheme="minorHAnsi" w:hAnsiTheme="minorHAnsi"/>
          <w:szCs w:val="22"/>
        </w:rPr>
        <w:t>of a national</w:t>
      </w:r>
      <w:r w:rsidR="00BC5C99" w:rsidRPr="00F6274C">
        <w:rPr>
          <w:rFonts w:asciiTheme="minorHAnsi" w:hAnsiTheme="minorHAnsi"/>
          <w:szCs w:val="22"/>
        </w:rPr>
        <w:t xml:space="preserve"> Competent Authority</w:t>
      </w:r>
      <w:r w:rsidR="004E76D8" w:rsidRPr="00F6274C">
        <w:rPr>
          <w:rFonts w:asciiTheme="minorHAnsi" w:hAnsiTheme="minorHAnsi"/>
          <w:szCs w:val="22"/>
        </w:rPr>
        <w:t>; the proper governance of AtoN service provision</w:t>
      </w:r>
      <w:ins w:id="280" w:author="James Collocott" w:date="2018-10-23T17:10:00Z">
        <w:r w:rsidR="00B81E41">
          <w:rPr>
            <w:rFonts w:asciiTheme="minorHAnsi" w:hAnsiTheme="minorHAnsi"/>
            <w:szCs w:val="22"/>
          </w:rPr>
          <w:t>,</w:t>
        </w:r>
      </w:ins>
      <w:r w:rsidR="004E76D8" w:rsidRPr="00F6274C">
        <w:rPr>
          <w:rFonts w:asciiTheme="minorHAnsi" w:hAnsiTheme="minorHAnsi"/>
          <w:szCs w:val="22"/>
        </w:rPr>
        <w:t xml:space="preserve"> including national maritime legislation and the level of service </w:t>
      </w:r>
      <w:ins w:id="281" w:author="James Collocott" w:date="2018-10-24T11:10:00Z">
        <w:r w:rsidR="00D71960">
          <w:rPr>
            <w:rFonts w:asciiTheme="minorHAnsi" w:hAnsiTheme="minorHAnsi"/>
            <w:szCs w:val="22"/>
          </w:rPr>
          <w:t xml:space="preserve">(LOS) </w:t>
        </w:r>
      </w:ins>
      <w:r w:rsidR="004E76D8" w:rsidRPr="00F6274C">
        <w:rPr>
          <w:rFonts w:asciiTheme="minorHAnsi" w:hAnsiTheme="minorHAnsi"/>
          <w:szCs w:val="22"/>
        </w:rPr>
        <w:t>provided to key stakeholders</w:t>
      </w:r>
      <w:r w:rsidR="00BC5C99" w:rsidRPr="00F6274C">
        <w:rPr>
          <w:rFonts w:asciiTheme="minorHAnsi" w:hAnsiTheme="minorHAnsi"/>
          <w:szCs w:val="22"/>
        </w:rPr>
        <w:t>.</w:t>
      </w:r>
    </w:p>
    <w:p w14:paraId="6F20A6EA" w14:textId="5D726040" w:rsidR="00E64B9A" w:rsidRPr="00F6274C" w:rsidRDefault="00BC5C99">
      <w:pPr>
        <w:pStyle w:val="BodyText"/>
        <w:rPr>
          <w:rFonts w:asciiTheme="minorHAnsi" w:hAnsiTheme="minorHAnsi"/>
          <w:szCs w:val="22"/>
        </w:rPr>
      </w:pPr>
      <w:r w:rsidRPr="00F6274C">
        <w:rPr>
          <w:rFonts w:asciiTheme="minorHAnsi" w:hAnsiTheme="minorHAnsi"/>
          <w:szCs w:val="22"/>
        </w:rPr>
        <w:t xml:space="preserve">The syllabus for Module 1B requires participants to gain the appropriate level of competence </w:t>
      </w:r>
      <w:r w:rsidR="002854FC" w:rsidRPr="00F6274C">
        <w:rPr>
          <w:rFonts w:asciiTheme="minorHAnsi" w:hAnsiTheme="minorHAnsi"/>
          <w:szCs w:val="22"/>
        </w:rPr>
        <w:t>in the calculation of AtoN reliability; the generation of probability and consequence matrices to be used in SIRA</w:t>
      </w:r>
      <w:ins w:id="282" w:author="James Collocott" w:date="2018-10-23T17:11:00Z">
        <w:r w:rsidR="00B81E41">
          <w:rPr>
            <w:rFonts w:asciiTheme="minorHAnsi" w:hAnsiTheme="minorHAnsi"/>
            <w:szCs w:val="22"/>
          </w:rPr>
          <w:t>,</w:t>
        </w:r>
      </w:ins>
      <w:r w:rsidR="002854FC" w:rsidRPr="00F6274C">
        <w:rPr>
          <w:rFonts w:asciiTheme="minorHAnsi" w:hAnsiTheme="minorHAnsi"/>
          <w:szCs w:val="22"/>
        </w:rPr>
        <w:t xml:space="preserve"> and </w:t>
      </w:r>
      <w:ins w:id="283" w:author="James Collocott" w:date="2018-10-23T17:15:00Z">
        <w:r w:rsidR="00B81E41">
          <w:rPr>
            <w:rFonts w:asciiTheme="minorHAnsi" w:hAnsiTheme="minorHAnsi"/>
            <w:szCs w:val="22"/>
          </w:rPr>
          <w:t xml:space="preserve">the understanding of </w:t>
        </w:r>
      </w:ins>
      <w:r w:rsidR="002854FC" w:rsidRPr="00F6274C">
        <w:rPr>
          <w:rFonts w:asciiTheme="minorHAnsi" w:hAnsiTheme="minorHAnsi"/>
          <w:szCs w:val="22"/>
        </w:rPr>
        <w:t>at least one other technical aspect of AtoN management</w:t>
      </w:r>
      <w:r w:rsidR="00E64B9A" w:rsidRPr="00F6274C">
        <w:rPr>
          <w:rFonts w:asciiTheme="minorHAnsi" w:hAnsiTheme="minorHAnsi"/>
          <w:szCs w:val="22"/>
        </w:rPr>
        <w:t>.</w:t>
      </w:r>
    </w:p>
    <w:p w14:paraId="52B0644E" w14:textId="77777777" w:rsidR="00BC5C99" w:rsidRPr="00F6274C" w:rsidRDefault="00BC5C99" w:rsidP="00BC5C99">
      <w:pPr>
        <w:pStyle w:val="BodyText"/>
        <w:rPr>
          <w:rFonts w:asciiTheme="minorHAnsi" w:hAnsiTheme="minorHAnsi"/>
          <w:szCs w:val="22"/>
        </w:rPr>
      </w:pPr>
      <w:r w:rsidRPr="00F6274C">
        <w:rPr>
          <w:rFonts w:asciiTheme="minorHAnsi" w:hAnsiTheme="minorHAnsi"/>
          <w:szCs w:val="22"/>
        </w:rPr>
        <w:t xml:space="preserve">The syllabus for Module 1C requires participants to gain </w:t>
      </w:r>
      <w:r w:rsidR="002854FC" w:rsidRPr="00F6274C">
        <w:rPr>
          <w:rFonts w:asciiTheme="minorHAnsi" w:hAnsiTheme="minorHAnsi"/>
          <w:szCs w:val="22"/>
        </w:rPr>
        <w:t>the appropriate level of competence in the total cost of ownership of an AtoN service and how such a service should be funded</w:t>
      </w:r>
      <w:r w:rsidR="00147868" w:rsidRPr="00F6274C">
        <w:rPr>
          <w:rFonts w:asciiTheme="minorHAnsi" w:hAnsiTheme="minorHAnsi"/>
          <w:szCs w:val="22"/>
        </w:rPr>
        <w:t xml:space="preserve">. </w:t>
      </w:r>
      <w:r w:rsidR="0026322E" w:rsidRPr="00F6274C">
        <w:rPr>
          <w:rFonts w:asciiTheme="minorHAnsi" w:hAnsiTheme="minorHAnsi"/>
          <w:szCs w:val="22"/>
        </w:rPr>
        <w:t xml:space="preserve"> </w:t>
      </w:r>
    </w:p>
    <w:p w14:paraId="5404E392" w14:textId="20E31F12" w:rsidR="00BC5C99" w:rsidRPr="00F6274C" w:rsidRDefault="00BC5C99" w:rsidP="001B5743">
      <w:pPr>
        <w:pStyle w:val="BodyText"/>
        <w:rPr>
          <w:rFonts w:asciiTheme="minorHAnsi" w:hAnsiTheme="minorHAnsi"/>
          <w:szCs w:val="22"/>
        </w:rPr>
      </w:pPr>
      <w:r w:rsidRPr="00F6274C">
        <w:rPr>
          <w:rFonts w:asciiTheme="minorHAnsi" w:hAnsiTheme="minorHAnsi"/>
          <w:szCs w:val="22"/>
        </w:rPr>
        <w:t xml:space="preserve">Module 1D </w:t>
      </w:r>
      <w:r w:rsidR="0026322E" w:rsidRPr="00F6274C">
        <w:rPr>
          <w:rFonts w:asciiTheme="minorHAnsi" w:hAnsiTheme="minorHAnsi"/>
          <w:szCs w:val="22"/>
        </w:rPr>
        <w:t xml:space="preserve">requires participants to gain an appropriate level of competence in </w:t>
      </w:r>
      <w:r w:rsidR="00CD449E" w:rsidRPr="00F6274C">
        <w:rPr>
          <w:rFonts w:asciiTheme="minorHAnsi" w:hAnsiTheme="minorHAnsi"/>
          <w:szCs w:val="22"/>
        </w:rPr>
        <w:t xml:space="preserve">the management of human resources; the role of a national maritime committee and the </w:t>
      </w:r>
      <w:del w:id="284" w:author="James Collocott" w:date="2018-10-24T11:09:00Z">
        <w:r w:rsidR="00CD449E" w:rsidRPr="00F6274C" w:rsidDel="00D71960">
          <w:rPr>
            <w:rFonts w:asciiTheme="minorHAnsi" w:hAnsiTheme="minorHAnsi"/>
            <w:szCs w:val="22"/>
          </w:rPr>
          <w:delText>production</w:delText>
        </w:r>
      </w:del>
      <w:ins w:id="285" w:author="James Collocott" w:date="2018-10-24T11:09:00Z">
        <w:r w:rsidR="00D71960">
          <w:rPr>
            <w:rFonts w:asciiTheme="minorHAnsi" w:hAnsiTheme="minorHAnsi"/>
            <w:szCs w:val="22"/>
          </w:rPr>
          <w:t>preparation</w:t>
        </w:r>
      </w:ins>
      <w:r w:rsidR="00CD449E" w:rsidRPr="00F6274C">
        <w:rPr>
          <w:rFonts w:asciiTheme="minorHAnsi" w:hAnsiTheme="minorHAnsi"/>
          <w:szCs w:val="22"/>
        </w:rPr>
        <w:t xml:space="preserve"> of a strategic plan</w:t>
      </w:r>
      <w:r w:rsidR="0026322E" w:rsidRPr="00F6274C">
        <w:rPr>
          <w:rFonts w:asciiTheme="minorHAnsi" w:hAnsiTheme="minorHAnsi"/>
          <w:szCs w:val="22"/>
        </w:rPr>
        <w:t>.</w:t>
      </w:r>
    </w:p>
    <w:p w14:paraId="5A9B2CB5" w14:textId="77777777" w:rsidR="001B5743" w:rsidRPr="00F6274C" w:rsidRDefault="001B5743" w:rsidP="005F3588">
      <w:pPr>
        <w:pStyle w:val="ModuleHeading2"/>
        <w:ind w:left="851"/>
        <w:rPr>
          <w:rFonts w:asciiTheme="minorHAnsi" w:hAnsiTheme="minorHAnsi"/>
          <w:szCs w:val="22"/>
        </w:rPr>
      </w:pPr>
      <w:r w:rsidRPr="00F6274C">
        <w:rPr>
          <w:rFonts w:asciiTheme="minorHAnsi" w:hAnsiTheme="minorHAnsi"/>
          <w:szCs w:val="22"/>
        </w:rPr>
        <w:t>Aims of Module 1</w:t>
      </w:r>
    </w:p>
    <w:p w14:paraId="0E0EFF56" w14:textId="77777777" w:rsidR="001B5743" w:rsidRPr="00F6274C" w:rsidRDefault="001B5743" w:rsidP="001B5743">
      <w:pPr>
        <w:pStyle w:val="BodyText"/>
        <w:rPr>
          <w:rFonts w:asciiTheme="minorHAnsi" w:hAnsiTheme="minorHAnsi"/>
          <w:szCs w:val="22"/>
        </w:rPr>
      </w:pPr>
      <w:r w:rsidRPr="00F6274C">
        <w:rPr>
          <w:rFonts w:asciiTheme="minorHAnsi" w:hAnsiTheme="minorHAnsi"/>
          <w:szCs w:val="22"/>
        </w:rPr>
        <w:t xml:space="preserve">On successful completion of </w:t>
      </w:r>
      <w:r w:rsidR="00CB5F0B" w:rsidRPr="00F6274C">
        <w:rPr>
          <w:rFonts w:asciiTheme="minorHAnsi" w:hAnsiTheme="minorHAnsi"/>
          <w:szCs w:val="22"/>
        </w:rPr>
        <w:t>M</w:t>
      </w:r>
      <w:r w:rsidRPr="00F6274C">
        <w:rPr>
          <w:rFonts w:asciiTheme="minorHAnsi" w:hAnsiTheme="minorHAnsi"/>
          <w:szCs w:val="22"/>
        </w:rPr>
        <w:t>odule</w:t>
      </w:r>
      <w:r w:rsidR="005C2398" w:rsidRPr="00F6274C">
        <w:rPr>
          <w:rFonts w:asciiTheme="minorHAnsi" w:hAnsiTheme="minorHAnsi"/>
          <w:szCs w:val="22"/>
        </w:rPr>
        <w:t xml:space="preserve"> 1A</w:t>
      </w:r>
      <w:r w:rsidRPr="00F6274C">
        <w:rPr>
          <w:rFonts w:asciiTheme="minorHAnsi" w:hAnsiTheme="minorHAnsi"/>
          <w:szCs w:val="22"/>
        </w:rPr>
        <w:t xml:space="preserve">, participants will demonstrate the ability to </w:t>
      </w:r>
      <w:r w:rsidR="00DD199B" w:rsidRPr="00F6274C">
        <w:rPr>
          <w:rFonts w:asciiTheme="minorHAnsi" w:hAnsiTheme="minorHAnsi"/>
          <w:szCs w:val="22"/>
        </w:rPr>
        <w:t>determine the factors necessary for proper governance and legal delivery of an AtoN service</w:t>
      </w:r>
      <w:r w:rsidRPr="00F6274C">
        <w:rPr>
          <w:rFonts w:asciiTheme="minorHAnsi" w:hAnsiTheme="minorHAnsi"/>
          <w:szCs w:val="22"/>
        </w:rPr>
        <w:t>.</w:t>
      </w:r>
    </w:p>
    <w:p w14:paraId="70664913" w14:textId="77777777" w:rsidR="005C2398" w:rsidRPr="00F6274C" w:rsidRDefault="005C2398" w:rsidP="005C2398">
      <w:pPr>
        <w:pStyle w:val="BodyText"/>
        <w:rPr>
          <w:rFonts w:asciiTheme="minorHAnsi" w:hAnsiTheme="minorHAnsi"/>
          <w:szCs w:val="22"/>
        </w:rPr>
      </w:pPr>
      <w:r w:rsidRPr="00F6274C">
        <w:rPr>
          <w:rFonts w:asciiTheme="minorHAnsi" w:hAnsiTheme="minorHAnsi"/>
          <w:szCs w:val="22"/>
        </w:rPr>
        <w:t xml:space="preserve">On successful completion of Module 1B, participants will demonstrate the ability to </w:t>
      </w:r>
      <w:r w:rsidR="00DD199B" w:rsidRPr="00F6274C">
        <w:rPr>
          <w:rFonts w:asciiTheme="minorHAnsi" w:hAnsiTheme="minorHAnsi"/>
          <w:szCs w:val="22"/>
        </w:rPr>
        <w:t>calculate reliability statistics for AtoN in a coastal State; generate probability and consequence matrices to be used in a SIRA analysis and an understanding of at least one other technical aspect of AtoN management.</w:t>
      </w:r>
    </w:p>
    <w:p w14:paraId="1F0E5F02" w14:textId="77777777" w:rsidR="005C2398" w:rsidRPr="00F6274C" w:rsidRDefault="005C2398" w:rsidP="005C2398">
      <w:pPr>
        <w:pStyle w:val="BodyText"/>
        <w:rPr>
          <w:rFonts w:asciiTheme="minorHAnsi" w:hAnsiTheme="minorHAnsi"/>
          <w:szCs w:val="22"/>
        </w:rPr>
      </w:pPr>
      <w:r w:rsidRPr="00F6274C">
        <w:rPr>
          <w:rFonts w:asciiTheme="minorHAnsi" w:hAnsiTheme="minorHAnsi"/>
          <w:szCs w:val="22"/>
        </w:rPr>
        <w:t xml:space="preserve">On successful completion of Module </w:t>
      </w:r>
      <w:r w:rsidR="00DA40F7" w:rsidRPr="00F6274C">
        <w:rPr>
          <w:rFonts w:asciiTheme="minorHAnsi" w:hAnsiTheme="minorHAnsi"/>
          <w:szCs w:val="22"/>
        </w:rPr>
        <w:t>1C</w:t>
      </w:r>
      <w:r w:rsidRPr="00F6274C">
        <w:rPr>
          <w:rFonts w:asciiTheme="minorHAnsi" w:hAnsiTheme="minorHAnsi"/>
          <w:szCs w:val="22"/>
        </w:rPr>
        <w:t xml:space="preserve">, participants will demonstrate </w:t>
      </w:r>
      <w:r w:rsidR="00DD199B" w:rsidRPr="00F6274C">
        <w:rPr>
          <w:rFonts w:asciiTheme="minorHAnsi" w:hAnsiTheme="minorHAnsi"/>
          <w:szCs w:val="22"/>
        </w:rPr>
        <w:t>the ability to understand all factors affecting the total cost of ownership of an AtoN service and the options to fund such a service</w:t>
      </w:r>
      <w:r w:rsidRPr="00F6274C">
        <w:rPr>
          <w:rFonts w:asciiTheme="minorHAnsi" w:hAnsiTheme="minorHAnsi"/>
          <w:szCs w:val="22"/>
        </w:rPr>
        <w:t>.</w:t>
      </w:r>
    </w:p>
    <w:p w14:paraId="055F8202" w14:textId="77777777" w:rsidR="00DA40F7" w:rsidRPr="00F6274C" w:rsidRDefault="00DA40F7" w:rsidP="005C2398">
      <w:pPr>
        <w:pStyle w:val="BodyText"/>
        <w:rPr>
          <w:rFonts w:asciiTheme="minorHAnsi" w:hAnsiTheme="minorHAnsi"/>
          <w:szCs w:val="22"/>
        </w:rPr>
      </w:pPr>
      <w:r w:rsidRPr="00F6274C">
        <w:rPr>
          <w:rFonts w:asciiTheme="minorHAnsi" w:hAnsiTheme="minorHAnsi"/>
          <w:szCs w:val="22"/>
        </w:rPr>
        <w:t xml:space="preserve">On successful completion of Module 1D, participants will demonstrate the ability to </w:t>
      </w:r>
      <w:r w:rsidR="00DD199B" w:rsidRPr="00F6274C">
        <w:rPr>
          <w:rFonts w:asciiTheme="minorHAnsi" w:hAnsiTheme="minorHAnsi"/>
          <w:szCs w:val="22"/>
        </w:rPr>
        <w:t>manage human resources within an AtoN service; understand the role played by a national maritime committee and the subjects to be included in a strategic plan</w:t>
      </w:r>
      <w:r w:rsidRPr="00F6274C">
        <w:rPr>
          <w:rFonts w:asciiTheme="minorHAnsi" w:hAnsiTheme="minorHAnsi"/>
          <w:szCs w:val="22"/>
        </w:rPr>
        <w:t>.</w:t>
      </w:r>
    </w:p>
    <w:p w14:paraId="3C0B35A2" w14:textId="77777777" w:rsidR="005C2398" w:rsidRPr="00F6274C" w:rsidRDefault="005C2398" w:rsidP="001B5743">
      <w:pPr>
        <w:pStyle w:val="BodyText"/>
        <w:rPr>
          <w:rFonts w:asciiTheme="minorHAnsi" w:hAnsiTheme="minorHAnsi"/>
          <w:szCs w:val="22"/>
        </w:rPr>
      </w:pPr>
    </w:p>
    <w:p w14:paraId="15155674" w14:textId="77777777" w:rsidR="001B5743" w:rsidRPr="00F6274C" w:rsidRDefault="001B5743" w:rsidP="001B5743"/>
    <w:p w14:paraId="6EA2685E" w14:textId="77777777" w:rsidR="001B5743" w:rsidRPr="00F6274C" w:rsidRDefault="001B5743" w:rsidP="001B5743">
      <w:pPr>
        <w:sectPr w:rsidR="001B5743" w:rsidRPr="00F6274C" w:rsidSect="009062C6">
          <w:headerReference w:type="even" r:id="rId22"/>
          <w:headerReference w:type="default" r:id="rId23"/>
          <w:headerReference w:type="first" r:id="rId24"/>
          <w:pgSz w:w="11906" w:h="16838" w:code="9"/>
          <w:pgMar w:top="1134" w:right="1134" w:bottom="1134" w:left="1418" w:header="567" w:footer="567" w:gutter="0"/>
          <w:cols w:space="708"/>
          <w:titlePg/>
          <w:docGrid w:linePitch="360"/>
        </w:sectPr>
      </w:pPr>
    </w:p>
    <w:p w14:paraId="678AE23F" w14:textId="77777777" w:rsidR="001B5743" w:rsidRPr="00F6274C" w:rsidRDefault="001B5743" w:rsidP="00574F7E">
      <w:pPr>
        <w:pStyle w:val="ModuleHeading1"/>
      </w:pPr>
      <w:r w:rsidRPr="00F6274C">
        <w:t>DETAILED TEACHING SYLLABUS FOR MODULE 1</w:t>
      </w:r>
      <w:r w:rsidR="00050F67" w:rsidRPr="00F6274C">
        <w:t>A</w:t>
      </w:r>
      <w:r w:rsidRPr="00F6274C">
        <w:t xml:space="preserve"> – </w:t>
      </w:r>
      <w:r w:rsidR="00265495" w:rsidRPr="00F6274C">
        <w:t>THE GOVERNANCE OF A NATIONAL ATON SERVICE</w:t>
      </w:r>
    </w:p>
    <w:p w14:paraId="56166DB7" w14:textId="77777777" w:rsidR="001B5743" w:rsidRPr="00F6274C" w:rsidRDefault="001B5743" w:rsidP="00B0405D">
      <w:pPr>
        <w:pStyle w:val="Table"/>
      </w:pPr>
      <w:bookmarkStart w:id="286" w:name="_Toc419881259"/>
      <w:r w:rsidRPr="00F6274C">
        <w:t>Detailed Teaching Syllabus Module 1</w:t>
      </w:r>
      <w:bookmarkEnd w:id="286"/>
      <w:r w:rsidR="00B0405D" w:rsidRPr="00F6274C">
        <w:t xml:space="preserve">A </w:t>
      </w: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84DC0" w:rsidRPr="00F6274C" w14:paraId="71E2341E" w14:textId="77777777" w:rsidTr="00096933">
        <w:trPr>
          <w:cantSplit/>
          <w:trHeight w:val="1314"/>
          <w:jc w:val="center"/>
        </w:trPr>
        <w:tc>
          <w:tcPr>
            <w:tcW w:w="593" w:type="dxa"/>
            <w:tcMar>
              <w:top w:w="28" w:type="dxa"/>
              <w:bottom w:w="28" w:type="dxa"/>
            </w:tcMar>
            <w:textDirection w:val="btLr"/>
            <w:vAlign w:val="center"/>
          </w:tcPr>
          <w:p w14:paraId="357BF5B9" w14:textId="7E7BD630" w:rsidR="00E84DC0" w:rsidRPr="00F6274C" w:rsidRDefault="00F53FE3" w:rsidP="009062C6">
            <w:pPr>
              <w:ind w:left="113" w:right="113"/>
              <w:jc w:val="center"/>
              <w:rPr>
                <w:rFonts w:cs="Arial"/>
                <w:b/>
                <w:sz w:val="20"/>
                <w:szCs w:val="20"/>
              </w:rPr>
            </w:pPr>
            <w:ins w:id="287" w:author="James Collocott" w:date="2018-10-24T09:06:00Z">
              <w:r>
                <w:rPr>
                  <w:rFonts w:cs="Arial"/>
                  <w:b/>
                  <w:sz w:val="20"/>
                  <w:szCs w:val="20"/>
                </w:rPr>
                <w:t>Sub-</w:t>
              </w:r>
            </w:ins>
            <w:commentRangeStart w:id="288"/>
            <w:r w:rsidR="00E84DC0" w:rsidRPr="00F6274C">
              <w:rPr>
                <w:rFonts w:cs="Arial"/>
                <w:b/>
                <w:sz w:val="20"/>
                <w:szCs w:val="20"/>
              </w:rPr>
              <w:t>Module</w:t>
            </w:r>
            <w:commentRangeEnd w:id="288"/>
            <w:r>
              <w:rPr>
                <w:rStyle w:val="CommentReference"/>
                <w:rFonts w:ascii="Arial" w:eastAsia="Times New Roman" w:hAnsi="Arial" w:cs="Times New Roman"/>
                <w:lang w:eastAsia="de-DE"/>
              </w:rPr>
              <w:commentReference w:id="288"/>
            </w:r>
          </w:p>
        </w:tc>
        <w:tc>
          <w:tcPr>
            <w:tcW w:w="593" w:type="dxa"/>
            <w:tcMar>
              <w:top w:w="28" w:type="dxa"/>
              <w:bottom w:w="28" w:type="dxa"/>
            </w:tcMar>
            <w:textDirection w:val="btLr"/>
            <w:vAlign w:val="center"/>
          </w:tcPr>
          <w:p w14:paraId="6F8E97CA" w14:textId="77777777" w:rsidR="00E84DC0" w:rsidRPr="00F6274C" w:rsidRDefault="00E84DC0" w:rsidP="009062C6">
            <w:pPr>
              <w:ind w:left="113" w:right="113"/>
              <w:jc w:val="center"/>
              <w:rPr>
                <w:rFonts w:cs="Arial"/>
                <w:b/>
                <w:sz w:val="20"/>
                <w:szCs w:val="20"/>
              </w:rPr>
            </w:pPr>
            <w:r w:rsidRPr="00F6274C">
              <w:rPr>
                <w:rFonts w:cs="Arial"/>
                <w:b/>
                <w:sz w:val="20"/>
                <w:szCs w:val="20"/>
              </w:rPr>
              <w:t>Element</w:t>
            </w:r>
          </w:p>
        </w:tc>
        <w:tc>
          <w:tcPr>
            <w:tcW w:w="717" w:type="dxa"/>
            <w:tcMar>
              <w:top w:w="28" w:type="dxa"/>
              <w:bottom w:w="28" w:type="dxa"/>
            </w:tcMar>
            <w:textDirection w:val="btLr"/>
            <w:vAlign w:val="center"/>
          </w:tcPr>
          <w:p w14:paraId="4C621B91" w14:textId="5784490B" w:rsidR="00E84DC0" w:rsidRPr="00F6274C" w:rsidRDefault="00E84DC0">
            <w:pPr>
              <w:ind w:left="113" w:right="113"/>
              <w:jc w:val="center"/>
              <w:rPr>
                <w:rFonts w:cs="Arial"/>
                <w:b/>
                <w:sz w:val="20"/>
                <w:szCs w:val="20"/>
              </w:rPr>
            </w:pPr>
            <w:r w:rsidRPr="00F6274C">
              <w:rPr>
                <w:rFonts w:cs="Arial"/>
                <w:b/>
                <w:sz w:val="20"/>
                <w:szCs w:val="20"/>
              </w:rPr>
              <w:t>Sub-</w:t>
            </w:r>
            <w:del w:id="289" w:author="James Collocott" w:date="2018-10-24T09:06:00Z">
              <w:r w:rsidRPr="00F6274C" w:rsidDel="00F53FE3">
                <w:rPr>
                  <w:rFonts w:cs="Arial"/>
                  <w:b/>
                  <w:sz w:val="20"/>
                  <w:szCs w:val="20"/>
                </w:rPr>
                <w:delText>e</w:delText>
              </w:r>
            </w:del>
            <w:ins w:id="290" w:author="James Collocott" w:date="2018-10-24T09:06:00Z">
              <w:r w:rsidR="00F53FE3">
                <w:rPr>
                  <w:rFonts w:cs="Arial"/>
                  <w:b/>
                  <w:sz w:val="20"/>
                  <w:szCs w:val="20"/>
                </w:rPr>
                <w:t>E</w:t>
              </w:r>
            </w:ins>
            <w:r w:rsidRPr="00F6274C">
              <w:rPr>
                <w:rFonts w:cs="Arial"/>
                <w:b/>
                <w:sz w:val="20"/>
                <w:szCs w:val="20"/>
              </w:rPr>
              <w:t>lement</w:t>
            </w:r>
          </w:p>
        </w:tc>
        <w:tc>
          <w:tcPr>
            <w:tcW w:w="5755" w:type="dxa"/>
            <w:tcMar>
              <w:top w:w="28" w:type="dxa"/>
              <w:bottom w:w="28" w:type="dxa"/>
            </w:tcMar>
            <w:vAlign w:val="center"/>
          </w:tcPr>
          <w:p w14:paraId="6AC854D4" w14:textId="77777777" w:rsidR="00E84DC0" w:rsidRPr="00F6274C" w:rsidRDefault="00E84DC0" w:rsidP="009062C6">
            <w:pPr>
              <w:jc w:val="center"/>
              <w:rPr>
                <w:rFonts w:cs="Arial"/>
                <w:b/>
                <w:sz w:val="20"/>
                <w:szCs w:val="20"/>
              </w:rPr>
            </w:pPr>
            <w:r w:rsidRPr="00F6274C">
              <w:rPr>
                <w:rFonts w:cs="Arial"/>
                <w:b/>
                <w:sz w:val="20"/>
                <w:szCs w:val="20"/>
              </w:rPr>
              <w:t>Subject</w:t>
            </w:r>
          </w:p>
        </w:tc>
        <w:tc>
          <w:tcPr>
            <w:tcW w:w="650" w:type="dxa"/>
            <w:tcMar>
              <w:top w:w="28" w:type="dxa"/>
              <w:bottom w:w="28" w:type="dxa"/>
            </w:tcMar>
            <w:textDirection w:val="btLr"/>
            <w:vAlign w:val="center"/>
          </w:tcPr>
          <w:p w14:paraId="226B29FA" w14:textId="77777777" w:rsidR="00E84DC0" w:rsidRPr="00F6274C" w:rsidRDefault="00E84DC0" w:rsidP="009062C6">
            <w:pPr>
              <w:ind w:left="113" w:right="113"/>
              <w:jc w:val="center"/>
              <w:rPr>
                <w:rFonts w:cs="Arial"/>
                <w:b/>
                <w:sz w:val="20"/>
                <w:szCs w:val="20"/>
              </w:rPr>
            </w:pPr>
            <w:r w:rsidRPr="00F6274C">
              <w:rPr>
                <w:rFonts w:cs="Arial"/>
                <w:b/>
                <w:sz w:val="20"/>
                <w:szCs w:val="20"/>
              </w:rPr>
              <w:t>Level of Competence</w:t>
            </w:r>
          </w:p>
        </w:tc>
        <w:tc>
          <w:tcPr>
            <w:tcW w:w="1812" w:type="dxa"/>
            <w:tcMar>
              <w:top w:w="28" w:type="dxa"/>
              <w:bottom w:w="28" w:type="dxa"/>
            </w:tcMar>
            <w:vAlign w:val="center"/>
          </w:tcPr>
          <w:p w14:paraId="04361119" w14:textId="77777777" w:rsidR="00E84DC0" w:rsidRPr="00F6274C" w:rsidRDefault="00E84DC0" w:rsidP="009062C6">
            <w:pPr>
              <w:jc w:val="center"/>
              <w:rPr>
                <w:rFonts w:cs="Arial"/>
                <w:b/>
                <w:sz w:val="20"/>
                <w:szCs w:val="20"/>
              </w:rPr>
            </w:pPr>
            <w:r w:rsidRPr="00F6274C">
              <w:rPr>
                <w:rFonts w:cs="Arial"/>
                <w:b/>
                <w:sz w:val="20"/>
                <w:szCs w:val="20"/>
              </w:rPr>
              <w:t>Recommended training aids; exercises and external visits</w:t>
            </w:r>
          </w:p>
        </w:tc>
        <w:tc>
          <w:tcPr>
            <w:tcW w:w="2231" w:type="dxa"/>
            <w:tcMar>
              <w:top w:w="28" w:type="dxa"/>
              <w:bottom w:w="28" w:type="dxa"/>
            </w:tcMar>
            <w:vAlign w:val="center"/>
          </w:tcPr>
          <w:p w14:paraId="293AA52E" w14:textId="77777777" w:rsidR="00E84DC0" w:rsidRPr="00F6274C" w:rsidRDefault="00E84DC0" w:rsidP="009062C6">
            <w:pPr>
              <w:jc w:val="center"/>
              <w:rPr>
                <w:rFonts w:cs="Arial"/>
                <w:b/>
                <w:sz w:val="20"/>
                <w:szCs w:val="20"/>
              </w:rPr>
            </w:pPr>
            <w:r w:rsidRPr="00F6274C">
              <w:rPr>
                <w:rFonts w:cs="Arial"/>
                <w:b/>
                <w:sz w:val="20"/>
                <w:szCs w:val="20"/>
              </w:rPr>
              <w:t>References</w:t>
            </w:r>
          </w:p>
          <w:p w14:paraId="49DF98EC" w14:textId="77777777" w:rsidR="00E84DC0" w:rsidRPr="00F6274C" w:rsidRDefault="00E84DC0" w:rsidP="009062C6">
            <w:pPr>
              <w:jc w:val="center"/>
              <w:rPr>
                <w:rFonts w:cs="Arial"/>
                <w:sz w:val="20"/>
                <w:szCs w:val="20"/>
              </w:rPr>
            </w:pPr>
          </w:p>
          <w:p w14:paraId="21FA6CF4" w14:textId="77777777" w:rsidR="00E84DC0" w:rsidRPr="00F6274C" w:rsidRDefault="00E84DC0" w:rsidP="009062C6">
            <w:pPr>
              <w:jc w:val="center"/>
              <w:rPr>
                <w:rFonts w:cs="Arial"/>
                <w:sz w:val="20"/>
                <w:szCs w:val="20"/>
              </w:rPr>
            </w:pPr>
          </w:p>
        </w:tc>
        <w:tc>
          <w:tcPr>
            <w:tcW w:w="636" w:type="dxa"/>
            <w:tcMar>
              <w:top w:w="28" w:type="dxa"/>
              <w:bottom w:w="28" w:type="dxa"/>
            </w:tcMar>
            <w:textDirection w:val="btLr"/>
            <w:vAlign w:val="center"/>
          </w:tcPr>
          <w:p w14:paraId="1F32909A" w14:textId="77777777" w:rsidR="00E84DC0" w:rsidRPr="00F6274C" w:rsidRDefault="00E84DC0" w:rsidP="009062C6">
            <w:pPr>
              <w:ind w:left="113" w:right="113"/>
              <w:jc w:val="center"/>
              <w:rPr>
                <w:rFonts w:cs="Arial"/>
                <w:b/>
                <w:sz w:val="20"/>
                <w:szCs w:val="20"/>
              </w:rPr>
            </w:pPr>
            <w:r w:rsidRPr="00F6274C">
              <w:rPr>
                <w:rFonts w:cs="Arial"/>
                <w:b/>
                <w:sz w:val="20"/>
                <w:szCs w:val="20"/>
              </w:rPr>
              <w:t>Lecture No.</w:t>
            </w:r>
          </w:p>
        </w:tc>
      </w:tr>
      <w:tr w:rsidR="00C85C9B" w:rsidRPr="00F6274C" w14:paraId="63BA4430" w14:textId="77777777" w:rsidTr="00C85C9B">
        <w:trPr>
          <w:cantSplit/>
          <w:trHeight w:val="369"/>
          <w:jc w:val="center"/>
        </w:trPr>
        <w:tc>
          <w:tcPr>
            <w:tcW w:w="593" w:type="dxa"/>
            <w:tcMar>
              <w:top w:w="28" w:type="dxa"/>
              <w:bottom w:w="28" w:type="dxa"/>
            </w:tcMar>
            <w:vAlign w:val="center"/>
          </w:tcPr>
          <w:p w14:paraId="0DF64A61" w14:textId="77777777" w:rsidR="00C85C9B" w:rsidRPr="00F6274C" w:rsidRDefault="00C85C9B" w:rsidP="00C85C9B">
            <w:pPr>
              <w:jc w:val="center"/>
              <w:rPr>
                <w:rFonts w:cs="Arial"/>
                <w:b/>
                <w:sz w:val="20"/>
                <w:szCs w:val="20"/>
              </w:rPr>
            </w:pPr>
            <w:r w:rsidRPr="00F6274C">
              <w:rPr>
                <w:rFonts w:cs="Arial"/>
                <w:b/>
                <w:sz w:val="20"/>
                <w:szCs w:val="20"/>
              </w:rPr>
              <w:t>1A</w:t>
            </w:r>
          </w:p>
        </w:tc>
        <w:tc>
          <w:tcPr>
            <w:tcW w:w="593" w:type="dxa"/>
            <w:shd w:val="clear" w:color="auto" w:fill="D9D9D9" w:themeFill="background1" w:themeFillShade="D9"/>
            <w:tcMar>
              <w:top w:w="28" w:type="dxa"/>
              <w:bottom w:w="28" w:type="dxa"/>
            </w:tcMar>
            <w:vAlign w:val="center"/>
          </w:tcPr>
          <w:p w14:paraId="3C9018DF" w14:textId="77777777" w:rsidR="00C85C9B" w:rsidRPr="00F6274C" w:rsidRDefault="00C85C9B" w:rsidP="00C85C9B">
            <w:pPr>
              <w:jc w:val="center"/>
              <w:rPr>
                <w:rFonts w:cs="Arial"/>
                <w:b/>
                <w:sz w:val="20"/>
                <w:szCs w:val="20"/>
              </w:rPr>
            </w:pPr>
          </w:p>
        </w:tc>
        <w:tc>
          <w:tcPr>
            <w:tcW w:w="717" w:type="dxa"/>
            <w:shd w:val="clear" w:color="auto" w:fill="D9D9D9" w:themeFill="background1" w:themeFillShade="D9"/>
            <w:tcMar>
              <w:top w:w="28" w:type="dxa"/>
              <w:bottom w:w="28" w:type="dxa"/>
            </w:tcMar>
            <w:vAlign w:val="center"/>
          </w:tcPr>
          <w:p w14:paraId="7F16EE3C" w14:textId="77777777" w:rsidR="00C85C9B" w:rsidRPr="00F6274C" w:rsidRDefault="00C85C9B" w:rsidP="00C85C9B">
            <w:pPr>
              <w:jc w:val="center"/>
              <w:rPr>
                <w:rFonts w:cs="Arial"/>
                <w:b/>
                <w:sz w:val="20"/>
                <w:szCs w:val="20"/>
              </w:rPr>
            </w:pPr>
          </w:p>
        </w:tc>
        <w:tc>
          <w:tcPr>
            <w:tcW w:w="5755" w:type="dxa"/>
            <w:tcMar>
              <w:top w:w="28" w:type="dxa"/>
              <w:bottom w:w="28" w:type="dxa"/>
            </w:tcMar>
            <w:vAlign w:val="center"/>
          </w:tcPr>
          <w:p w14:paraId="2DBE8216" w14:textId="77777777" w:rsidR="00C85C9B" w:rsidRPr="00F6274C" w:rsidRDefault="00C85C9B" w:rsidP="009062C6">
            <w:pPr>
              <w:jc w:val="center"/>
              <w:rPr>
                <w:rFonts w:cs="Arial"/>
                <w:b/>
                <w:sz w:val="20"/>
                <w:szCs w:val="20"/>
              </w:rPr>
            </w:pPr>
            <w:r w:rsidRPr="00F6274C">
              <w:rPr>
                <w:rFonts w:cs="Arial"/>
                <w:b/>
                <w:sz w:val="20"/>
                <w:szCs w:val="20"/>
              </w:rPr>
              <w:t>GOVERNANCE OF ATON SERVICES</w:t>
            </w:r>
          </w:p>
        </w:tc>
        <w:tc>
          <w:tcPr>
            <w:tcW w:w="5329" w:type="dxa"/>
            <w:gridSpan w:val="4"/>
            <w:shd w:val="clear" w:color="auto" w:fill="D9D9D9" w:themeFill="background1" w:themeFillShade="D9"/>
            <w:tcMar>
              <w:top w:w="28" w:type="dxa"/>
              <w:bottom w:w="28" w:type="dxa"/>
            </w:tcMar>
            <w:vAlign w:val="center"/>
          </w:tcPr>
          <w:p w14:paraId="00915D70" w14:textId="77777777" w:rsidR="00C85C9B" w:rsidRPr="00F6274C" w:rsidRDefault="00C85C9B" w:rsidP="00C85C9B">
            <w:pPr>
              <w:jc w:val="center"/>
              <w:rPr>
                <w:rFonts w:cs="Arial"/>
                <w:b/>
                <w:sz w:val="20"/>
                <w:szCs w:val="20"/>
              </w:rPr>
            </w:pPr>
          </w:p>
        </w:tc>
      </w:tr>
      <w:tr w:rsidR="00C85C9B" w:rsidRPr="00F6274C" w14:paraId="4FAD98E3" w14:textId="77777777" w:rsidTr="00C85C9B">
        <w:trPr>
          <w:cantSplit/>
          <w:trHeight w:val="361"/>
          <w:jc w:val="center"/>
        </w:trPr>
        <w:tc>
          <w:tcPr>
            <w:tcW w:w="593" w:type="dxa"/>
            <w:tcMar>
              <w:top w:w="28" w:type="dxa"/>
              <w:bottom w:w="28" w:type="dxa"/>
            </w:tcMar>
            <w:vAlign w:val="center"/>
          </w:tcPr>
          <w:p w14:paraId="7BD6CF9C" w14:textId="77777777" w:rsidR="00C85C9B" w:rsidRPr="00F6274C" w:rsidRDefault="00C85C9B" w:rsidP="00C85C9B">
            <w:pPr>
              <w:jc w:val="center"/>
              <w:rPr>
                <w:rFonts w:cs="Arial"/>
                <w:b/>
                <w:sz w:val="20"/>
                <w:szCs w:val="20"/>
              </w:rPr>
            </w:pPr>
          </w:p>
        </w:tc>
        <w:tc>
          <w:tcPr>
            <w:tcW w:w="593" w:type="dxa"/>
            <w:tcMar>
              <w:top w:w="28" w:type="dxa"/>
              <w:bottom w:w="28" w:type="dxa"/>
            </w:tcMar>
            <w:vAlign w:val="center"/>
          </w:tcPr>
          <w:p w14:paraId="7AE787BC" w14:textId="77777777" w:rsidR="00C85C9B" w:rsidRPr="00F6274C" w:rsidRDefault="00C85C9B" w:rsidP="00C85C9B">
            <w:pPr>
              <w:jc w:val="center"/>
              <w:rPr>
                <w:rFonts w:cs="Arial"/>
                <w:b/>
                <w:sz w:val="20"/>
                <w:szCs w:val="20"/>
              </w:rPr>
            </w:pPr>
            <w:r w:rsidRPr="00F6274C">
              <w:rPr>
                <w:rFonts w:cs="Arial"/>
                <w:b/>
                <w:sz w:val="20"/>
                <w:szCs w:val="20"/>
              </w:rPr>
              <w:t>1a.1</w:t>
            </w:r>
          </w:p>
        </w:tc>
        <w:tc>
          <w:tcPr>
            <w:tcW w:w="717" w:type="dxa"/>
            <w:shd w:val="clear" w:color="auto" w:fill="D9D9D9" w:themeFill="background1" w:themeFillShade="D9"/>
            <w:tcMar>
              <w:top w:w="28" w:type="dxa"/>
              <w:bottom w:w="28" w:type="dxa"/>
            </w:tcMar>
            <w:vAlign w:val="center"/>
          </w:tcPr>
          <w:p w14:paraId="1F4F1F13" w14:textId="77777777" w:rsidR="00C85C9B" w:rsidRPr="00F6274C" w:rsidRDefault="00C85C9B" w:rsidP="00C85C9B">
            <w:pPr>
              <w:jc w:val="center"/>
              <w:rPr>
                <w:rFonts w:cs="Arial"/>
                <w:b/>
                <w:sz w:val="20"/>
                <w:szCs w:val="20"/>
              </w:rPr>
            </w:pPr>
          </w:p>
        </w:tc>
        <w:tc>
          <w:tcPr>
            <w:tcW w:w="5755" w:type="dxa"/>
            <w:tcMar>
              <w:top w:w="28" w:type="dxa"/>
              <w:bottom w:w="28" w:type="dxa"/>
            </w:tcMar>
            <w:vAlign w:val="center"/>
          </w:tcPr>
          <w:p w14:paraId="3967E568" w14:textId="77777777" w:rsidR="00C85C9B" w:rsidRPr="00F6274C" w:rsidRDefault="00C85C9B" w:rsidP="00C85C9B">
            <w:pPr>
              <w:rPr>
                <w:rFonts w:cs="Arial"/>
                <w:b/>
                <w:sz w:val="20"/>
                <w:szCs w:val="20"/>
              </w:rPr>
            </w:pPr>
            <w:r w:rsidRPr="00F6274C">
              <w:rPr>
                <w:rFonts w:cs="Arial"/>
                <w:b/>
                <w:sz w:val="20"/>
                <w:szCs w:val="20"/>
              </w:rPr>
              <w:t>PRINCIPLES OF PROPER GOVERNANCE</w:t>
            </w:r>
          </w:p>
        </w:tc>
        <w:tc>
          <w:tcPr>
            <w:tcW w:w="5329" w:type="dxa"/>
            <w:gridSpan w:val="4"/>
            <w:shd w:val="clear" w:color="auto" w:fill="D9D9D9" w:themeFill="background1" w:themeFillShade="D9"/>
            <w:tcMar>
              <w:top w:w="28" w:type="dxa"/>
              <w:bottom w:w="28" w:type="dxa"/>
            </w:tcMar>
            <w:vAlign w:val="center"/>
          </w:tcPr>
          <w:p w14:paraId="61D8A7E3" w14:textId="77777777" w:rsidR="00C85C9B" w:rsidRPr="00F6274C" w:rsidRDefault="00C85C9B" w:rsidP="00C85C9B">
            <w:pPr>
              <w:jc w:val="center"/>
              <w:rPr>
                <w:rFonts w:cs="Arial"/>
                <w:b/>
                <w:sz w:val="20"/>
                <w:szCs w:val="20"/>
              </w:rPr>
            </w:pPr>
          </w:p>
        </w:tc>
      </w:tr>
      <w:tr w:rsidR="00096933" w:rsidRPr="00F6274C" w14:paraId="255BDE30" w14:textId="77777777" w:rsidTr="00096933">
        <w:trPr>
          <w:jc w:val="center"/>
        </w:trPr>
        <w:tc>
          <w:tcPr>
            <w:tcW w:w="593" w:type="dxa"/>
            <w:tcMar>
              <w:top w:w="28" w:type="dxa"/>
              <w:bottom w:w="28" w:type="dxa"/>
            </w:tcMar>
          </w:tcPr>
          <w:p w14:paraId="51CF2C1B" w14:textId="77777777" w:rsidR="00096933" w:rsidRPr="00F6274C" w:rsidRDefault="00096933" w:rsidP="00245B7F">
            <w:pPr>
              <w:jc w:val="both"/>
              <w:rPr>
                <w:rFonts w:cs="Arial"/>
                <w:sz w:val="20"/>
                <w:szCs w:val="20"/>
              </w:rPr>
            </w:pPr>
          </w:p>
        </w:tc>
        <w:tc>
          <w:tcPr>
            <w:tcW w:w="593" w:type="dxa"/>
            <w:tcMar>
              <w:top w:w="28" w:type="dxa"/>
              <w:bottom w:w="28" w:type="dxa"/>
            </w:tcMar>
          </w:tcPr>
          <w:p w14:paraId="13DBFA61" w14:textId="77777777" w:rsidR="00096933" w:rsidRPr="00F6274C" w:rsidRDefault="00096933" w:rsidP="00245B7F">
            <w:pPr>
              <w:jc w:val="both"/>
              <w:rPr>
                <w:rFonts w:cs="Arial"/>
                <w:sz w:val="20"/>
                <w:szCs w:val="20"/>
              </w:rPr>
            </w:pPr>
          </w:p>
        </w:tc>
        <w:tc>
          <w:tcPr>
            <w:tcW w:w="717" w:type="dxa"/>
            <w:tcMar>
              <w:top w:w="28" w:type="dxa"/>
              <w:bottom w:w="28" w:type="dxa"/>
            </w:tcMar>
          </w:tcPr>
          <w:p w14:paraId="7921044C" w14:textId="77777777" w:rsidR="00096933" w:rsidRPr="00F6274C" w:rsidRDefault="00096933" w:rsidP="00245B7F">
            <w:pPr>
              <w:jc w:val="both"/>
              <w:rPr>
                <w:rFonts w:cs="Arial"/>
                <w:sz w:val="20"/>
                <w:szCs w:val="20"/>
              </w:rPr>
            </w:pPr>
            <w:r w:rsidRPr="00F6274C">
              <w:rPr>
                <w:rFonts w:cs="Arial"/>
                <w:sz w:val="20"/>
                <w:szCs w:val="20"/>
              </w:rPr>
              <w:t>1a.1.1</w:t>
            </w:r>
          </w:p>
        </w:tc>
        <w:tc>
          <w:tcPr>
            <w:tcW w:w="5755" w:type="dxa"/>
            <w:tcMar>
              <w:top w:w="28" w:type="dxa"/>
              <w:bottom w:w="28" w:type="dxa"/>
            </w:tcMar>
          </w:tcPr>
          <w:p w14:paraId="02AEC622" w14:textId="77777777" w:rsidR="00096933" w:rsidRPr="00F6274C" w:rsidRDefault="00096933" w:rsidP="00245B7F">
            <w:pPr>
              <w:spacing w:after="0"/>
              <w:jc w:val="right"/>
              <w:rPr>
                <w:rFonts w:cs="Arial"/>
                <w:sz w:val="20"/>
                <w:szCs w:val="20"/>
              </w:rPr>
            </w:pPr>
            <w:r w:rsidRPr="00F6274C">
              <w:rPr>
                <w:rFonts w:cs="Arial"/>
                <w:sz w:val="20"/>
                <w:szCs w:val="20"/>
              </w:rPr>
              <w:t>International obligations related to safety of navigation</w:t>
            </w:r>
          </w:p>
        </w:tc>
        <w:tc>
          <w:tcPr>
            <w:tcW w:w="650" w:type="dxa"/>
            <w:vMerge w:val="restart"/>
            <w:tcMar>
              <w:top w:w="28" w:type="dxa"/>
              <w:bottom w:w="28" w:type="dxa"/>
            </w:tcMar>
          </w:tcPr>
          <w:p w14:paraId="05F3B6D6" w14:textId="77777777" w:rsidR="00096933" w:rsidRPr="00F6274C" w:rsidRDefault="00096933" w:rsidP="00245B7F">
            <w:pPr>
              <w:jc w:val="center"/>
              <w:rPr>
                <w:rFonts w:cs="Arial"/>
                <w:sz w:val="20"/>
                <w:szCs w:val="20"/>
              </w:rPr>
            </w:pPr>
            <w:r w:rsidRPr="00F6274C">
              <w:rPr>
                <w:rFonts w:cs="Arial"/>
                <w:sz w:val="20"/>
                <w:szCs w:val="20"/>
              </w:rPr>
              <w:t>4</w:t>
            </w:r>
          </w:p>
        </w:tc>
        <w:tc>
          <w:tcPr>
            <w:tcW w:w="1812" w:type="dxa"/>
            <w:vMerge w:val="restart"/>
            <w:tcMar>
              <w:top w:w="28" w:type="dxa"/>
              <w:bottom w:w="28" w:type="dxa"/>
            </w:tcMar>
          </w:tcPr>
          <w:p w14:paraId="71B9D0DC" w14:textId="77777777" w:rsidR="00096933" w:rsidRPr="00F6274C" w:rsidRDefault="00096933" w:rsidP="00245B7F">
            <w:pPr>
              <w:rPr>
                <w:rFonts w:cs="Arial"/>
                <w:sz w:val="20"/>
                <w:szCs w:val="20"/>
              </w:rPr>
            </w:pPr>
            <w:r w:rsidRPr="00F6274C">
              <w:rPr>
                <w:rFonts w:cs="Arial"/>
                <w:sz w:val="20"/>
                <w:szCs w:val="20"/>
              </w:rPr>
              <w:t>Self-test of basic L1.1 AtoN manager knowledge</w:t>
            </w:r>
          </w:p>
          <w:p w14:paraId="008E83B3" w14:textId="77777777" w:rsidR="00096933" w:rsidRPr="00F6274C" w:rsidRDefault="00096933" w:rsidP="00245B7F">
            <w:pPr>
              <w:rPr>
                <w:rFonts w:cs="Arial"/>
                <w:sz w:val="20"/>
                <w:szCs w:val="20"/>
              </w:rPr>
            </w:pPr>
          </w:p>
          <w:p w14:paraId="765F1110" w14:textId="77777777" w:rsidR="00096933" w:rsidRPr="00F6274C" w:rsidRDefault="00096933" w:rsidP="00245B7F">
            <w:pPr>
              <w:rPr>
                <w:rFonts w:cs="Arial"/>
                <w:sz w:val="20"/>
                <w:szCs w:val="20"/>
              </w:rPr>
            </w:pPr>
          </w:p>
          <w:p w14:paraId="381E8501" w14:textId="77777777" w:rsidR="00096933" w:rsidRPr="00F6274C" w:rsidRDefault="00096933" w:rsidP="00245B7F">
            <w:pPr>
              <w:rPr>
                <w:rFonts w:cs="Arial"/>
                <w:sz w:val="20"/>
                <w:szCs w:val="20"/>
              </w:rPr>
            </w:pPr>
          </w:p>
        </w:tc>
        <w:tc>
          <w:tcPr>
            <w:tcW w:w="2231" w:type="dxa"/>
            <w:vMerge w:val="restart"/>
            <w:tcMar>
              <w:top w:w="28" w:type="dxa"/>
              <w:bottom w:w="28" w:type="dxa"/>
            </w:tcMar>
          </w:tcPr>
          <w:p w14:paraId="05E155DA" w14:textId="77777777" w:rsidR="00096933" w:rsidRPr="00C55A03" w:rsidRDefault="00096933" w:rsidP="00E40F90">
            <w:pPr>
              <w:jc w:val="both"/>
              <w:rPr>
                <w:rFonts w:cs="Arial"/>
                <w:sz w:val="20"/>
                <w:szCs w:val="20"/>
                <w:lang w:val="fr-FR"/>
              </w:rPr>
            </w:pPr>
            <w:r w:rsidRPr="00C55A03">
              <w:rPr>
                <w:rFonts w:cs="Arial"/>
                <w:sz w:val="20"/>
                <w:szCs w:val="20"/>
                <w:lang w:val="fr-FR"/>
              </w:rPr>
              <w:t>SOLAS Chapter V</w:t>
            </w:r>
          </w:p>
          <w:p w14:paraId="30A7418C" w14:textId="77777777" w:rsidR="000B0751" w:rsidRPr="00C55A03" w:rsidRDefault="000B0751" w:rsidP="00E40F90">
            <w:pPr>
              <w:jc w:val="both"/>
              <w:rPr>
                <w:rFonts w:cs="Arial"/>
                <w:sz w:val="20"/>
                <w:szCs w:val="20"/>
                <w:lang w:val="fr-FR"/>
              </w:rPr>
            </w:pPr>
            <w:r w:rsidRPr="00C55A03">
              <w:rPr>
                <w:rFonts w:cs="Arial"/>
                <w:sz w:val="20"/>
                <w:szCs w:val="20"/>
                <w:lang w:val="fr-FR"/>
              </w:rPr>
              <w:t>IALA Standard 1010</w:t>
            </w:r>
          </w:p>
        </w:tc>
        <w:tc>
          <w:tcPr>
            <w:tcW w:w="636" w:type="dxa"/>
            <w:vMerge w:val="restart"/>
            <w:tcMar>
              <w:top w:w="28" w:type="dxa"/>
              <w:bottom w:w="28" w:type="dxa"/>
            </w:tcMar>
            <w:vAlign w:val="center"/>
          </w:tcPr>
          <w:p w14:paraId="1B8A57ED" w14:textId="77777777" w:rsidR="00096933" w:rsidRPr="00F6274C" w:rsidRDefault="00096933" w:rsidP="00245B7F">
            <w:pPr>
              <w:jc w:val="center"/>
              <w:rPr>
                <w:rFonts w:cs="Arial"/>
                <w:sz w:val="20"/>
                <w:szCs w:val="20"/>
              </w:rPr>
            </w:pPr>
            <w:r w:rsidRPr="00F6274C">
              <w:rPr>
                <w:rFonts w:cs="Arial"/>
                <w:sz w:val="20"/>
                <w:szCs w:val="20"/>
              </w:rPr>
              <w:t>1</w:t>
            </w:r>
          </w:p>
        </w:tc>
      </w:tr>
      <w:tr w:rsidR="00096933" w:rsidRPr="00F6274C" w14:paraId="5FED8C58" w14:textId="77777777" w:rsidTr="00096933">
        <w:trPr>
          <w:jc w:val="center"/>
        </w:trPr>
        <w:tc>
          <w:tcPr>
            <w:tcW w:w="593" w:type="dxa"/>
            <w:tcMar>
              <w:top w:w="28" w:type="dxa"/>
              <w:bottom w:w="28" w:type="dxa"/>
            </w:tcMar>
          </w:tcPr>
          <w:p w14:paraId="5067AF07" w14:textId="77777777" w:rsidR="00096933" w:rsidRPr="00F6274C" w:rsidRDefault="00096933" w:rsidP="00245B7F">
            <w:pPr>
              <w:jc w:val="both"/>
              <w:rPr>
                <w:rFonts w:cs="Arial"/>
                <w:sz w:val="20"/>
                <w:szCs w:val="20"/>
              </w:rPr>
            </w:pPr>
          </w:p>
        </w:tc>
        <w:tc>
          <w:tcPr>
            <w:tcW w:w="593" w:type="dxa"/>
            <w:tcMar>
              <w:top w:w="28" w:type="dxa"/>
              <w:bottom w:w="28" w:type="dxa"/>
            </w:tcMar>
          </w:tcPr>
          <w:p w14:paraId="34B28658" w14:textId="77777777" w:rsidR="00096933" w:rsidRPr="00F6274C" w:rsidRDefault="00096933" w:rsidP="00245B7F">
            <w:pPr>
              <w:jc w:val="both"/>
              <w:rPr>
                <w:rFonts w:cs="Arial"/>
                <w:sz w:val="20"/>
                <w:szCs w:val="20"/>
              </w:rPr>
            </w:pPr>
          </w:p>
        </w:tc>
        <w:tc>
          <w:tcPr>
            <w:tcW w:w="717" w:type="dxa"/>
            <w:tcMar>
              <w:top w:w="28" w:type="dxa"/>
              <w:bottom w:w="28" w:type="dxa"/>
            </w:tcMar>
          </w:tcPr>
          <w:p w14:paraId="3FD8BFE6" w14:textId="77777777" w:rsidR="00096933" w:rsidRPr="00F6274C" w:rsidRDefault="00096933" w:rsidP="00245B7F">
            <w:pPr>
              <w:jc w:val="both"/>
              <w:rPr>
                <w:rFonts w:cs="Arial"/>
                <w:sz w:val="20"/>
                <w:szCs w:val="20"/>
              </w:rPr>
            </w:pPr>
            <w:r w:rsidRPr="00F6274C">
              <w:rPr>
                <w:rFonts w:cs="Arial"/>
                <w:sz w:val="20"/>
                <w:szCs w:val="20"/>
              </w:rPr>
              <w:t>1a.1.2</w:t>
            </w:r>
          </w:p>
        </w:tc>
        <w:tc>
          <w:tcPr>
            <w:tcW w:w="5755" w:type="dxa"/>
            <w:tcMar>
              <w:top w:w="28" w:type="dxa"/>
              <w:bottom w:w="28" w:type="dxa"/>
            </w:tcMar>
          </w:tcPr>
          <w:p w14:paraId="7946C3E7" w14:textId="77777777" w:rsidR="00096933" w:rsidRPr="00F6274C" w:rsidRDefault="00096933" w:rsidP="00245B7F">
            <w:pPr>
              <w:spacing w:after="0"/>
              <w:jc w:val="right"/>
              <w:rPr>
                <w:rFonts w:cs="Arial"/>
                <w:sz w:val="20"/>
                <w:szCs w:val="20"/>
              </w:rPr>
            </w:pPr>
            <w:r w:rsidRPr="00F6274C">
              <w:rPr>
                <w:rFonts w:cs="Arial"/>
                <w:sz w:val="20"/>
                <w:szCs w:val="20"/>
              </w:rPr>
              <w:t>The role and responsibilities of a national Competent Authority</w:t>
            </w:r>
          </w:p>
        </w:tc>
        <w:tc>
          <w:tcPr>
            <w:tcW w:w="650" w:type="dxa"/>
            <w:vMerge/>
            <w:tcMar>
              <w:top w:w="28" w:type="dxa"/>
              <w:bottom w:w="28" w:type="dxa"/>
            </w:tcMar>
          </w:tcPr>
          <w:p w14:paraId="2AD65D98" w14:textId="77777777" w:rsidR="00096933" w:rsidRPr="00F6274C" w:rsidRDefault="00096933" w:rsidP="00245B7F">
            <w:pPr>
              <w:jc w:val="center"/>
              <w:rPr>
                <w:rFonts w:cs="Arial"/>
                <w:sz w:val="20"/>
                <w:szCs w:val="20"/>
              </w:rPr>
            </w:pPr>
          </w:p>
        </w:tc>
        <w:tc>
          <w:tcPr>
            <w:tcW w:w="1812" w:type="dxa"/>
            <w:vMerge/>
            <w:tcMar>
              <w:top w:w="28" w:type="dxa"/>
              <w:bottom w:w="28" w:type="dxa"/>
            </w:tcMar>
          </w:tcPr>
          <w:p w14:paraId="7CD1609D" w14:textId="77777777" w:rsidR="00096933" w:rsidRPr="00F6274C" w:rsidRDefault="00096933" w:rsidP="00245B7F">
            <w:pPr>
              <w:jc w:val="both"/>
              <w:rPr>
                <w:rFonts w:cs="Arial"/>
                <w:sz w:val="20"/>
                <w:szCs w:val="20"/>
              </w:rPr>
            </w:pPr>
          </w:p>
        </w:tc>
        <w:tc>
          <w:tcPr>
            <w:tcW w:w="2231" w:type="dxa"/>
            <w:vMerge/>
            <w:tcMar>
              <w:top w:w="28" w:type="dxa"/>
              <w:bottom w:w="28" w:type="dxa"/>
            </w:tcMar>
          </w:tcPr>
          <w:p w14:paraId="0774636B" w14:textId="77777777" w:rsidR="00096933" w:rsidRPr="00F6274C" w:rsidRDefault="00096933" w:rsidP="00245B7F">
            <w:pPr>
              <w:jc w:val="both"/>
              <w:rPr>
                <w:rFonts w:cs="Arial"/>
                <w:sz w:val="20"/>
                <w:szCs w:val="20"/>
              </w:rPr>
            </w:pPr>
          </w:p>
        </w:tc>
        <w:tc>
          <w:tcPr>
            <w:tcW w:w="636" w:type="dxa"/>
            <w:vMerge/>
            <w:tcMar>
              <w:top w:w="28" w:type="dxa"/>
              <w:bottom w:w="28" w:type="dxa"/>
            </w:tcMar>
          </w:tcPr>
          <w:p w14:paraId="1716C76E" w14:textId="77777777" w:rsidR="00096933" w:rsidRPr="00F6274C" w:rsidRDefault="00096933" w:rsidP="00245B7F">
            <w:pPr>
              <w:jc w:val="both"/>
              <w:rPr>
                <w:rFonts w:cs="Arial"/>
                <w:sz w:val="20"/>
                <w:szCs w:val="20"/>
              </w:rPr>
            </w:pPr>
          </w:p>
        </w:tc>
      </w:tr>
      <w:tr w:rsidR="00096933" w:rsidRPr="00F6274C" w14:paraId="601BED71" w14:textId="77777777" w:rsidTr="00096933">
        <w:trPr>
          <w:jc w:val="center"/>
        </w:trPr>
        <w:tc>
          <w:tcPr>
            <w:tcW w:w="593" w:type="dxa"/>
            <w:tcMar>
              <w:top w:w="28" w:type="dxa"/>
              <w:bottom w:w="28" w:type="dxa"/>
            </w:tcMar>
          </w:tcPr>
          <w:p w14:paraId="372DED74" w14:textId="77777777" w:rsidR="00096933" w:rsidRPr="00F6274C" w:rsidRDefault="00096933" w:rsidP="00245B7F">
            <w:pPr>
              <w:jc w:val="both"/>
              <w:rPr>
                <w:rFonts w:cs="Arial"/>
                <w:sz w:val="20"/>
                <w:szCs w:val="20"/>
              </w:rPr>
            </w:pPr>
          </w:p>
        </w:tc>
        <w:tc>
          <w:tcPr>
            <w:tcW w:w="593" w:type="dxa"/>
            <w:tcMar>
              <w:top w:w="28" w:type="dxa"/>
              <w:bottom w:w="28" w:type="dxa"/>
            </w:tcMar>
          </w:tcPr>
          <w:p w14:paraId="77FB3AAD" w14:textId="77777777" w:rsidR="00096933" w:rsidRPr="00F6274C" w:rsidRDefault="00096933" w:rsidP="00245B7F">
            <w:pPr>
              <w:jc w:val="both"/>
              <w:rPr>
                <w:rFonts w:cs="Arial"/>
                <w:sz w:val="20"/>
                <w:szCs w:val="20"/>
              </w:rPr>
            </w:pPr>
          </w:p>
        </w:tc>
        <w:tc>
          <w:tcPr>
            <w:tcW w:w="717" w:type="dxa"/>
            <w:tcMar>
              <w:top w:w="28" w:type="dxa"/>
              <w:bottom w:w="28" w:type="dxa"/>
            </w:tcMar>
          </w:tcPr>
          <w:p w14:paraId="7C07003F" w14:textId="77777777" w:rsidR="00096933" w:rsidRPr="00F6274C" w:rsidRDefault="00096933" w:rsidP="00245B7F">
            <w:pPr>
              <w:jc w:val="both"/>
              <w:rPr>
                <w:rFonts w:cs="Arial"/>
                <w:sz w:val="20"/>
                <w:szCs w:val="20"/>
              </w:rPr>
            </w:pPr>
            <w:r w:rsidRPr="00F6274C">
              <w:rPr>
                <w:rFonts w:cs="Arial"/>
                <w:sz w:val="20"/>
                <w:szCs w:val="20"/>
              </w:rPr>
              <w:t>1a.1.3</w:t>
            </w:r>
          </w:p>
        </w:tc>
        <w:tc>
          <w:tcPr>
            <w:tcW w:w="5755" w:type="dxa"/>
            <w:tcMar>
              <w:top w:w="28" w:type="dxa"/>
              <w:bottom w:w="28" w:type="dxa"/>
            </w:tcMar>
          </w:tcPr>
          <w:p w14:paraId="33A16567" w14:textId="77777777" w:rsidR="00096933" w:rsidRPr="00F6274C" w:rsidRDefault="00096933" w:rsidP="00245B7F">
            <w:pPr>
              <w:spacing w:after="0"/>
              <w:jc w:val="right"/>
              <w:rPr>
                <w:rFonts w:cs="Arial"/>
                <w:sz w:val="20"/>
                <w:szCs w:val="20"/>
              </w:rPr>
            </w:pPr>
            <w:r w:rsidRPr="00F6274C">
              <w:rPr>
                <w:rFonts w:cs="Arial"/>
                <w:sz w:val="20"/>
                <w:szCs w:val="20"/>
              </w:rPr>
              <w:t>External and internal audits and inspections</w:t>
            </w:r>
          </w:p>
        </w:tc>
        <w:tc>
          <w:tcPr>
            <w:tcW w:w="650" w:type="dxa"/>
            <w:vMerge w:val="restart"/>
            <w:tcMar>
              <w:top w:w="28" w:type="dxa"/>
              <w:bottom w:w="28" w:type="dxa"/>
            </w:tcMar>
          </w:tcPr>
          <w:p w14:paraId="51BBE547" w14:textId="77777777" w:rsidR="00096933" w:rsidRPr="00F6274C" w:rsidRDefault="00096933" w:rsidP="00245B7F">
            <w:pPr>
              <w:jc w:val="center"/>
              <w:rPr>
                <w:rFonts w:cs="Arial"/>
                <w:sz w:val="20"/>
                <w:szCs w:val="20"/>
              </w:rPr>
            </w:pPr>
          </w:p>
          <w:p w14:paraId="3057ABDC" w14:textId="77777777" w:rsidR="00096933" w:rsidRPr="00F6274C" w:rsidRDefault="00096933" w:rsidP="00245B7F">
            <w:pPr>
              <w:jc w:val="center"/>
              <w:rPr>
                <w:rFonts w:cs="Arial"/>
                <w:sz w:val="20"/>
                <w:szCs w:val="20"/>
              </w:rPr>
            </w:pPr>
          </w:p>
          <w:p w14:paraId="2E68F34F" w14:textId="77777777" w:rsidR="00096933" w:rsidRPr="00F6274C" w:rsidRDefault="00096933" w:rsidP="00245B7F">
            <w:pPr>
              <w:jc w:val="center"/>
              <w:rPr>
                <w:rFonts w:cs="Arial"/>
                <w:sz w:val="20"/>
                <w:szCs w:val="20"/>
              </w:rPr>
            </w:pPr>
            <w:r w:rsidRPr="00F6274C">
              <w:rPr>
                <w:rFonts w:cs="Arial"/>
                <w:sz w:val="20"/>
                <w:szCs w:val="20"/>
              </w:rPr>
              <w:t>3</w:t>
            </w:r>
          </w:p>
        </w:tc>
        <w:tc>
          <w:tcPr>
            <w:tcW w:w="1812" w:type="dxa"/>
            <w:vMerge/>
            <w:tcMar>
              <w:top w:w="28" w:type="dxa"/>
              <w:bottom w:w="28" w:type="dxa"/>
            </w:tcMar>
          </w:tcPr>
          <w:p w14:paraId="0B4AF61E" w14:textId="77777777" w:rsidR="00096933" w:rsidRPr="00F6274C" w:rsidRDefault="00096933" w:rsidP="00245B7F">
            <w:pPr>
              <w:jc w:val="both"/>
              <w:rPr>
                <w:rFonts w:cs="Arial"/>
                <w:sz w:val="20"/>
                <w:szCs w:val="20"/>
              </w:rPr>
            </w:pPr>
          </w:p>
        </w:tc>
        <w:tc>
          <w:tcPr>
            <w:tcW w:w="2231" w:type="dxa"/>
            <w:vMerge/>
            <w:tcMar>
              <w:top w:w="28" w:type="dxa"/>
              <w:bottom w:w="28" w:type="dxa"/>
            </w:tcMar>
          </w:tcPr>
          <w:p w14:paraId="55D09D43" w14:textId="77777777" w:rsidR="00096933" w:rsidRPr="00F6274C" w:rsidRDefault="00096933" w:rsidP="00245B7F">
            <w:pPr>
              <w:jc w:val="both"/>
              <w:rPr>
                <w:rFonts w:cs="Arial"/>
                <w:sz w:val="20"/>
                <w:szCs w:val="20"/>
              </w:rPr>
            </w:pPr>
          </w:p>
        </w:tc>
        <w:tc>
          <w:tcPr>
            <w:tcW w:w="636" w:type="dxa"/>
            <w:vMerge/>
            <w:tcMar>
              <w:top w:w="28" w:type="dxa"/>
              <w:bottom w:w="28" w:type="dxa"/>
            </w:tcMar>
          </w:tcPr>
          <w:p w14:paraId="3F2DEE4E" w14:textId="77777777" w:rsidR="00096933" w:rsidRPr="00F6274C" w:rsidRDefault="00096933" w:rsidP="00245B7F">
            <w:pPr>
              <w:jc w:val="both"/>
              <w:rPr>
                <w:rFonts w:cs="Arial"/>
                <w:sz w:val="20"/>
                <w:szCs w:val="20"/>
              </w:rPr>
            </w:pPr>
          </w:p>
        </w:tc>
      </w:tr>
      <w:tr w:rsidR="00096933" w:rsidRPr="00F6274C" w14:paraId="5FEE73CB" w14:textId="77777777" w:rsidTr="00096933">
        <w:trPr>
          <w:jc w:val="center"/>
        </w:trPr>
        <w:tc>
          <w:tcPr>
            <w:tcW w:w="593" w:type="dxa"/>
            <w:tcMar>
              <w:top w:w="28" w:type="dxa"/>
              <w:bottom w:w="28" w:type="dxa"/>
            </w:tcMar>
          </w:tcPr>
          <w:p w14:paraId="2A70F05A" w14:textId="77777777" w:rsidR="00096933" w:rsidRPr="00F6274C" w:rsidRDefault="00096933" w:rsidP="00245B7F">
            <w:pPr>
              <w:jc w:val="both"/>
              <w:rPr>
                <w:rFonts w:cs="Arial"/>
                <w:sz w:val="20"/>
                <w:szCs w:val="20"/>
              </w:rPr>
            </w:pPr>
          </w:p>
        </w:tc>
        <w:tc>
          <w:tcPr>
            <w:tcW w:w="593" w:type="dxa"/>
            <w:tcMar>
              <w:top w:w="28" w:type="dxa"/>
              <w:bottom w:w="28" w:type="dxa"/>
            </w:tcMar>
          </w:tcPr>
          <w:p w14:paraId="49C1808A" w14:textId="77777777" w:rsidR="00096933" w:rsidRPr="00F6274C" w:rsidRDefault="00096933" w:rsidP="00245B7F">
            <w:pPr>
              <w:jc w:val="both"/>
              <w:rPr>
                <w:rFonts w:cs="Arial"/>
                <w:sz w:val="20"/>
                <w:szCs w:val="20"/>
              </w:rPr>
            </w:pPr>
          </w:p>
        </w:tc>
        <w:tc>
          <w:tcPr>
            <w:tcW w:w="717" w:type="dxa"/>
            <w:tcMar>
              <w:top w:w="28" w:type="dxa"/>
              <w:bottom w:w="28" w:type="dxa"/>
            </w:tcMar>
          </w:tcPr>
          <w:p w14:paraId="1F6D11CA" w14:textId="77777777" w:rsidR="00096933" w:rsidRPr="00F6274C" w:rsidRDefault="00096933" w:rsidP="00245B7F">
            <w:pPr>
              <w:jc w:val="both"/>
              <w:rPr>
                <w:rFonts w:cs="Arial"/>
                <w:sz w:val="20"/>
                <w:szCs w:val="20"/>
              </w:rPr>
            </w:pPr>
            <w:r w:rsidRPr="00F6274C">
              <w:rPr>
                <w:rFonts w:cs="Arial"/>
                <w:sz w:val="20"/>
                <w:szCs w:val="20"/>
              </w:rPr>
              <w:t>1a.1.4</w:t>
            </w:r>
          </w:p>
        </w:tc>
        <w:tc>
          <w:tcPr>
            <w:tcW w:w="5755" w:type="dxa"/>
            <w:tcMar>
              <w:top w:w="28" w:type="dxa"/>
              <w:bottom w:w="28" w:type="dxa"/>
            </w:tcMar>
          </w:tcPr>
          <w:p w14:paraId="36503C30" w14:textId="77777777" w:rsidR="00096933" w:rsidRPr="00F6274C" w:rsidRDefault="00096933" w:rsidP="00245B7F">
            <w:pPr>
              <w:spacing w:after="0"/>
              <w:jc w:val="right"/>
              <w:rPr>
                <w:rFonts w:cs="Arial"/>
                <w:sz w:val="20"/>
                <w:szCs w:val="20"/>
              </w:rPr>
            </w:pPr>
            <w:r w:rsidRPr="00F6274C">
              <w:rPr>
                <w:rFonts w:cs="Arial"/>
                <w:sz w:val="20"/>
                <w:szCs w:val="20"/>
              </w:rPr>
              <w:t>Quality Management of AtoN service provision</w:t>
            </w:r>
          </w:p>
        </w:tc>
        <w:tc>
          <w:tcPr>
            <w:tcW w:w="650" w:type="dxa"/>
            <w:vMerge/>
            <w:tcMar>
              <w:top w:w="28" w:type="dxa"/>
              <w:bottom w:w="28" w:type="dxa"/>
            </w:tcMar>
          </w:tcPr>
          <w:p w14:paraId="3F21D40E" w14:textId="77777777" w:rsidR="00096933" w:rsidRPr="00F6274C" w:rsidRDefault="00096933" w:rsidP="00245B7F">
            <w:pPr>
              <w:jc w:val="center"/>
              <w:rPr>
                <w:rFonts w:cs="Arial"/>
                <w:sz w:val="20"/>
                <w:szCs w:val="20"/>
              </w:rPr>
            </w:pPr>
          </w:p>
        </w:tc>
        <w:tc>
          <w:tcPr>
            <w:tcW w:w="1812" w:type="dxa"/>
            <w:vMerge/>
            <w:tcMar>
              <w:top w:w="28" w:type="dxa"/>
              <w:bottom w:w="28" w:type="dxa"/>
            </w:tcMar>
          </w:tcPr>
          <w:p w14:paraId="0FD0F607" w14:textId="77777777" w:rsidR="00096933" w:rsidRPr="00F6274C" w:rsidRDefault="00096933" w:rsidP="00245B7F">
            <w:pPr>
              <w:jc w:val="both"/>
              <w:rPr>
                <w:rFonts w:cs="Arial"/>
                <w:sz w:val="20"/>
                <w:szCs w:val="20"/>
              </w:rPr>
            </w:pPr>
          </w:p>
        </w:tc>
        <w:tc>
          <w:tcPr>
            <w:tcW w:w="2231" w:type="dxa"/>
            <w:vMerge/>
            <w:tcMar>
              <w:top w:w="28" w:type="dxa"/>
              <w:bottom w:w="28" w:type="dxa"/>
            </w:tcMar>
          </w:tcPr>
          <w:p w14:paraId="5E7B3552" w14:textId="77777777" w:rsidR="00096933" w:rsidRPr="00F6274C" w:rsidRDefault="00096933" w:rsidP="00245B7F">
            <w:pPr>
              <w:jc w:val="both"/>
              <w:rPr>
                <w:rFonts w:cs="Arial"/>
                <w:sz w:val="20"/>
                <w:szCs w:val="20"/>
              </w:rPr>
            </w:pPr>
          </w:p>
        </w:tc>
        <w:tc>
          <w:tcPr>
            <w:tcW w:w="636" w:type="dxa"/>
            <w:vMerge/>
            <w:tcMar>
              <w:top w:w="28" w:type="dxa"/>
              <w:bottom w:w="28" w:type="dxa"/>
            </w:tcMar>
          </w:tcPr>
          <w:p w14:paraId="37B96F45" w14:textId="77777777" w:rsidR="00096933" w:rsidRPr="00F6274C" w:rsidRDefault="00096933" w:rsidP="00245B7F">
            <w:pPr>
              <w:jc w:val="both"/>
              <w:rPr>
                <w:rFonts w:cs="Arial"/>
                <w:sz w:val="20"/>
                <w:szCs w:val="20"/>
              </w:rPr>
            </w:pPr>
          </w:p>
        </w:tc>
      </w:tr>
      <w:tr w:rsidR="00096933" w:rsidRPr="00F6274C" w14:paraId="4745C2BE" w14:textId="77777777" w:rsidTr="00096933">
        <w:trPr>
          <w:jc w:val="center"/>
        </w:trPr>
        <w:tc>
          <w:tcPr>
            <w:tcW w:w="593" w:type="dxa"/>
            <w:tcMar>
              <w:top w:w="28" w:type="dxa"/>
              <w:bottom w:w="28" w:type="dxa"/>
            </w:tcMar>
          </w:tcPr>
          <w:p w14:paraId="59DD28C2" w14:textId="77777777" w:rsidR="00096933" w:rsidRPr="00F6274C" w:rsidRDefault="00096933" w:rsidP="00245B7F">
            <w:pPr>
              <w:jc w:val="both"/>
              <w:rPr>
                <w:rFonts w:cs="Arial"/>
                <w:sz w:val="20"/>
                <w:szCs w:val="20"/>
              </w:rPr>
            </w:pPr>
          </w:p>
        </w:tc>
        <w:tc>
          <w:tcPr>
            <w:tcW w:w="593" w:type="dxa"/>
            <w:tcMar>
              <w:top w:w="28" w:type="dxa"/>
              <w:bottom w:w="28" w:type="dxa"/>
            </w:tcMar>
          </w:tcPr>
          <w:p w14:paraId="1471778A" w14:textId="77777777" w:rsidR="00096933" w:rsidRPr="00F6274C" w:rsidRDefault="00096933" w:rsidP="00245B7F">
            <w:pPr>
              <w:jc w:val="both"/>
              <w:rPr>
                <w:rFonts w:cs="Arial"/>
                <w:sz w:val="20"/>
                <w:szCs w:val="20"/>
              </w:rPr>
            </w:pPr>
          </w:p>
        </w:tc>
        <w:tc>
          <w:tcPr>
            <w:tcW w:w="717" w:type="dxa"/>
            <w:tcMar>
              <w:top w:w="28" w:type="dxa"/>
              <w:bottom w:w="28" w:type="dxa"/>
            </w:tcMar>
          </w:tcPr>
          <w:p w14:paraId="6003B389" w14:textId="77777777" w:rsidR="00096933" w:rsidRPr="00F6274C" w:rsidRDefault="00096933" w:rsidP="00245B7F">
            <w:pPr>
              <w:jc w:val="both"/>
              <w:rPr>
                <w:rFonts w:cs="Arial"/>
                <w:sz w:val="20"/>
                <w:szCs w:val="20"/>
              </w:rPr>
            </w:pPr>
            <w:r w:rsidRPr="00F6274C">
              <w:rPr>
                <w:rFonts w:cs="Arial"/>
                <w:sz w:val="20"/>
                <w:szCs w:val="20"/>
              </w:rPr>
              <w:t>1a.1.5</w:t>
            </w:r>
          </w:p>
        </w:tc>
        <w:tc>
          <w:tcPr>
            <w:tcW w:w="5755" w:type="dxa"/>
            <w:tcMar>
              <w:top w:w="28" w:type="dxa"/>
              <w:bottom w:w="28" w:type="dxa"/>
            </w:tcMar>
          </w:tcPr>
          <w:p w14:paraId="090B76C6" w14:textId="77777777" w:rsidR="00096933" w:rsidRPr="00F6274C" w:rsidRDefault="00096933" w:rsidP="00245B7F">
            <w:pPr>
              <w:spacing w:after="0"/>
              <w:jc w:val="right"/>
              <w:rPr>
                <w:rFonts w:cs="Arial"/>
                <w:sz w:val="20"/>
                <w:szCs w:val="20"/>
              </w:rPr>
            </w:pPr>
            <w:r w:rsidRPr="00F6274C">
              <w:rPr>
                <w:rFonts w:cs="Arial"/>
                <w:sz w:val="20"/>
                <w:szCs w:val="20"/>
              </w:rPr>
              <w:t>The administration of proper AtoN governance</w:t>
            </w:r>
          </w:p>
        </w:tc>
        <w:tc>
          <w:tcPr>
            <w:tcW w:w="650" w:type="dxa"/>
            <w:vMerge/>
            <w:tcMar>
              <w:top w:w="28" w:type="dxa"/>
              <w:bottom w:w="28" w:type="dxa"/>
            </w:tcMar>
          </w:tcPr>
          <w:p w14:paraId="17D841E7" w14:textId="77777777" w:rsidR="00096933" w:rsidRPr="00F6274C" w:rsidRDefault="00096933" w:rsidP="00245B7F">
            <w:pPr>
              <w:jc w:val="center"/>
              <w:rPr>
                <w:rFonts w:cs="Arial"/>
                <w:sz w:val="20"/>
                <w:szCs w:val="20"/>
              </w:rPr>
            </w:pPr>
          </w:p>
        </w:tc>
        <w:tc>
          <w:tcPr>
            <w:tcW w:w="1812" w:type="dxa"/>
            <w:vMerge/>
            <w:tcMar>
              <w:top w:w="28" w:type="dxa"/>
              <w:bottom w:w="28" w:type="dxa"/>
            </w:tcMar>
          </w:tcPr>
          <w:p w14:paraId="5E6508B1" w14:textId="77777777" w:rsidR="00096933" w:rsidRPr="00F6274C" w:rsidRDefault="00096933" w:rsidP="00245B7F">
            <w:pPr>
              <w:jc w:val="both"/>
              <w:rPr>
                <w:rFonts w:cs="Arial"/>
                <w:sz w:val="20"/>
                <w:szCs w:val="20"/>
              </w:rPr>
            </w:pPr>
          </w:p>
        </w:tc>
        <w:tc>
          <w:tcPr>
            <w:tcW w:w="2231" w:type="dxa"/>
            <w:vMerge/>
            <w:tcMar>
              <w:top w:w="28" w:type="dxa"/>
              <w:bottom w:w="28" w:type="dxa"/>
            </w:tcMar>
          </w:tcPr>
          <w:p w14:paraId="650B5CF8" w14:textId="77777777" w:rsidR="00096933" w:rsidRPr="00F6274C" w:rsidRDefault="00096933" w:rsidP="00245B7F">
            <w:pPr>
              <w:jc w:val="both"/>
              <w:rPr>
                <w:rFonts w:cs="Arial"/>
                <w:sz w:val="20"/>
                <w:szCs w:val="20"/>
              </w:rPr>
            </w:pPr>
          </w:p>
        </w:tc>
        <w:tc>
          <w:tcPr>
            <w:tcW w:w="636" w:type="dxa"/>
            <w:vMerge/>
            <w:tcMar>
              <w:top w:w="28" w:type="dxa"/>
              <w:bottom w:w="28" w:type="dxa"/>
            </w:tcMar>
          </w:tcPr>
          <w:p w14:paraId="7FFA7ACB" w14:textId="77777777" w:rsidR="00096933" w:rsidRPr="00F6274C" w:rsidRDefault="00096933" w:rsidP="00245B7F">
            <w:pPr>
              <w:jc w:val="both"/>
              <w:rPr>
                <w:rFonts w:cs="Arial"/>
                <w:sz w:val="20"/>
                <w:szCs w:val="20"/>
              </w:rPr>
            </w:pPr>
          </w:p>
        </w:tc>
      </w:tr>
      <w:tr w:rsidR="00096933" w:rsidRPr="00F6274C" w14:paraId="0A823456" w14:textId="77777777" w:rsidTr="00096933">
        <w:trPr>
          <w:jc w:val="center"/>
        </w:trPr>
        <w:tc>
          <w:tcPr>
            <w:tcW w:w="593" w:type="dxa"/>
            <w:tcMar>
              <w:top w:w="28" w:type="dxa"/>
              <w:bottom w:w="28" w:type="dxa"/>
            </w:tcMar>
          </w:tcPr>
          <w:p w14:paraId="5A4CDCBF" w14:textId="77777777" w:rsidR="00096933" w:rsidRPr="00F6274C" w:rsidRDefault="00096933" w:rsidP="00245B7F">
            <w:pPr>
              <w:jc w:val="both"/>
              <w:rPr>
                <w:rFonts w:cs="Arial"/>
                <w:sz w:val="20"/>
                <w:szCs w:val="20"/>
              </w:rPr>
            </w:pPr>
          </w:p>
        </w:tc>
        <w:tc>
          <w:tcPr>
            <w:tcW w:w="593" w:type="dxa"/>
            <w:tcMar>
              <w:top w:w="28" w:type="dxa"/>
              <w:bottom w:w="28" w:type="dxa"/>
            </w:tcMar>
          </w:tcPr>
          <w:p w14:paraId="51BD708A" w14:textId="77777777" w:rsidR="00096933" w:rsidRPr="00F6274C" w:rsidRDefault="00096933" w:rsidP="00245B7F">
            <w:pPr>
              <w:jc w:val="both"/>
              <w:rPr>
                <w:rFonts w:cs="Arial"/>
                <w:sz w:val="20"/>
                <w:szCs w:val="20"/>
              </w:rPr>
            </w:pPr>
          </w:p>
        </w:tc>
        <w:tc>
          <w:tcPr>
            <w:tcW w:w="717" w:type="dxa"/>
            <w:tcMar>
              <w:top w:w="28" w:type="dxa"/>
              <w:bottom w:w="28" w:type="dxa"/>
            </w:tcMar>
          </w:tcPr>
          <w:p w14:paraId="6B934036" w14:textId="77777777" w:rsidR="00096933" w:rsidRPr="00F6274C" w:rsidRDefault="00096933" w:rsidP="00245B7F">
            <w:pPr>
              <w:jc w:val="both"/>
              <w:rPr>
                <w:rFonts w:cs="Arial"/>
                <w:sz w:val="20"/>
                <w:szCs w:val="20"/>
              </w:rPr>
            </w:pPr>
            <w:r w:rsidRPr="00F6274C">
              <w:rPr>
                <w:rFonts w:cs="Arial"/>
                <w:sz w:val="20"/>
                <w:szCs w:val="20"/>
              </w:rPr>
              <w:t>1a.1.6</w:t>
            </w:r>
          </w:p>
        </w:tc>
        <w:tc>
          <w:tcPr>
            <w:tcW w:w="5755" w:type="dxa"/>
            <w:tcMar>
              <w:top w:w="28" w:type="dxa"/>
              <w:bottom w:w="28" w:type="dxa"/>
            </w:tcMar>
          </w:tcPr>
          <w:p w14:paraId="0B134EE8" w14:textId="77777777" w:rsidR="00096933" w:rsidRPr="00F6274C" w:rsidRDefault="00096933" w:rsidP="00245B7F">
            <w:pPr>
              <w:spacing w:after="0"/>
              <w:jc w:val="right"/>
              <w:rPr>
                <w:rFonts w:cs="Arial"/>
                <w:sz w:val="20"/>
                <w:szCs w:val="20"/>
              </w:rPr>
            </w:pPr>
            <w:r w:rsidRPr="00F6274C">
              <w:rPr>
                <w:rFonts w:cs="Arial"/>
                <w:sz w:val="20"/>
                <w:szCs w:val="20"/>
              </w:rPr>
              <w:t>Management plans to be produced by a Competent Authority</w:t>
            </w:r>
          </w:p>
        </w:tc>
        <w:tc>
          <w:tcPr>
            <w:tcW w:w="650" w:type="dxa"/>
            <w:vMerge/>
            <w:tcMar>
              <w:top w:w="28" w:type="dxa"/>
              <w:bottom w:w="28" w:type="dxa"/>
            </w:tcMar>
          </w:tcPr>
          <w:p w14:paraId="7EC6D459" w14:textId="77777777" w:rsidR="00096933" w:rsidRPr="00F6274C" w:rsidRDefault="00096933" w:rsidP="00245B7F">
            <w:pPr>
              <w:jc w:val="center"/>
              <w:rPr>
                <w:rFonts w:cs="Arial"/>
                <w:sz w:val="20"/>
                <w:szCs w:val="20"/>
              </w:rPr>
            </w:pPr>
          </w:p>
        </w:tc>
        <w:tc>
          <w:tcPr>
            <w:tcW w:w="1812" w:type="dxa"/>
            <w:vMerge/>
            <w:tcMar>
              <w:top w:w="28" w:type="dxa"/>
              <w:bottom w:w="28" w:type="dxa"/>
            </w:tcMar>
          </w:tcPr>
          <w:p w14:paraId="2CCD51C5" w14:textId="77777777" w:rsidR="00096933" w:rsidRPr="00F6274C" w:rsidRDefault="00096933" w:rsidP="00245B7F">
            <w:pPr>
              <w:jc w:val="both"/>
              <w:rPr>
                <w:rFonts w:cs="Arial"/>
                <w:sz w:val="20"/>
                <w:szCs w:val="20"/>
              </w:rPr>
            </w:pPr>
          </w:p>
        </w:tc>
        <w:tc>
          <w:tcPr>
            <w:tcW w:w="2231" w:type="dxa"/>
            <w:vMerge/>
            <w:tcMar>
              <w:top w:w="28" w:type="dxa"/>
              <w:bottom w:w="28" w:type="dxa"/>
            </w:tcMar>
          </w:tcPr>
          <w:p w14:paraId="5BC6BAB9" w14:textId="77777777" w:rsidR="00096933" w:rsidRPr="00F6274C" w:rsidRDefault="00096933" w:rsidP="00245B7F">
            <w:pPr>
              <w:jc w:val="both"/>
              <w:rPr>
                <w:rFonts w:cs="Arial"/>
                <w:sz w:val="20"/>
                <w:szCs w:val="20"/>
              </w:rPr>
            </w:pPr>
          </w:p>
        </w:tc>
        <w:tc>
          <w:tcPr>
            <w:tcW w:w="636" w:type="dxa"/>
            <w:vMerge/>
            <w:tcMar>
              <w:top w:w="28" w:type="dxa"/>
              <w:bottom w:w="28" w:type="dxa"/>
            </w:tcMar>
          </w:tcPr>
          <w:p w14:paraId="71F621F9" w14:textId="77777777" w:rsidR="00096933" w:rsidRPr="00F6274C" w:rsidRDefault="00096933" w:rsidP="00245B7F">
            <w:pPr>
              <w:jc w:val="both"/>
              <w:rPr>
                <w:rFonts w:cs="Arial"/>
                <w:sz w:val="20"/>
                <w:szCs w:val="20"/>
              </w:rPr>
            </w:pPr>
          </w:p>
        </w:tc>
      </w:tr>
      <w:tr w:rsidR="00C85C9B" w:rsidRPr="00F6274C" w14:paraId="4BB9E657" w14:textId="77777777" w:rsidTr="00C85C9B">
        <w:trPr>
          <w:jc w:val="center"/>
        </w:trPr>
        <w:tc>
          <w:tcPr>
            <w:tcW w:w="593" w:type="dxa"/>
            <w:tcMar>
              <w:top w:w="28" w:type="dxa"/>
              <w:bottom w:w="28" w:type="dxa"/>
            </w:tcMar>
          </w:tcPr>
          <w:p w14:paraId="401E89DB" w14:textId="77777777" w:rsidR="00C85C9B" w:rsidRPr="00F6274C" w:rsidRDefault="00C85C9B" w:rsidP="00245B7F">
            <w:pPr>
              <w:jc w:val="both"/>
              <w:rPr>
                <w:rFonts w:cs="Arial"/>
                <w:sz w:val="20"/>
                <w:szCs w:val="20"/>
              </w:rPr>
            </w:pPr>
          </w:p>
        </w:tc>
        <w:tc>
          <w:tcPr>
            <w:tcW w:w="593" w:type="dxa"/>
            <w:tcMar>
              <w:top w:w="28" w:type="dxa"/>
              <w:bottom w:w="28" w:type="dxa"/>
            </w:tcMar>
          </w:tcPr>
          <w:p w14:paraId="6E9B5C64" w14:textId="77777777" w:rsidR="00C85C9B" w:rsidRPr="00F6274C" w:rsidRDefault="00C85C9B" w:rsidP="00245B7F">
            <w:pPr>
              <w:jc w:val="both"/>
              <w:rPr>
                <w:rFonts w:cs="Arial"/>
                <w:b/>
                <w:sz w:val="20"/>
                <w:szCs w:val="20"/>
              </w:rPr>
            </w:pPr>
            <w:r w:rsidRPr="00F6274C">
              <w:rPr>
                <w:rFonts w:cs="Arial"/>
                <w:b/>
                <w:sz w:val="20"/>
                <w:szCs w:val="20"/>
              </w:rPr>
              <w:t>1a.2</w:t>
            </w:r>
          </w:p>
        </w:tc>
        <w:tc>
          <w:tcPr>
            <w:tcW w:w="717" w:type="dxa"/>
            <w:shd w:val="clear" w:color="auto" w:fill="D9D9D9" w:themeFill="background1" w:themeFillShade="D9"/>
            <w:tcMar>
              <w:top w:w="28" w:type="dxa"/>
              <w:bottom w:w="28" w:type="dxa"/>
            </w:tcMar>
          </w:tcPr>
          <w:p w14:paraId="59344D41" w14:textId="77777777" w:rsidR="00C85C9B" w:rsidRPr="00F6274C" w:rsidRDefault="00C85C9B" w:rsidP="00245B7F">
            <w:pPr>
              <w:jc w:val="both"/>
              <w:rPr>
                <w:rFonts w:cs="Arial"/>
                <w:sz w:val="20"/>
                <w:szCs w:val="20"/>
              </w:rPr>
            </w:pPr>
          </w:p>
        </w:tc>
        <w:tc>
          <w:tcPr>
            <w:tcW w:w="5755" w:type="dxa"/>
            <w:tcMar>
              <w:top w:w="28" w:type="dxa"/>
              <w:bottom w:w="28" w:type="dxa"/>
            </w:tcMar>
          </w:tcPr>
          <w:p w14:paraId="4684AA3A" w14:textId="77777777" w:rsidR="00C85C9B" w:rsidRPr="00F6274C" w:rsidRDefault="00C85C9B" w:rsidP="005E59D8">
            <w:pPr>
              <w:spacing w:after="0"/>
              <w:rPr>
                <w:rFonts w:cs="Arial"/>
                <w:sz w:val="20"/>
                <w:szCs w:val="20"/>
              </w:rPr>
            </w:pPr>
            <w:r w:rsidRPr="00F6274C">
              <w:rPr>
                <w:rFonts w:cs="Arial"/>
                <w:b/>
                <w:sz w:val="20"/>
                <w:szCs w:val="20"/>
              </w:rPr>
              <w:t xml:space="preserve">ANALYSIS OF </w:t>
            </w:r>
            <w:r w:rsidR="00406718" w:rsidRPr="00F6274C">
              <w:rPr>
                <w:rFonts w:cs="Arial"/>
                <w:b/>
                <w:sz w:val="20"/>
                <w:szCs w:val="20"/>
              </w:rPr>
              <w:t xml:space="preserve">THE QUALITY OF </w:t>
            </w:r>
            <w:r w:rsidRPr="00F6274C">
              <w:rPr>
                <w:rFonts w:cs="Arial"/>
                <w:b/>
                <w:sz w:val="20"/>
                <w:szCs w:val="20"/>
              </w:rPr>
              <w:t xml:space="preserve">MARITIME </w:t>
            </w:r>
            <w:r w:rsidR="00406718" w:rsidRPr="00F6274C">
              <w:rPr>
                <w:rFonts w:cs="Arial"/>
                <w:b/>
                <w:sz w:val="20"/>
                <w:szCs w:val="20"/>
              </w:rPr>
              <w:t>MANAGEMENT</w:t>
            </w:r>
          </w:p>
        </w:tc>
        <w:tc>
          <w:tcPr>
            <w:tcW w:w="5329" w:type="dxa"/>
            <w:gridSpan w:val="4"/>
            <w:shd w:val="clear" w:color="auto" w:fill="D9D9D9" w:themeFill="background1" w:themeFillShade="D9"/>
            <w:tcMar>
              <w:top w:w="28" w:type="dxa"/>
              <w:bottom w:w="28" w:type="dxa"/>
            </w:tcMar>
          </w:tcPr>
          <w:p w14:paraId="6A835752" w14:textId="77777777" w:rsidR="00C85C9B" w:rsidRPr="00F6274C" w:rsidRDefault="00C85C9B" w:rsidP="00245B7F">
            <w:pPr>
              <w:jc w:val="both"/>
              <w:rPr>
                <w:rFonts w:cs="Arial"/>
                <w:sz w:val="20"/>
                <w:szCs w:val="20"/>
              </w:rPr>
            </w:pPr>
          </w:p>
        </w:tc>
      </w:tr>
      <w:tr w:rsidR="00364D6A" w:rsidRPr="00F6274C" w14:paraId="0E4FBDCD" w14:textId="77777777" w:rsidTr="00096933">
        <w:trPr>
          <w:jc w:val="center"/>
        </w:trPr>
        <w:tc>
          <w:tcPr>
            <w:tcW w:w="593" w:type="dxa"/>
            <w:tcMar>
              <w:top w:w="28" w:type="dxa"/>
              <w:bottom w:w="28" w:type="dxa"/>
            </w:tcMar>
          </w:tcPr>
          <w:p w14:paraId="35C6739E" w14:textId="77777777" w:rsidR="00364D6A" w:rsidRPr="00F6274C" w:rsidRDefault="00364D6A" w:rsidP="005E59D8">
            <w:pPr>
              <w:jc w:val="both"/>
              <w:rPr>
                <w:rFonts w:cs="Arial"/>
                <w:sz w:val="20"/>
                <w:szCs w:val="20"/>
              </w:rPr>
            </w:pPr>
          </w:p>
        </w:tc>
        <w:tc>
          <w:tcPr>
            <w:tcW w:w="593" w:type="dxa"/>
            <w:tcMar>
              <w:top w:w="28" w:type="dxa"/>
              <w:bottom w:w="28" w:type="dxa"/>
            </w:tcMar>
          </w:tcPr>
          <w:p w14:paraId="194E5057" w14:textId="77777777" w:rsidR="00364D6A" w:rsidRPr="00F6274C" w:rsidRDefault="00364D6A" w:rsidP="005E59D8">
            <w:pPr>
              <w:jc w:val="both"/>
              <w:rPr>
                <w:rFonts w:cs="Arial"/>
                <w:sz w:val="20"/>
                <w:szCs w:val="20"/>
              </w:rPr>
            </w:pPr>
          </w:p>
        </w:tc>
        <w:tc>
          <w:tcPr>
            <w:tcW w:w="717" w:type="dxa"/>
            <w:tcMar>
              <w:top w:w="28" w:type="dxa"/>
              <w:bottom w:w="28" w:type="dxa"/>
            </w:tcMar>
          </w:tcPr>
          <w:p w14:paraId="6C6CC835" w14:textId="77777777" w:rsidR="00364D6A" w:rsidRPr="00F6274C" w:rsidRDefault="00364D6A" w:rsidP="005E59D8">
            <w:pPr>
              <w:spacing w:after="0"/>
              <w:jc w:val="both"/>
              <w:rPr>
                <w:rFonts w:cs="Arial"/>
                <w:sz w:val="20"/>
                <w:szCs w:val="20"/>
              </w:rPr>
            </w:pPr>
            <w:r w:rsidRPr="00F6274C">
              <w:rPr>
                <w:rFonts w:cs="Arial"/>
                <w:sz w:val="20"/>
                <w:szCs w:val="20"/>
              </w:rPr>
              <w:t>1a.2.1</w:t>
            </w:r>
          </w:p>
        </w:tc>
        <w:tc>
          <w:tcPr>
            <w:tcW w:w="5755" w:type="dxa"/>
            <w:tcMar>
              <w:top w:w="28" w:type="dxa"/>
              <w:bottom w:w="28" w:type="dxa"/>
            </w:tcMar>
          </w:tcPr>
          <w:p w14:paraId="244998B5" w14:textId="77777777" w:rsidR="00364D6A" w:rsidRPr="00F6274C" w:rsidRDefault="00364D6A" w:rsidP="005E59D8">
            <w:pPr>
              <w:spacing w:after="0"/>
              <w:jc w:val="right"/>
              <w:rPr>
                <w:rFonts w:cs="Arial"/>
                <w:sz w:val="20"/>
                <w:szCs w:val="20"/>
              </w:rPr>
            </w:pPr>
            <w:r w:rsidRPr="00F6274C">
              <w:rPr>
                <w:rFonts w:cs="Arial"/>
                <w:sz w:val="20"/>
                <w:szCs w:val="20"/>
              </w:rPr>
              <w:t xml:space="preserve">Definition of maritime </w:t>
            </w:r>
            <w:r w:rsidR="00406718" w:rsidRPr="00F6274C">
              <w:rPr>
                <w:rFonts w:cs="Arial"/>
                <w:sz w:val="20"/>
                <w:szCs w:val="20"/>
              </w:rPr>
              <w:t>management</w:t>
            </w:r>
          </w:p>
        </w:tc>
        <w:tc>
          <w:tcPr>
            <w:tcW w:w="650" w:type="dxa"/>
            <w:vMerge w:val="restart"/>
            <w:tcMar>
              <w:top w:w="28" w:type="dxa"/>
              <w:bottom w:w="28" w:type="dxa"/>
            </w:tcMar>
          </w:tcPr>
          <w:p w14:paraId="3674308B" w14:textId="77777777" w:rsidR="00364D6A" w:rsidRPr="00F6274C" w:rsidRDefault="00364D6A" w:rsidP="005E59D8">
            <w:pPr>
              <w:jc w:val="center"/>
              <w:rPr>
                <w:rFonts w:cs="Arial"/>
                <w:sz w:val="20"/>
                <w:szCs w:val="20"/>
              </w:rPr>
            </w:pPr>
          </w:p>
          <w:p w14:paraId="227727B4" w14:textId="77777777" w:rsidR="00364D6A" w:rsidRPr="00F6274C" w:rsidRDefault="00364D6A" w:rsidP="005E59D8">
            <w:pPr>
              <w:jc w:val="center"/>
              <w:rPr>
                <w:rFonts w:cs="Arial"/>
                <w:sz w:val="20"/>
                <w:szCs w:val="20"/>
              </w:rPr>
            </w:pPr>
            <w:r w:rsidRPr="00F6274C">
              <w:rPr>
                <w:rFonts w:cs="Arial"/>
                <w:sz w:val="20"/>
                <w:szCs w:val="20"/>
              </w:rPr>
              <w:t>3</w:t>
            </w:r>
          </w:p>
        </w:tc>
        <w:tc>
          <w:tcPr>
            <w:tcW w:w="1812" w:type="dxa"/>
            <w:vMerge w:val="restart"/>
            <w:tcMar>
              <w:top w:w="28" w:type="dxa"/>
              <w:bottom w:w="28" w:type="dxa"/>
            </w:tcMar>
          </w:tcPr>
          <w:p w14:paraId="503AEABF" w14:textId="77777777" w:rsidR="00364D6A" w:rsidRPr="00F6274C" w:rsidRDefault="00406718" w:rsidP="005E59D8">
            <w:pPr>
              <w:jc w:val="both"/>
              <w:rPr>
                <w:rFonts w:cs="Arial"/>
                <w:sz w:val="20"/>
                <w:szCs w:val="20"/>
              </w:rPr>
            </w:pPr>
            <w:r w:rsidRPr="00F6274C">
              <w:rPr>
                <w:rFonts w:cs="Arial"/>
                <w:sz w:val="20"/>
                <w:szCs w:val="20"/>
              </w:rPr>
              <w:t xml:space="preserve">Assessment of </w:t>
            </w:r>
            <w:r w:rsidR="00673C6B" w:rsidRPr="00F6274C">
              <w:rPr>
                <w:rFonts w:cs="Arial"/>
                <w:sz w:val="20"/>
                <w:szCs w:val="20"/>
              </w:rPr>
              <w:t xml:space="preserve">the quality of maritime management </w:t>
            </w:r>
            <w:r w:rsidR="00364D6A" w:rsidRPr="00F6274C">
              <w:rPr>
                <w:rFonts w:cs="Arial"/>
                <w:sz w:val="20"/>
                <w:szCs w:val="20"/>
              </w:rPr>
              <w:t>exercise</w:t>
            </w:r>
          </w:p>
        </w:tc>
        <w:tc>
          <w:tcPr>
            <w:tcW w:w="2231" w:type="dxa"/>
            <w:vMerge w:val="restart"/>
            <w:tcMar>
              <w:top w:w="28" w:type="dxa"/>
              <w:bottom w:w="28" w:type="dxa"/>
            </w:tcMar>
          </w:tcPr>
          <w:p w14:paraId="7F4C90BA" w14:textId="77777777" w:rsidR="00364D6A" w:rsidRPr="00F6274C" w:rsidRDefault="00364D6A" w:rsidP="005E59D8">
            <w:pPr>
              <w:jc w:val="both"/>
              <w:rPr>
                <w:rFonts w:cs="Arial"/>
                <w:sz w:val="20"/>
                <w:szCs w:val="20"/>
              </w:rPr>
            </w:pPr>
          </w:p>
        </w:tc>
        <w:tc>
          <w:tcPr>
            <w:tcW w:w="636" w:type="dxa"/>
            <w:vMerge w:val="restart"/>
            <w:tcMar>
              <w:top w:w="28" w:type="dxa"/>
              <w:bottom w:w="28" w:type="dxa"/>
            </w:tcMar>
          </w:tcPr>
          <w:p w14:paraId="37592CA0" w14:textId="77777777" w:rsidR="00364D6A" w:rsidRPr="00F6274C" w:rsidRDefault="00364D6A" w:rsidP="00364D6A">
            <w:pPr>
              <w:jc w:val="center"/>
              <w:rPr>
                <w:rFonts w:cs="Arial"/>
                <w:sz w:val="20"/>
                <w:szCs w:val="20"/>
              </w:rPr>
            </w:pPr>
          </w:p>
          <w:p w14:paraId="7311D61B" w14:textId="77777777" w:rsidR="00364D6A" w:rsidRPr="00F6274C" w:rsidRDefault="00364D6A" w:rsidP="00364D6A">
            <w:pPr>
              <w:jc w:val="center"/>
              <w:rPr>
                <w:rFonts w:cs="Arial"/>
                <w:sz w:val="20"/>
                <w:szCs w:val="20"/>
              </w:rPr>
            </w:pPr>
            <w:r w:rsidRPr="00F6274C">
              <w:rPr>
                <w:rFonts w:cs="Arial"/>
                <w:sz w:val="20"/>
                <w:szCs w:val="20"/>
              </w:rPr>
              <w:t>2</w:t>
            </w:r>
          </w:p>
        </w:tc>
      </w:tr>
      <w:tr w:rsidR="00364D6A" w:rsidRPr="00F6274C" w14:paraId="11738EA7" w14:textId="77777777" w:rsidTr="00096933">
        <w:trPr>
          <w:jc w:val="center"/>
        </w:trPr>
        <w:tc>
          <w:tcPr>
            <w:tcW w:w="593" w:type="dxa"/>
            <w:tcMar>
              <w:top w:w="28" w:type="dxa"/>
              <w:bottom w:w="28" w:type="dxa"/>
            </w:tcMar>
          </w:tcPr>
          <w:p w14:paraId="24311BD8" w14:textId="77777777" w:rsidR="00364D6A" w:rsidRPr="00F6274C" w:rsidRDefault="00364D6A" w:rsidP="005E59D8">
            <w:pPr>
              <w:jc w:val="both"/>
              <w:rPr>
                <w:rFonts w:cs="Arial"/>
                <w:sz w:val="20"/>
                <w:szCs w:val="20"/>
              </w:rPr>
            </w:pPr>
          </w:p>
        </w:tc>
        <w:tc>
          <w:tcPr>
            <w:tcW w:w="593" w:type="dxa"/>
            <w:tcMar>
              <w:top w:w="28" w:type="dxa"/>
              <w:bottom w:w="28" w:type="dxa"/>
            </w:tcMar>
          </w:tcPr>
          <w:p w14:paraId="0B05F40E" w14:textId="77777777" w:rsidR="00364D6A" w:rsidRPr="00F6274C" w:rsidRDefault="00364D6A" w:rsidP="005E59D8">
            <w:pPr>
              <w:jc w:val="both"/>
              <w:rPr>
                <w:rFonts w:cs="Arial"/>
                <w:sz w:val="20"/>
                <w:szCs w:val="20"/>
              </w:rPr>
            </w:pPr>
          </w:p>
        </w:tc>
        <w:tc>
          <w:tcPr>
            <w:tcW w:w="717" w:type="dxa"/>
            <w:tcMar>
              <w:top w:w="28" w:type="dxa"/>
              <w:bottom w:w="28" w:type="dxa"/>
            </w:tcMar>
          </w:tcPr>
          <w:p w14:paraId="7E70749B" w14:textId="77777777" w:rsidR="00364D6A" w:rsidRPr="00F6274C" w:rsidRDefault="00364D6A" w:rsidP="005E59D8">
            <w:pPr>
              <w:jc w:val="both"/>
              <w:rPr>
                <w:rFonts w:cs="Arial"/>
                <w:sz w:val="20"/>
                <w:szCs w:val="20"/>
              </w:rPr>
            </w:pPr>
            <w:r w:rsidRPr="00F6274C">
              <w:rPr>
                <w:rFonts w:cs="Arial"/>
                <w:sz w:val="20"/>
                <w:szCs w:val="20"/>
              </w:rPr>
              <w:t>1a.2.2</w:t>
            </w:r>
          </w:p>
        </w:tc>
        <w:tc>
          <w:tcPr>
            <w:tcW w:w="5755" w:type="dxa"/>
            <w:tcMar>
              <w:top w:w="28" w:type="dxa"/>
              <w:bottom w:w="28" w:type="dxa"/>
            </w:tcMar>
          </w:tcPr>
          <w:p w14:paraId="3B364F00" w14:textId="77777777" w:rsidR="00364D6A" w:rsidRPr="00F6274C" w:rsidRDefault="00364D6A" w:rsidP="005E59D8">
            <w:pPr>
              <w:spacing w:after="0"/>
              <w:jc w:val="right"/>
              <w:rPr>
                <w:rFonts w:cs="Arial"/>
                <w:sz w:val="20"/>
                <w:szCs w:val="20"/>
              </w:rPr>
            </w:pPr>
            <w:r w:rsidRPr="00F6274C">
              <w:rPr>
                <w:rFonts w:cs="Arial"/>
                <w:sz w:val="20"/>
                <w:szCs w:val="20"/>
              </w:rPr>
              <w:t>Indicators of</w:t>
            </w:r>
            <w:r w:rsidR="00406718" w:rsidRPr="00F6274C">
              <w:rPr>
                <w:rFonts w:cs="Arial"/>
                <w:sz w:val="20"/>
                <w:szCs w:val="20"/>
              </w:rPr>
              <w:t xml:space="preserve"> the quality of</w:t>
            </w:r>
            <w:r w:rsidRPr="00F6274C">
              <w:rPr>
                <w:rFonts w:cs="Arial"/>
                <w:sz w:val="20"/>
                <w:szCs w:val="20"/>
              </w:rPr>
              <w:t xml:space="preserve"> maritime </w:t>
            </w:r>
            <w:r w:rsidR="00406718" w:rsidRPr="00F6274C">
              <w:rPr>
                <w:rFonts w:cs="Arial"/>
                <w:sz w:val="20"/>
                <w:szCs w:val="20"/>
              </w:rPr>
              <w:t>management</w:t>
            </w:r>
          </w:p>
        </w:tc>
        <w:tc>
          <w:tcPr>
            <w:tcW w:w="650" w:type="dxa"/>
            <w:vMerge/>
            <w:tcMar>
              <w:top w:w="28" w:type="dxa"/>
              <w:bottom w:w="28" w:type="dxa"/>
            </w:tcMar>
          </w:tcPr>
          <w:p w14:paraId="2D819409" w14:textId="77777777" w:rsidR="00364D6A" w:rsidRPr="00F6274C" w:rsidRDefault="00364D6A" w:rsidP="005E59D8">
            <w:pPr>
              <w:jc w:val="center"/>
              <w:rPr>
                <w:rFonts w:cs="Arial"/>
                <w:sz w:val="20"/>
                <w:szCs w:val="20"/>
              </w:rPr>
            </w:pPr>
          </w:p>
        </w:tc>
        <w:tc>
          <w:tcPr>
            <w:tcW w:w="1812" w:type="dxa"/>
            <w:vMerge/>
            <w:tcMar>
              <w:top w:w="28" w:type="dxa"/>
              <w:bottom w:w="28" w:type="dxa"/>
            </w:tcMar>
          </w:tcPr>
          <w:p w14:paraId="5F18D95C" w14:textId="77777777" w:rsidR="00364D6A" w:rsidRPr="00F6274C" w:rsidRDefault="00364D6A" w:rsidP="005E59D8">
            <w:pPr>
              <w:jc w:val="both"/>
              <w:rPr>
                <w:rFonts w:cs="Arial"/>
                <w:sz w:val="20"/>
                <w:szCs w:val="20"/>
              </w:rPr>
            </w:pPr>
          </w:p>
        </w:tc>
        <w:tc>
          <w:tcPr>
            <w:tcW w:w="2231" w:type="dxa"/>
            <w:vMerge/>
            <w:tcMar>
              <w:top w:w="28" w:type="dxa"/>
              <w:bottom w:w="28" w:type="dxa"/>
            </w:tcMar>
          </w:tcPr>
          <w:p w14:paraId="5757922F" w14:textId="77777777" w:rsidR="00364D6A" w:rsidRPr="00F6274C" w:rsidRDefault="00364D6A" w:rsidP="005E59D8">
            <w:pPr>
              <w:jc w:val="both"/>
              <w:rPr>
                <w:rFonts w:cs="Arial"/>
                <w:sz w:val="20"/>
                <w:szCs w:val="20"/>
              </w:rPr>
            </w:pPr>
          </w:p>
        </w:tc>
        <w:tc>
          <w:tcPr>
            <w:tcW w:w="636" w:type="dxa"/>
            <w:vMerge/>
            <w:tcMar>
              <w:top w:w="28" w:type="dxa"/>
              <w:bottom w:w="28" w:type="dxa"/>
            </w:tcMar>
          </w:tcPr>
          <w:p w14:paraId="55900744" w14:textId="77777777" w:rsidR="00364D6A" w:rsidRPr="00F6274C" w:rsidRDefault="00364D6A" w:rsidP="005E59D8">
            <w:pPr>
              <w:jc w:val="both"/>
              <w:rPr>
                <w:rFonts w:cs="Arial"/>
                <w:sz w:val="20"/>
                <w:szCs w:val="20"/>
              </w:rPr>
            </w:pPr>
          </w:p>
        </w:tc>
      </w:tr>
      <w:tr w:rsidR="00364D6A" w:rsidRPr="00F6274C" w14:paraId="002D0639" w14:textId="77777777" w:rsidTr="00096933">
        <w:trPr>
          <w:jc w:val="center"/>
        </w:trPr>
        <w:tc>
          <w:tcPr>
            <w:tcW w:w="593" w:type="dxa"/>
            <w:tcMar>
              <w:top w:w="28" w:type="dxa"/>
              <w:bottom w:w="28" w:type="dxa"/>
            </w:tcMar>
          </w:tcPr>
          <w:p w14:paraId="19345312" w14:textId="77777777" w:rsidR="00364D6A" w:rsidRPr="00F6274C" w:rsidRDefault="00364D6A" w:rsidP="005E59D8">
            <w:pPr>
              <w:jc w:val="both"/>
              <w:rPr>
                <w:rFonts w:cs="Arial"/>
                <w:sz w:val="20"/>
                <w:szCs w:val="20"/>
              </w:rPr>
            </w:pPr>
          </w:p>
        </w:tc>
        <w:tc>
          <w:tcPr>
            <w:tcW w:w="593" w:type="dxa"/>
            <w:tcMar>
              <w:top w:w="28" w:type="dxa"/>
              <w:bottom w:w="28" w:type="dxa"/>
            </w:tcMar>
          </w:tcPr>
          <w:p w14:paraId="07638813" w14:textId="77777777" w:rsidR="00364D6A" w:rsidRPr="00F6274C" w:rsidRDefault="00364D6A" w:rsidP="005E59D8">
            <w:pPr>
              <w:jc w:val="both"/>
              <w:rPr>
                <w:rFonts w:cs="Arial"/>
                <w:sz w:val="20"/>
                <w:szCs w:val="20"/>
              </w:rPr>
            </w:pPr>
          </w:p>
        </w:tc>
        <w:tc>
          <w:tcPr>
            <w:tcW w:w="717" w:type="dxa"/>
            <w:tcMar>
              <w:top w:w="28" w:type="dxa"/>
              <w:bottom w:w="28" w:type="dxa"/>
            </w:tcMar>
          </w:tcPr>
          <w:p w14:paraId="1067ECAA" w14:textId="77777777" w:rsidR="00364D6A" w:rsidRPr="00F6274C" w:rsidRDefault="00364D6A" w:rsidP="005E59D8">
            <w:pPr>
              <w:jc w:val="both"/>
              <w:rPr>
                <w:rFonts w:cs="Arial"/>
                <w:sz w:val="20"/>
                <w:szCs w:val="20"/>
              </w:rPr>
            </w:pPr>
            <w:r w:rsidRPr="00F6274C">
              <w:rPr>
                <w:rFonts w:cs="Arial"/>
                <w:sz w:val="20"/>
                <w:szCs w:val="20"/>
              </w:rPr>
              <w:t>1a.2.3</w:t>
            </w:r>
          </w:p>
        </w:tc>
        <w:tc>
          <w:tcPr>
            <w:tcW w:w="5755" w:type="dxa"/>
            <w:tcMar>
              <w:top w:w="28" w:type="dxa"/>
              <w:bottom w:w="28" w:type="dxa"/>
            </w:tcMar>
          </w:tcPr>
          <w:p w14:paraId="7DEEEC3A" w14:textId="77777777" w:rsidR="00364D6A" w:rsidRPr="00F6274C" w:rsidRDefault="00364D6A" w:rsidP="005E59D8">
            <w:pPr>
              <w:spacing w:after="0"/>
              <w:jc w:val="right"/>
              <w:rPr>
                <w:rFonts w:cs="Arial"/>
                <w:sz w:val="20"/>
                <w:szCs w:val="20"/>
              </w:rPr>
            </w:pPr>
            <w:r w:rsidRPr="00F6274C">
              <w:rPr>
                <w:rFonts w:cs="Arial"/>
                <w:sz w:val="20"/>
                <w:szCs w:val="20"/>
              </w:rPr>
              <w:t xml:space="preserve">Analysis of the </w:t>
            </w:r>
            <w:r w:rsidR="00673C6B" w:rsidRPr="00F6274C">
              <w:rPr>
                <w:rFonts w:cs="Arial"/>
                <w:sz w:val="20"/>
                <w:szCs w:val="20"/>
              </w:rPr>
              <w:t xml:space="preserve">quality of </w:t>
            </w:r>
            <w:r w:rsidRPr="00F6274C">
              <w:rPr>
                <w:rFonts w:cs="Arial"/>
                <w:sz w:val="20"/>
                <w:szCs w:val="20"/>
              </w:rPr>
              <w:t xml:space="preserve">maritime </w:t>
            </w:r>
            <w:r w:rsidR="00673C6B" w:rsidRPr="00F6274C">
              <w:rPr>
                <w:rFonts w:cs="Arial"/>
                <w:sz w:val="20"/>
                <w:szCs w:val="20"/>
              </w:rPr>
              <w:t>management</w:t>
            </w:r>
            <w:r w:rsidRPr="00F6274C">
              <w:rPr>
                <w:rFonts w:cs="Arial"/>
                <w:sz w:val="20"/>
                <w:szCs w:val="20"/>
              </w:rPr>
              <w:t xml:space="preserve"> </w:t>
            </w:r>
            <w:r w:rsidR="00673C6B" w:rsidRPr="00F6274C">
              <w:rPr>
                <w:rFonts w:cs="Arial"/>
                <w:sz w:val="20"/>
                <w:szCs w:val="20"/>
              </w:rPr>
              <w:t xml:space="preserve">in </w:t>
            </w:r>
            <w:r w:rsidRPr="00F6274C">
              <w:rPr>
                <w:rFonts w:cs="Arial"/>
                <w:sz w:val="20"/>
                <w:szCs w:val="20"/>
              </w:rPr>
              <w:t xml:space="preserve">a theoretical coastal State </w:t>
            </w:r>
          </w:p>
        </w:tc>
        <w:tc>
          <w:tcPr>
            <w:tcW w:w="650" w:type="dxa"/>
            <w:tcMar>
              <w:top w:w="28" w:type="dxa"/>
              <w:bottom w:w="28" w:type="dxa"/>
            </w:tcMar>
          </w:tcPr>
          <w:p w14:paraId="51E96F4C" w14:textId="77777777" w:rsidR="00364D6A" w:rsidRPr="00F6274C" w:rsidRDefault="00364D6A" w:rsidP="005E59D8">
            <w:pPr>
              <w:jc w:val="center"/>
              <w:rPr>
                <w:rFonts w:cs="Arial"/>
                <w:sz w:val="20"/>
                <w:szCs w:val="20"/>
              </w:rPr>
            </w:pPr>
            <w:r w:rsidRPr="00F6274C">
              <w:rPr>
                <w:rFonts w:cs="Arial"/>
                <w:sz w:val="20"/>
                <w:szCs w:val="20"/>
              </w:rPr>
              <w:t>2</w:t>
            </w:r>
          </w:p>
        </w:tc>
        <w:tc>
          <w:tcPr>
            <w:tcW w:w="1812" w:type="dxa"/>
            <w:vMerge/>
            <w:tcMar>
              <w:top w:w="28" w:type="dxa"/>
              <w:bottom w:w="28" w:type="dxa"/>
            </w:tcMar>
          </w:tcPr>
          <w:p w14:paraId="035F84C3" w14:textId="77777777" w:rsidR="00364D6A" w:rsidRPr="00F6274C" w:rsidRDefault="00364D6A" w:rsidP="005E59D8">
            <w:pPr>
              <w:jc w:val="both"/>
              <w:rPr>
                <w:rFonts w:cs="Arial"/>
                <w:sz w:val="20"/>
                <w:szCs w:val="20"/>
              </w:rPr>
            </w:pPr>
          </w:p>
        </w:tc>
        <w:tc>
          <w:tcPr>
            <w:tcW w:w="2231" w:type="dxa"/>
            <w:vMerge/>
            <w:tcMar>
              <w:top w:w="28" w:type="dxa"/>
              <w:bottom w:w="28" w:type="dxa"/>
            </w:tcMar>
          </w:tcPr>
          <w:p w14:paraId="0274F1A1" w14:textId="77777777" w:rsidR="00364D6A" w:rsidRPr="00F6274C" w:rsidRDefault="00364D6A" w:rsidP="005E59D8">
            <w:pPr>
              <w:jc w:val="both"/>
              <w:rPr>
                <w:rFonts w:cs="Arial"/>
                <w:sz w:val="20"/>
                <w:szCs w:val="20"/>
              </w:rPr>
            </w:pPr>
          </w:p>
        </w:tc>
        <w:tc>
          <w:tcPr>
            <w:tcW w:w="636" w:type="dxa"/>
            <w:vMerge/>
            <w:tcMar>
              <w:top w:w="28" w:type="dxa"/>
              <w:bottom w:w="28" w:type="dxa"/>
            </w:tcMar>
          </w:tcPr>
          <w:p w14:paraId="5B665739" w14:textId="77777777" w:rsidR="00364D6A" w:rsidRPr="00F6274C" w:rsidRDefault="00364D6A" w:rsidP="005E59D8">
            <w:pPr>
              <w:jc w:val="both"/>
              <w:rPr>
                <w:rFonts w:cs="Arial"/>
                <w:sz w:val="20"/>
                <w:szCs w:val="20"/>
              </w:rPr>
            </w:pPr>
          </w:p>
        </w:tc>
      </w:tr>
    </w:tbl>
    <w:p w14:paraId="5A545B06" w14:textId="77777777" w:rsidR="00245B7F" w:rsidRPr="00F6274C" w:rsidRDefault="00245B7F">
      <w:pPr>
        <w:spacing w:after="160"/>
        <w:rPr>
          <w:rFonts w:ascii="Arial" w:eastAsia="Times New Roman" w:hAnsi="Arial" w:cs="Times New Roman"/>
          <w:i/>
          <w:szCs w:val="20"/>
          <w:lang w:eastAsia="en-GB"/>
        </w:rPr>
      </w:pPr>
      <w:r w:rsidRPr="00F6274C">
        <w:br w:type="page"/>
      </w:r>
    </w:p>
    <w:p w14:paraId="7134D65C" w14:textId="77777777" w:rsidR="00B0405D" w:rsidRPr="00F6274C" w:rsidRDefault="00B0405D" w:rsidP="00245B7F">
      <w:pPr>
        <w:pStyle w:val="Table"/>
        <w:numPr>
          <w:ilvl w:val="0"/>
          <w:numId w:val="0"/>
        </w:numPr>
        <w:ind w:left="2211" w:hanging="1077"/>
        <w:jc w:val="left"/>
      </w:pP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C2B91" w:rsidRPr="00F6274C" w14:paraId="737D49EE" w14:textId="77777777" w:rsidTr="008F381B">
        <w:trPr>
          <w:cantSplit/>
          <w:trHeight w:val="1314"/>
          <w:jc w:val="center"/>
        </w:trPr>
        <w:tc>
          <w:tcPr>
            <w:tcW w:w="593" w:type="dxa"/>
            <w:tcMar>
              <w:top w:w="28" w:type="dxa"/>
              <w:bottom w:w="28" w:type="dxa"/>
            </w:tcMar>
            <w:textDirection w:val="btLr"/>
            <w:vAlign w:val="center"/>
          </w:tcPr>
          <w:p w14:paraId="13108634" w14:textId="77777777" w:rsidR="00EC2B91" w:rsidRPr="00F6274C" w:rsidRDefault="00EC2B91" w:rsidP="008F381B">
            <w:pPr>
              <w:ind w:left="113" w:right="113"/>
              <w:jc w:val="center"/>
              <w:rPr>
                <w:rFonts w:cs="Arial"/>
                <w:b/>
                <w:sz w:val="20"/>
                <w:szCs w:val="20"/>
              </w:rPr>
            </w:pPr>
            <w:r w:rsidRPr="00F6274C">
              <w:rPr>
                <w:rFonts w:cs="Arial"/>
                <w:b/>
                <w:sz w:val="20"/>
                <w:szCs w:val="20"/>
              </w:rPr>
              <w:t>Module</w:t>
            </w:r>
          </w:p>
        </w:tc>
        <w:tc>
          <w:tcPr>
            <w:tcW w:w="593" w:type="dxa"/>
            <w:tcMar>
              <w:top w:w="28" w:type="dxa"/>
              <w:bottom w:w="28" w:type="dxa"/>
            </w:tcMar>
            <w:textDirection w:val="btLr"/>
            <w:vAlign w:val="center"/>
          </w:tcPr>
          <w:p w14:paraId="7BF93940" w14:textId="77777777" w:rsidR="00EC2B91" w:rsidRPr="00F6274C" w:rsidRDefault="00EC2B91" w:rsidP="008F381B">
            <w:pPr>
              <w:ind w:left="113" w:right="113"/>
              <w:jc w:val="center"/>
              <w:rPr>
                <w:rFonts w:cs="Arial"/>
                <w:b/>
                <w:sz w:val="20"/>
                <w:szCs w:val="20"/>
              </w:rPr>
            </w:pPr>
            <w:r w:rsidRPr="00F6274C">
              <w:rPr>
                <w:rFonts w:cs="Arial"/>
                <w:b/>
                <w:sz w:val="20"/>
                <w:szCs w:val="20"/>
              </w:rPr>
              <w:t>Element</w:t>
            </w:r>
          </w:p>
        </w:tc>
        <w:tc>
          <w:tcPr>
            <w:tcW w:w="717" w:type="dxa"/>
            <w:tcMar>
              <w:top w:w="28" w:type="dxa"/>
              <w:bottom w:w="28" w:type="dxa"/>
            </w:tcMar>
            <w:textDirection w:val="btLr"/>
            <w:vAlign w:val="center"/>
          </w:tcPr>
          <w:p w14:paraId="23164D94" w14:textId="77777777" w:rsidR="00EC2B91" w:rsidRPr="00F6274C" w:rsidRDefault="00EC2B91" w:rsidP="008F381B">
            <w:pPr>
              <w:ind w:left="113" w:right="113"/>
              <w:jc w:val="center"/>
              <w:rPr>
                <w:rFonts w:cs="Arial"/>
                <w:b/>
                <w:sz w:val="20"/>
                <w:szCs w:val="20"/>
              </w:rPr>
            </w:pPr>
            <w:r w:rsidRPr="00F6274C">
              <w:rPr>
                <w:rFonts w:cs="Arial"/>
                <w:b/>
                <w:sz w:val="20"/>
                <w:szCs w:val="20"/>
              </w:rPr>
              <w:t>Sub-element</w:t>
            </w:r>
          </w:p>
        </w:tc>
        <w:tc>
          <w:tcPr>
            <w:tcW w:w="5755" w:type="dxa"/>
            <w:tcMar>
              <w:top w:w="28" w:type="dxa"/>
              <w:bottom w:w="28" w:type="dxa"/>
            </w:tcMar>
            <w:vAlign w:val="center"/>
          </w:tcPr>
          <w:p w14:paraId="29AAEE06" w14:textId="77777777" w:rsidR="00EC2B91" w:rsidRPr="00F6274C" w:rsidRDefault="00EC2B91" w:rsidP="008F381B">
            <w:pPr>
              <w:jc w:val="center"/>
              <w:rPr>
                <w:rFonts w:cs="Arial"/>
                <w:b/>
                <w:sz w:val="20"/>
                <w:szCs w:val="20"/>
              </w:rPr>
            </w:pPr>
            <w:r w:rsidRPr="00F6274C">
              <w:rPr>
                <w:rFonts w:cs="Arial"/>
                <w:b/>
                <w:sz w:val="20"/>
                <w:szCs w:val="20"/>
              </w:rPr>
              <w:t>Subject</w:t>
            </w:r>
          </w:p>
        </w:tc>
        <w:tc>
          <w:tcPr>
            <w:tcW w:w="650" w:type="dxa"/>
            <w:tcMar>
              <w:top w:w="28" w:type="dxa"/>
              <w:bottom w:w="28" w:type="dxa"/>
            </w:tcMar>
            <w:textDirection w:val="btLr"/>
            <w:vAlign w:val="center"/>
          </w:tcPr>
          <w:p w14:paraId="1D7A2C0E" w14:textId="77777777" w:rsidR="00EC2B91" w:rsidRPr="00F6274C" w:rsidRDefault="00EC2B91" w:rsidP="008F381B">
            <w:pPr>
              <w:ind w:left="113" w:right="113"/>
              <w:jc w:val="center"/>
              <w:rPr>
                <w:rFonts w:cs="Arial"/>
                <w:b/>
                <w:sz w:val="20"/>
                <w:szCs w:val="20"/>
              </w:rPr>
            </w:pPr>
            <w:r w:rsidRPr="00F6274C">
              <w:rPr>
                <w:rFonts w:cs="Arial"/>
                <w:b/>
                <w:sz w:val="20"/>
                <w:szCs w:val="20"/>
              </w:rPr>
              <w:t>Level of Competence</w:t>
            </w:r>
          </w:p>
        </w:tc>
        <w:tc>
          <w:tcPr>
            <w:tcW w:w="1812" w:type="dxa"/>
            <w:tcMar>
              <w:top w:w="28" w:type="dxa"/>
              <w:bottom w:w="28" w:type="dxa"/>
            </w:tcMar>
            <w:vAlign w:val="center"/>
          </w:tcPr>
          <w:p w14:paraId="72F8E0B0" w14:textId="77777777" w:rsidR="00EC2B91" w:rsidRPr="00F6274C" w:rsidRDefault="00EC2B91" w:rsidP="008F381B">
            <w:pPr>
              <w:jc w:val="center"/>
              <w:rPr>
                <w:rFonts w:cs="Arial"/>
                <w:b/>
                <w:sz w:val="20"/>
                <w:szCs w:val="20"/>
              </w:rPr>
            </w:pPr>
            <w:r w:rsidRPr="00F6274C">
              <w:rPr>
                <w:rFonts w:cs="Arial"/>
                <w:b/>
                <w:sz w:val="20"/>
                <w:szCs w:val="20"/>
              </w:rPr>
              <w:t>Recommended training aids; exercises and external visits</w:t>
            </w:r>
          </w:p>
        </w:tc>
        <w:tc>
          <w:tcPr>
            <w:tcW w:w="2231" w:type="dxa"/>
            <w:tcMar>
              <w:top w:w="28" w:type="dxa"/>
              <w:bottom w:w="28" w:type="dxa"/>
            </w:tcMar>
            <w:vAlign w:val="center"/>
          </w:tcPr>
          <w:p w14:paraId="50D0A457" w14:textId="77777777" w:rsidR="00EC2B91" w:rsidRPr="00F6274C" w:rsidRDefault="00EC2B91" w:rsidP="008F381B">
            <w:pPr>
              <w:jc w:val="center"/>
              <w:rPr>
                <w:rFonts w:cs="Arial"/>
                <w:b/>
                <w:sz w:val="20"/>
                <w:szCs w:val="20"/>
              </w:rPr>
            </w:pPr>
            <w:r w:rsidRPr="00F6274C">
              <w:rPr>
                <w:rFonts w:cs="Arial"/>
                <w:b/>
                <w:sz w:val="20"/>
                <w:szCs w:val="20"/>
              </w:rPr>
              <w:t>References</w:t>
            </w:r>
          </w:p>
          <w:p w14:paraId="6F3D86BA" w14:textId="77777777" w:rsidR="00EC2B91" w:rsidRPr="00F6274C" w:rsidRDefault="00EC2B91" w:rsidP="008F381B">
            <w:pPr>
              <w:jc w:val="center"/>
              <w:rPr>
                <w:rFonts w:cs="Arial"/>
                <w:sz w:val="20"/>
                <w:szCs w:val="20"/>
              </w:rPr>
            </w:pPr>
          </w:p>
          <w:p w14:paraId="266687B5" w14:textId="77777777" w:rsidR="00EC2B91" w:rsidRPr="00F6274C" w:rsidRDefault="00EC2B91" w:rsidP="008F381B">
            <w:pPr>
              <w:jc w:val="center"/>
              <w:rPr>
                <w:rFonts w:cs="Arial"/>
                <w:sz w:val="20"/>
                <w:szCs w:val="20"/>
              </w:rPr>
            </w:pPr>
          </w:p>
        </w:tc>
        <w:tc>
          <w:tcPr>
            <w:tcW w:w="636" w:type="dxa"/>
            <w:tcMar>
              <w:top w:w="28" w:type="dxa"/>
              <w:bottom w:w="28" w:type="dxa"/>
            </w:tcMar>
            <w:textDirection w:val="btLr"/>
            <w:vAlign w:val="center"/>
          </w:tcPr>
          <w:p w14:paraId="4670E13A" w14:textId="77777777" w:rsidR="00EC2B91" w:rsidRPr="00F6274C" w:rsidRDefault="00EC2B91" w:rsidP="008F381B">
            <w:pPr>
              <w:ind w:left="113" w:right="113"/>
              <w:jc w:val="center"/>
              <w:rPr>
                <w:rFonts w:cs="Arial"/>
                <w:b/>
                <w:sz w:val="20"/>
                <w:szCs w:val="20"/>
              </w:rPr>
            </w:pPr>
            <w:r w:rsidRPr="00F6274C">
              <w:rPr>
                <w:rFonts w:cs="Arial"/>
                <w:b/>
                <w:sz w:val="20"/>
                <w:szCs w:val="20"/>
              </w:rPr>
              <w:t>Lecture No.</w:t>
            </w:r>
          </w:p>
        </w:tc>
      </w:tr>
      <w:tr w:rsidR="00EC2B91" w:rsidRPr="00F6274C" w14:paraId="475A908B" w14:textId="77777777" w:rsidTr="008F381B">
        <w:trPr>
          <w:cantSplit/>
          <w:trHeight w:val="361"/>
          <w:jc w:val="center"/>
        </w:trPr>
        <w:tc>
          <w:tcPr>
            <w:tcW w:w="593" w:type="dxa"/>
            <w:tcMar>
              <w:top w:w="28" w:type="dxa"/>
              <w:bottom w:w="28" w:type="dxa"/>
            </w:tcMar>
            <w:vAlign w:val="center"/>
          </w:tcPr>
          <w:p w14:paraId="288A23D4" w14:textId="77777777" w:rsidR="00EC2B91" w:rsidRPr="00F6274C" w:rsidRDefault="00EC2B91" w:rsidP="008F381B">
            <w:pPr>
              <w:jc w:val="center"/>
              <w:rPr>
                <w:rFonts w:cs="Arial"/>
                <w:b/>
                <w:sz w:val="20"/>
                <w:szCs w:val="20"/>
              </w:rPr>
            </w:pPr>
          </w:p>
        </w:tc>
        <w:tc>
          <w:tcPr>
            <w:tcW w:w="593" w:type="dxa"/>
            <w:tcMar>
              <w:top w:w="28" w:type="dxa"/>
              <w:bottom w:w="28" w:type="dxa"/>
            </w:tcMar>
            <w:vAlign w:val="center"/>
          </w:tcPr>
          <w:p w14:paraId="568D32F0" w14:textId="77777777" w:rsidR="00EC2B91" w:rsidRPr="00F6274C" w:rsidRDefault="00EC2B91" w:rsidP="008F381B">
            <w:pPr>
              <w:jc w:val="center"/>
              <w:rPr>
                <w:rFonts w:cs="Arial"/>
                <w:b/>
                <w:sz w:val="20"/>
                <w:szCs w:val="20"/>
              </w:rPr>
            </w:pPr>
            <w:r w:rsidRPr="00F6274C">
              <w:rPr>
                <w:rFonts w:cs="Arial"/>
                <w:b/>
                <w:sz w:val="20"/>
                <w:szCs w:val="20"/>
              </w:rPr>
              <w:t>1a.3</w:t>
            </w:r>
          </w:p>
        </w:tc>
        <w:tc>
          <w:tcPr>
            <w:tcW w:w="717" w:type="dxa"/>
            <w:shd w:val="clear" w:color="auto" w:fill="D9D9D9" w:themeFill="background1" w:themeFillShade="D9"/>
            <w:tcMar>
              <w:top w:w="28" w:type="dxa"/>
              <w:bottom w:w="28" w:type="dxa"/>
            </w:tcMar>
            <w:vAlign w:val="center"/>
          </w:tcPr>
          <w:p w14:paraId="01E80080" w14:textId="77777777" w:rsidR="00EC2B91" w:rsidRPr="00F6274C" w:rsidRDefault="00EC2B91" w:rsidP="008F381B">
            <w:pPr>
              <w:jc w:val="center"/>
              <w:rPr>
                <w:rFonts w:cs="Arial"/>
                <w:b/>
                <w:sz w:val="20"/>
                <w:szCs w:val="20"/>
              </w:rPr>
            </w:pPr>
          </w:p>
        </w:tc>
        <w:tc>
          <w:tcPr>
            <w:tcW w:w="5755" w:type="dxa"/>
            <w:tcMar>
              <w:top w:w="28" w:type="dxa"/>
              <w:bottom w:w="28" w:type="dxa"/>
            </w:tcMar>
            <w:vAlign w:val="center"/>
          </w:tcPr>
          <w:p w14:paraId="3C67E3C6" w14:textId="5CD9ED20" w:rsidR="00EC2B91" w:rsidRPr="00F6274C" w:rsidRDefault="00EC2B91" w:rsidP="008F381B">
            <w:pPr>
              <w:rPr>
                <w:rFonts w:cs="Arial"/>
                <w:b/>
                <w:sz w:val="20"/>
                <w:szCs w:val="20"/>
              </w:rPr>
            </w:pPr>
            <w:r w:rsidRPr="00F6274C">
              <w:rPr>
                <w:rFonts w:cs="Arial"/>
                <w:b/>
                <w:sz w:val="20"/>
                <w:szCs w:val="20"/>
              </w:rPr>
              <w:t>NATIONAL MARITIME LAW</w:t>
            </w:r>
            <w:r w:rsidR="00AF359D" w:rsidRPr="00F6274C">
              <w:rPr>
                <w:rFonts w:cs="Arial"/>
                <w:b/>
                <w:sz w:val="20"/>
                <w:szCs w:val="20"/>
              </w:rPr>
              <w:t xml:space="preserve"> </w:t>
            </w:r>
            <w:del w:id="291" w:author="James Collocott" w:date="2018-10-24T09:39:00Z">
              <w:r w:rsidR="00AF359D" w:rsidRPr="00F6274C" w:rsidDel="00DF5CED">
                <w:rPr>
                  <w:rFonts w:cs="Arial"/>
                  <w:b/>
                  <w:sz w:val="20"/>
                  <w:szCs w:val="20"/>
                </w:rPr>
                <w:delText>RELATIING</w:delText>
              </w:r>
            </w:del>
            <w:ins w:id="292" w:author="James Collocott" w:date="2018-10-24T09:39:00Z">
              <w:r w:rsidR="00DF5CED" w:rsidRPr="00F6274C">
                <w:rPr>
                  <w:rFonts w:cs="Arial"/>
                  <w:b/>
                  <w:sz w:val="20"/>
                  <w:szCs w:val="20"/>
                </w:rPr>
                <w:t>RELATING</w:t>
              </w:r>
            </w:ins>
            <w:r w:rsidR="00AF359D" w:rsidRPr="00F6274C">
              <w:rPr>
                <w:rFonts w:cs="Arial"/>
                <w:b/>
                <w:sz w:val="20"/>
                <w:szCs w:val="20"/>
              </w:rPr>
              <w:t xml:space="preserve"> TO ATON SERVICES</w:t>
            </w:r>
          </w:p>
        </w:tc>
        <w:tc>
          <w:tcPr>
            <w:tcW w:w="5329" w:type="dxa"/>
            <w:gridSpan w:val="4"/>
            <w:shd w:val="clear" w:color="auto" w:fill="D9D9D9" w:themeFill="background1" w:themeFillShade="D9"/>
            <w:tcMar>
              <w:top w:w="28" w:type="dxa"/>
              <w:bottom w:w="28" w:type="dxa"/>
            </w:tcMar>
            <w:vAlign w:val="center"/>
          </w:tcPr>
          <w:p w14:paraId="789A0263" w14:textId="77777777" w:rsidR="00EC2B91" w:rsidRPr="00F6274C" w:rsidRDefault="00EC2B91" w:rsidP="008F381B">
            <w:pPr>
              <w:jc w:val="center"/>
              <w:rPr>
                <w:rFonts w:cs="Arial"/>
                <w:b/>
                <w:sz w:val="20"/>
                <w:szCs w:val="20"/>
              </w:rPr>
            </w:pPr>
          </w:p>
        </w:tc>
      </w:tr>
      <w:tr w:rsidR="004538C6" w:rsidRPr="00F6274C" w14:paraId="790F2B8E" w14:textId="77777777" w:rsidTr="008F381B">
        <w:trPr>
          <w:jc w:val="center"/>
        </w:trPr>
        <w:tc>
          <w:tcPr>
            <w:tcW w:w="593" w:type="dxa"/>
            <w:tcMar>
              <w:top w:w="28" w:type="dxa"/>
              <w:bottom w:w="28" w:type="dxa"/>
            </w:tcMar>
          </w:tcPr>
          <w:p w14:paraId="7867F2A5" w14:textId="77777777" w:rsidR="004538C6" w:rsidRPr="00F6274C" w:rsidRDefault="004538C6" w:rsidP="008F381B">
            <w:pPr>
              <w:jc w:val="both"/>
              <w:rPr>
                <w:rFonts w:cs="Arial"/>
                <w:sz w:val="20"/>
                <w:szCs w:val="20"/>
              </w:rPr>
            </w:pPr>
          </w:p>
        </w:tc>
        <w:tc>
          <w:tcPr>
            <w:tcW w:w="593" w:type="dxa"/>
            <w:tcMar>
              <w:top w:w="28" w:type="dxa"/>
              <w:bottom w:w="28" w:type="dxa"/>
            </w:tcMar>
          </w:tcPr>
          <w:p w14:paraId="46D48F17" w14:textId="77777777" w:rsidR="004538C6" w:rsidRPr="00F6274C" w:rsidRDefault="004538C6" w:rsidP="008F381B">
            <w:pPr>
              <w:jc w:val="both"/>
              <w:rPr>
                <w:rFonts w:cs="Arial"/>
                <w:sz w:val="20"/>
                <w:szCs w:val="20"/>
              </w:rPr>
            </w:pPr>
          </w:p>
        </w:tc>
        <w:tc>
          <w:tcPr>
            <w:tcW w:w="717" w:type="dxa"/>
            <w:tcMar>
              <w:top w:w="28" w:type="dxa"/>
              <w:bottom w:w="28" w:type="dxa"/>
            </w:tcMar>
          </w:tcPr>
          <w:p w14:paraId="6382359A" w14:textId="77777777" w:rsidR="004538C6" w:rsidRPr="00F6274C" w:rsidRDefault="004538C6" w:rsidP="008F381B">
            <w:pPr>
              <w:jc w:val="both"/>
              <w:rPr>
                <w:rFonts w:cs="Arial"/>
                <w:sz w:val="20"/>
                <w:szCs w:val="20"/>
              </w:rPr>
            </w:pPr>
            <w:r w:rsidRPr="00F6274C">
              <w:rPr>
                <w:rFonts w:cs="Arial"/>
                <w:sz w:val="20"/>
                <w:szCs w:val="20"/>
              </w:rPr>
              <w:t>1a.3.1</w:t>
            </w:r>
          </w:p>
        </w:tc>
        <w:tc>
          <w:tcPr>
            <w:tcW w:w="5755" w:type="dxa"/>
            <w:tcMar>
              <w:top w:w="28" w:type="dxa"/>
              <w:bottom w:w="28" w:type="dxa"/>
            </w:tcMar>
          </w:tcPr>
          <w:p w14:paraId="154F4364" w14:textId="2F6AD265" w:rsidR="004538C6" w:rsidRPr="00F6274C" w:rsidRDefault="004538C6" w:rsidP="00AF359D">
            <w:pPr>
              <w:spacing w:after="0"/>
              <w:jc w:val="right"/>
              <w:rPr>
                <w:rFonts w:cs="Arial"/>
                <w:sz w:val="20"/>
                <w:szCs w:val="20"/>
              </w:rPr>
            </w:pPr>
            <w:r w:rsidRPr="00F6274C">
              <w:rPr>
                <w:rFonts w:cs="Arial"/>
                <w:sz w:val="20"/>
                <w:szCs w:val="20"/>
              </w:rPr>
              <w:t>The definition of a “ship” and “</w:t>
            </w:r>
            <w:ins w:id="293" w:author="James Collocott" w:date="2018-10-24T09:40:00Z">
              <w:r w:rsidR="00DF5CED">
                <w:rPr>
                  <w:rFonts w:cs="Arial"/>
                  <w:sz w:val="20"/>
                  <w:szCs w:val="20"/>
                </w:rPr>
                <w:t xml:space="preserve">marine </w:t>
              </w:r>
            </w:ins>
            <w:r w:rsidRPr="00F6274C">
              <w:rPr>
                <w:rFonts w:cs="Arial"/>
                <w:sz w:val="20"/>
                <w:szCs w:val="20"/>
              </w:rPr>
              <w:t>aid to navigation”</w:t>
            </w:r>
          </w:p>
        </w:tc>
        <w:tc>
          <w:tcPr>
            <w:tcW w:w="650" w:type="dxa"/>
            <w:tcMar>
              <w:top w:w="28" w:type="dxa"/>
              <w:bottom w:w="28" w:type="dxa"/>
            </w:tcMar>
          </w:tcPr>
          <w:p w14:paraId="1CD92321" w14:textId="77777777" w:rsidR="004538C6" w:rsidRPr="00F6274C" w:rsidRDefault="004538C6" w:rsidP="008F381B">
            <w:pPr>
              <w:jc w:val="center"/>
              <w:rPr>
                <w:rFonts w:cs="Arial"/>
                <w:sz w:val="20"/>
                <w:szCs w:val="20"/>
              </w:rPr>
            </w:pPr>
            <w:r w:rsidRPr="00F6274C">
              <w:rPr>
                <w:rFonts w:cs="Arial"/>
                <w:sz w:val="20"/>
                <w:szCs w:val="20"/>
              </w:rPr>
              <w:t>4</w:t>
            </w:r>
          </w:p>
        </w:tc>
        <w:tc>
          <w:tcPr>
            <w:tcW w:w="1812" w:type="dxa"/>
            <w:vMerge w:val="restart"/>
            <w:tcMar>
              <w:top w:w="28" w:type="dxa"/>
              <w:bottom w:w="28" w:type="dxa"/>
            </w:tcMar>
          </w:tcPr>
          <w:p w14:paraId="51256D9F" w14:textId="77777777" w:rsidR="004538C6" w:rsidRPr="00F6274C" w:rsidRDefault="004538C6" w:rsidP="008F381B">
            <w:pPr>
              <w:rPr>
                <w:rFonts w:cs="Arial"/>
                <w:sz w:val="20"/>
                <w:szCs w:val="20"/>
              </w:rPr>
            </w:pPr>
          </w:p>
        </w:tc>
        <w:tc>
          <w:tcPr>
            <w:tcW w:w="2231" w:type="dxa"/>
            <w:vMerge w:val="restart"/>
            <w:tcMar>
              <w:top w:w="28" w:type="dxa"/>
              <w:bottom w:w="28" w:type="dxa"/>
            </w:tcMar>
          </w:tcPr>
          <w:p w14:paraId="23EB554A" w14:textId="77777777" w:rsidR="004538C6" w:rsidRPr="00F6274C" w:rsidRDefault="004538C6" w:rsidP="008F381B">
            <w:pPr>
              <w:jc w:val="both"/>
              <w:rPr>
                <w:rFonts w:cs="Arial"/>
                <w:sz w:val="20"/>
                <w:szCs w:val="20"/>
              </w:rPr>
            </w:pPr>
            <w:r w:rsidRPr="00F6274C">
              <w:rPr>
                <w:rFonts w:cs="Arial"/>
                <w:sz w:val="20"/>
                <w:szCs w:val="20"/>
              </w:rPr>
              <w:t xml:space="preserve">SOLAS </w:t>
            </w:r>
          </w:p>
          <w:p w14:paraId="1633BA46" w14:textId="77777777" w:rsidR="004538C6" w:rsidRPr="00F6274C" w:rsidRDefault="004538C6" w:rsidP="008F381B">
            <w:pPr>
              <w:jc w:val="both"/>
              <w:rPr>
                <w:rFonts w:cs="Arial"/>
                <w:sz w:val="20"/>
                <w:szCs w:val="20"/>
              </w:rPr>
            </w:pPr>
          </w:p>
          <w:p w14:paraId="597DC05B" w14:textId="77777777" w:rsidR="004538C6" w:rsidRPr="00F6274C" w:rsidRDefault="004538C6" w:rsidP="008F381B">
            <w:pPr>
              <w:jc w:val="both"/>
              <w:rPr>
                <w:rFonts w:cs="Arial"/>
                <w:sz w:val="20"/>
                <w:szCs w:val="20"/>
              </w:rPr>
            </w:pPr>
            <w:r w:rsidRPr="00F6274C">
              <w:rPr>
                <w:rFonts w:cs="Arial"/>
                <w:sz w:val="20"/>
                <w:szCs w:val="20"/>
              </w:rPr>
              <w:t>Draft maritime law</w:t>
            </w:r>
          </w:p>
          <w:p w14:paraId="4849545A" w14:textId="77777777" w:rsidR="000B0751" w:rsidRPr="00F6274C" w:rsidRDefault="000B0751" w:rsidP="008F381B">
            <w:pPr>
              <w:jc w:val="both"/>
              <w:rPr>
                <w:rFonts w:cs="Arial"/>
                <w:sz w:val="20"/>
                <w:szCs w:val="20"/>
              </w:rPr>
            </w:pPr>
          </w:p>
          <w:p w14:paraId="4035CCBF" w14:textId="77777777" w:rsidR="000B0751" w:rsidRPr="00F6274C" w:rsidRDefault="000B0751" w:rsidP="008F381B">
            <w:pPr>
              <w:jc w:val="both"/>
              <w:rPr>
                <w:rFonts w:cs="Arial"/>
                <w:sz w:val="20"/>
                <w:szCs w:val="20"/>
              </w:rPr>
            </w:pPr>
            <w:r w:rsidRPr="00F6274C">
              <w:rPr>
                <w:rFonts w:cs="Arial"/>
                <w:sz w:val="20"/>
                <w:szCs w:val="20"/>
              </w:rPr>
              <w:t>IALA Standard 1070</w:t>
            </w:r>
          </w:p>
        </w:tc>
        <w:tc>
          <w:tcPr>
            <w:tcW w:w="636" w:type="dxa"/>
            <w:vMerge w:val="restart"/>
            <w:tcMar>
              <w:top w:w="28" w:type="dxa"/>
              <w:bottom w:w="28" w:type="dxa"/>
            </w:tcMar>
            <w:vAlign w:val="center"/>
          </w:tcPr>
          <w:p w14:paraId="6AFCA33C" w14:textId="77777777" w:rsidR="004538C6" w:rsidRPr="00F6274C" w:rsidRDefault="004538C6" w:rsidP="008F381B">
            <w:pPr>
              <w:jc w:val="center"/>
              <w:rPr>
                <w:rFonts w:cs="Arial"/>
                <w:sz w:val="20"/>
                <w:szCs w:val="20"/>
              </w:rPr>
            </w:pPr>
            <w:r w:rsidRPr="00F6274C">
              <w:rPr>
                <w:rFonts w:cs="Arial"/>
                <w:sz w:val="20"/>
                <w:szCs w:val="20"/>
              </w:rPr>
              <w:t>3</w:t>
            </w:r>
          </w:p>
        </w:tc>
      </w:tr>
      <w:tr w:rsidR="004538C6" w:rsidRPr="00F6274C" w14:paraId="1641247F" w14:textId="77777777" w:rsidTr="008F381B">
        <w:trPr>
          <w:jc w:val="center"/>
        </w:trPr>
        <w:tc>
          <w:tcPr>
            <w:tcW w:w="593" w:type="dxa"/>
            <w:tcMar>
              <w:top w:w="28" w:type="dxa"/>
              <w:bottom w:w="28" w:type="dxa"/>
            </w:tcMar>
          </w:tcPr>
          <w:p w14:paraId="5606E30A" w14:textId="77777777" w:rsidR="004538C6" w:rsidRPr="00F6274C" w:rsidRDefault="004538C6" w:rsidP="008F381B">
            <w:pPr>
              <w:jc w:val="both"/>
              <w:rPr>
                <w:rFonts w:cs="Arial"/>
                <w:sz w:val="20"/>
                <w:szCs w:val="20"/>
              </w:rPr>
            </w:pPr>
          </w:p>
        </w:tc>
        <w:tc>
          <w:tcPr>
            <w:tcW w:w="593" w:type="dxa"/>
            <w:tcMar>
              <w:top w:w="28" w:type="dxa"/>
              <w:bottom w:w="28" w:type="dxa"/>
            </w:tcMar>
          </w:tcPr>
          <w:p w14:paraId="6140EB98" w14:textId="77777777" w:rsidR="004538C6" w:rsidRPr="00F6274C" w:rsidRDefault="004538C6" w:rsidP="008F381B">
            <w:pPr>
              <w:jc w:val="both"/>
              <w:rPr>
                <w:rFonts w:cs="Arial"/>
                <w:sz w:val="20"/>
                <w:szCs w:val="20"/>
              </w:rPr>
            </w:pPr>
          </w:p>
        </w:tc>
        <w:tc>
          <w:tcPr>
            <w:tcW w:w="717" w:type="dxa"/>
            <w:tcMar>
              <w:top w:w="28" w:type="dxa"/>
              <w:bottom w:w="28" w:type="dxa"/>
            </w:tcMar>
          </w:tcPr>
          <w:p w14:paraId="129B14D1" w14:textId="77777777" w:rsidR="004538C6" w:rsidRPr="00F6274C" w:rsidRDefault="004538C6" w:rsidP="008F381B">
            <w:pPr>
              <w:jc w:val="both"/>
              <w:rPr>
                <w:rFonts w:cs="Arial"/>
                <w:sz w:val="20"/>
                <w:szCs w:val="20"/>
              </w:rPr>
            </w:pPr>
            <w:r w:rsidRPr="00F6274C">
              <w:rPr>
                <w:rFonts w:cs="Arial"/>
                <w:sz w:val="20"/>
                <w:szCs w:val="20"/>
              </w:rPr>
              <w:t>1a.3.2</w:t>
            </w:r>
          </w:p>
        </w:tc>
        <w:tc>
          <w:tcPr>
            <w:tcW w:w="5755" w:type="dxa"/>
            <w:tcMar>
              <w:top w:w="28" w:type="dxa"/>
              <w:bottom w:w="28" w:type="dxa"/>
            </w:tcMar>
          </w:tcPr>
          <w:p w14:paraId="627A4D4C" w14:textId="77777777" w:rsidR="004538C6" w:rsidRPr="00F6274C" w:rsidRDefault="004538C6" w:rsidP="00AF359D">
            <w:pPr>
              <w:spacing w:after="0"/>
              <w:jc w:val="right"/>
              <w:rPr>
                <w:rFonts w:cs="Arial"/>
                <w:sz w:val="20"/>
                <w:szCs w:val="20"/>
              </w:rPr>
            </w:pPr>
            <w:r w:rsidRPr="00F6274C">
              <w:rPr>
                <w:rFonts w:cs="Arial"/>
                <w:sz w:val="20"/>
                <w:szCs w:val="20"/>
              </w:rPr>
              <w:t>Embodiment of SOLAS into national law</w:t>
            </w:r>
          </w:p>
        </w:tc>
        <w:tc>
          <w:tcPr>
            <w:tcW w:w="650" w:type="dxa"/>
            <w:tcMar>
              <w:top w:w="28" w:type="dxa"/>
              <w:bottom w:w="28" w:type="dxa"/>
            </w:tcMar>
          </w:tcPr>
          <w:p w14:paraId="08F43F5E" w14:textId="77777777" w:rsidR="004538C6" w:rsidRPr="00F6274C" w:rsidRDefault="004538C6" w:rsidP="008F381B">
            <w:pPr>
              <w:jc w:val="center"/>
              <w:rPr>
                <w:rFonts w:cs="Arial"/>
                <w:sz w:val="20"/>
                <w:szCs w:val="20"/>
              </w:rPr>
            </w:pPr>
            <w:r w:rsidRPr="00F6274C">
              <w:rPr>
                <w:rFonts w:cs="Arial"/>
                <w:sz w:val="20"/>
                <w:szCs w:val="20"/>
              </w:rPr>
              <w:t>3</w:t>
            </w:r>
          </w:p>
        </w:tc>
        <w:tc>
          <w:tcPr>
            <w:tcW w:w="1812" w:type="dxa"/>
            <w:vMerge/>
            <w:tcMar>
              <w:top w:w="28" w:type="dxa"/>
              <w:bottom w:w="28" w:type="dxa"/>
            </w:tcMar>
          </w:tcPr>
          <w:p w14:paraId="1D2FBC10" w14:textId="77777777" w:rsidR="004538C6" w:rsidRPr="00F6274C" w:rsidRDefault="004538C6" w:rsidP="008F381B">
            <w:pPr>
              <w:jc w:val="both"/>
              <w:rPr>
                <w:rFonts w:cs="Arial"/>
                <w:sz w:val="20"/>
                <w:szCs w:val="20"/>
              </w:rPr>
            </w:pPr>
          </w:p>
        </w:tc>
        <w:tc>
          <w:tcPr>
            <w:tcW w:w="2231" w:type="dxa"/>
            <w:vMerge/>
            <w:tcMar>
              <w:top w:w="28" w:type="dxa"/>
              <w:bottom w:w="28" w:type="dxa"/>
            </w:tcMar>
          </w:tcPr>
          <w:p w14:paraId="4B4E6D28" w14:textId="77777777" w:rsidR="004538C6" w:rsidRPr="00F6274C" w:rsidRDefault="004538C6" w:rsidP="008F381B">
            <w:pPr>
              <w:jc w:val="both"/>
              <w:rPr>
                <w:rFonts w:cs="Arial"/>
                <w:sz w:val="20"/>
                <w:szCs w:val="20"/>
              </w:rPr>
            </w:pPr>
          </w:p>
        </w:tc>
        <w:tc>
          <w:tcPr>
            <w:tcW w:w="636" w:type="dxa"/>
            <w:vMerge/>
            <w:tcMar>
              <w:top w:w="28" w:type="dxa"/>
              <w:bottom w:w="28" w:type="dxa"/>
            </w:tcMar>
          </w:tcPr>
          <w:p w14:paraId="1ABE6BFA" w14:textId="77777777" w:rsidR="004538C6" w:rsidRPr="00F6274C" w:rsidRDefault="004538C6" w:rsidP="008F381B">
            <w:pPr>
              <w:jc w:val="both"/>
              <w:rPr>
                <w:rFonts w:cs="Arial"/>
                <w:sz w:val="20"/>
                <w:szCs w:val="20"/>
              </w:rPr>
            </w:pPr>
          </w:p>
        </w:tc>
      </w:tr>
      <w:tr w:rsidR="004538C6" w:rsidRPr="00F6274C" w14:paraId="251D0852" w14:textId="77777777" w:rsidTr="008F381B">
        <w:trPr>
          <w:jc w:val="center"/>
        </w:trPr>
        <w:tc>
          <w:tcPr>
            <w:tcW w:w="593" w:type="dxa"/>
            <w:tcMar>
              <w:top w:w="28" w:type="dxa"/>
              <w:bottom w:w="28" w:type="dxa"/>
            </w:tcMar>
          </w:tcPr>
          <w:p w14:paraId="5C21EB56" w14:textId="77777777" w:rsidR="004538C6" w:rsidRPr="00F6274C" w:rsidRDefault="004538C6" w:rsidP="008F381B">
            <w:pPr>
              <w:jc w:val="both"/>
              <w:rPr>
                <w:rFonts w:cs="Arial"/>
                <w:sz w:val="20"/>
                <w:szCs w:val="20"/>
              </w:rPr>
            </w:pPr>
          </w:p>
        </w:tc>
        <w:tc>
          <w:tcPr>
            <w:tcW w:w="593" w:type="dxa"/>
            <w:tcMar>
              <w:top w:w="28" w:type="dxa"/>
              <w:bottom w:w="28" w:type="dxa"/>
            </w:tcMar>
          </w:tcPr>
          <w:p w14:paraId="1C4E1BDC" w14:textId="77777777" w:rsidR="004538C6" w:rsidRPr="00F6274C" w:rsidRDefault="004538C6" w:rsidP="008F381B">
            <w:pPr>
              <w:jc w:val="both"/>
              <w:rPr>
                <w:rFonts w:cs="Arial"/>
                <w:sz w:val="20"/>
                <w:szCs w:val="20"/>
              </w:rPr>
            </w:pPr>
          </w:p>
        </w:tc>
        <w:tc>
          <w:tcPr>
            <w:tcW w:w="717" w:type="dxa"/>
            <w:tcMar>
              <w:top w:w="28" w:type="dxa"/>
              <w:bottom w:w="28" w:type="dxa"/>
            </w:tcMar>
          </w:tcPr>
          <w:p w14:paraId="7B8F83AF" w14:textId="77777777" w:rsidR="004538C6" w:rsidRPr="00F6274C" w:rsidRDefault="004538C6" w:rsidP="008F381B">
            <w:pPr>
              <w:jc w:val="both"/>
              <w:rPr>
                <w:rFonts w:cs="Arial"/>
                <w:sz w:val="20"/>
                <w:szCs w:val="20"/>
              </w:rPr>
            </w:pPr>
            <w:r w:rsidRPr="00F6274C">
              <w:rPr>
                <w:rFonts w:cs="Arial"/>
                <w:sz w:val="20"/>
                <w:szCs w:val="20"/>
              </w:rPr>
              <w:t>1a.3.3</w:t>
            </w:r>
          </w:p>
        </w:tc>
        <w:tc>
          <w:tcPr>
            <w:tcW w:w="5755" w:type="dxa"/>
            <w:tcMar>
              <w:top w:w="28" w:type="dxa"/>
              <w:bottom w:w="28" w:type="dxa"/>
            </w:tcMar>
          </w:tcPr>
          <w:p w14:paraId="4BBBDCB1" w14:textId="77777777" w:rsidR="004538C6" w:rsidRPr="00F6274C" w:rsidRDefault="004538C6" w:rsidP="00AF359D">
            <w:pPr>
              <w:spacing w:after="0"/>
              <w:jc w:val="right"/>
              <w:rPr>
                <w:rFonts w:cs="Arial"/>
                <w:sz w:val="20"/>
                <w:szCs w:val="20"/>
              </w:rPr>
            </w:pPr>
            <w:r w:rsidRPr="00F6274C">
              <w:rPr>
                <w:rFonts w:cs="Arial"/>
                <w:sz w:val="20"/>
                <w:szCs w:val="20"/>
              </w:rPr>
              <w:t>The “Shipping” Act</w:t>
            </w:r>
          </w:p>
        </w:tc>
        <w:tc>
          <w:tcPr>
            <w:tcW w:w="650" w:type="dxa"/>
            <w:vMerge w:val="restart"/>
            <w:tcMar>
              <w:top w:w="28" w:type="dxa"/>
              <w:bottom w:w="28" w:type="dxa"/>
            </w:tcMar>
          </w:tcPr>
          <w:p w14:paraId="010E3F8E" w14:textId="77777777" w:rsidR="004538C6" w:rsidRPr="00F6274C" w:rsidRDefault="004538C6" w:rsidP="008F381B">
            <w:pPr>
              <w:jc w:val="center"/>
              <w:rPr>
                <w:rFonts w:cs="Arial"/>
                <w:sz w:val="20"/>
                <w:szCs w:val="20"/>
              </w:rPr>
            </w:pPr>
          </w:p>
          <w:p w14:paraId="1AA8E87B" w14:textId="77777777" w:rsidR="004538C6" w:rsidRPr="00F6274C" w:rsidRDefault="004538C6" w:rsidP="008F381B">
            <w:pPr>
              <w:jc w:val="center"/>
              <w:rPr>
                <w:rFonts w:cs="Arial"/>
                <w:sz w:val="20"/>
                <w:szCs w:val="20"/>
              </w:rPr>
            </w:pPr>
          </w:p>
          <w:p w14:paraId="5CEB6B82" w14:textId="77777777" w:rsidR="004538C6" w:rsidRPr="00F6274C" w:rsidRDefault="004538C6" w:rsidP="008F381B">
            <w:pPr>
              <w:jc w:val="center"/>
              <w:rPr>
                <w:rFonts w:cs="Arial"/>
                <w:sz w:val="20"/>
                <w:szCs w:val="20"/>
              </w:rPr>
            </w:pPr>
          </w:p>
          <w:p w14:paraId="4E8841BD" w14:textId="77777777" w:rsidR="004538C6" w:rsidRPr="00F6274C" w:rsidRDefault="004538C6" w:rsidP="008F381B">
            <w:pPr>
              <w:jc w:val="center"/>
              <w:rPr>
                <w:rFonts w:cs="Arial"/>
                <w:sz w:val="20"/>
                <w:szCs w:val="20"/>
              </w:rPr>
            </w:pPr>
            <w:r w:rsidRPr="00F6274C">
              <w:rPr>
                <w:rFonts w:cs="Arial"/>
                <w:sz w:val="20"/>
                <w:szCs w:val="20"/>
              </w:rPr>
              <w:t>2</w:t>
            </w:r>
          </w:p>
        </w:tc>
        <w:tc>
          <w:tcPr>
            <w:tcW w:w="1812" w:type="dxa"/>
            <w:vMerge/>
            <w:tcMar>
              <w:top w:w="28" w:type="dxa"/>
              <w:bottom w:w="28" w:type="dxa"/>
            </w:tcMar>
          </w:tcPr>
          <w:p w14:paraId="5C4EDA35" w14:textId="77777777" w:rsidR="004538C6" w:rsidRPr="00F6274C" w:rsidRDefault="004538C6" w:rsidP="008F381B">
            <w:pPr>
              <w:jc w:val="both"/>
              <w:rPr>
                <w:rFonts w:cs="Arial"/>
                <w:sz w:val="20"/>
                <w:szCs w:val="20"/>
              </w:rPr>
            </w:pPr>
          </w:p>
        </w:tc>
        <w:tc>
          <w:tcPr>
            <w:tcW w:w="2231" w:type="dxa"/>
            <w:vMerge/>
            <w:tcMar>
              <w:top w:w="28" w:type="dxa"/>
              <w:bottom w:w="28" w:type="dxa"/>
            </w:tcMar>
          </w:tcPr>
          <w:p w14:paraId="58160855" w14:textId="77777777" w:rsidR="004538C6" w:rsidRPr="00F6274C" w:rsidRDefault="004538C6" w:rsidP="008F381B">
            <w:pPr>
              <w:jc w:val="both"/>
              <w:rPr>
                <w:rFonts w:cs="Arial"/>
                <w:sz w:val="20"/>
                <w:szCs w:val="20"/>
              </w:rPr>
            </w:pPr>
          </w:p>
        </w:tc>
        <w:tc>
          <w:tcPr>
            <w:tcW w:w="636" w:type="dxa"/>
            <w:vMerge/>
            <w:tcMar>
              <w:top w:w="28" w:type="dxa"/>
              <w:bottom w:w="28" w:type="dxa"/>
            </w:tcMar>
          </w:tcPr>
          <w:p w14:paraId="604A7FFD" w14:textId="77777777" w:rsidR="004538C6" w:rsidRPr="00F6274C" w:rsidRDefault="004538C6" w:rsidP="008F381B">
            <w:pPr>
              <w:jc w:val="both"/>
              <w:rPr>
                <w:rFonts w:cs="Arial"/>
                <w:sz w:val="20"/>
                <w:szCs w:val="20"/>
              </w:rPr>
            </w:pPr>
          </w:p>
        </w:tc>
      </w:tr>
      <w:tr w:rsidR="004538C6" w:rsidRPr="00F6274C" w14:paraId="7122D568" w14:textId="77777777" w:rsidTr="008F381B">
        <w:trPr>
          <w:jc w:val="center"/>
        </w:trPr>
        <w:tc>
          <w:tcPr>
            <w:tcW w:w="593" w:type="dxa"/>
            <w:tcMar>
              <w:top w:w="28" w:type="dxa"/>
              <w:bottom w:w="28" w:type="dxa"/>
            </w:tcMar>
          </w:tcPr>
          <w:p w14:paraId="65D4EB7B" w14:textId="77777777" w:rsidR="004538C6" w:rsidRPr="00F6274C" w:rsidRDefault="004538C6" w:rsidP="008F381B">
            <w:pPr>
              <w:jc w:val="both"/>
              <w:rPr>
                <w:rFonts w:cs="Arial"/>
                <w:sz w:val="20"/>
                <w:szCs w:val="20"/>
              </w:rPr>
            </w:pPr>
          </w:p>
        </w:tc>
        <w:tc>
          <w:tcPr>
            <w:tcW w:w="593" w:type="dxa"/>
            <w:tcMar>
              <w:top w:w="28" w:type="dxa"/>
              <w:bottom w:w="28" w:type="dxa"/>
            </w:tcMar>
          </w:tcPr>
          <w:p w14:paraId="345AC8A4" w14:textId="77777777" w:rsidR="004538C6" w:rsidRPr="00F6274C" w:rsidRDefault="004538C6" w:rsidP="008F381B">
            <w:pPr>
              <w:jc w:val="both"/>
              <w:rPr>
                <w:rFonts w:cs="Arial"/>
                <w:sz w:val="20"/>
                <w:szCs w:val="20"/>
              </w:rPr>
            </w:pPr>
          </w:p>
        </w:tc>
        <w:tc>
          <w:tcPr>
            <w:tcW w:w="717" w:type="dxa"/>
            <w:tcMar>
              <w:top w:w="28" w:type="dxa"/>
              <w:bottom w:w="28" w:type="dxa"/>
            </w:tcMar>
          </w:tcPr>
          <w:p w14:paraId="19D01831" w14:textId="77777777" w:rsidR="004538C6" w:rsidRPr="00F6274C" w:rsidRDefault="004538C6" w:rsidP="008F381B">
            <w:pPr>
              <w:jc w:val="both"/>
              <w:rPr>
                <w:rFonts w:cs="Arial"/>
                <w:sz w:val="20"/>
                <w:szCs w:val="20"/>
              </w:rPr>
            </w:pPr>
            <w:r w:rsidRPr="00F6274C">
              <w:rPr>
                <w:rFonts w:cs="Arial"/>
                <w:sz w:val="20"/>
                <w:szCs w:val="20"/>
              </w:rPr>
              <w:t>1a.3.4</w:t>
            </w:r>
          </w:p>
        </w:tc>
        <w:tc>
          <w:tcPr>
            <w:tcW w:w="5755" w:type="dxa"/>
            <w:tcMar>
              <w:top w:w="28" w:type="dxa"/>
              <w:bottom w:w="28" w:type="dxa"/>
            </w:tcMar>
          </w:tcPr>
          <w:p w14:paraId="5F3CD6C2" w14:textId="77777777" w:rsidR="004538C6" w:rsidRPr="00F6274C" w:rsidRDefault="004538C6" w:rsidP="00AF359D">
            <w:pPr>
              <w:spacing w:after="0"/>
              <w:jc w:val="right"/>
              <w:rPr>
                <w:rFonts w:cs="Arial"/>
                <w:sz w:val="20"/>
                <w:szCs w:val="20"/>
              </w:rPr>
            </w:pPr>
            <w:r w:rsidRPr="00F6274C">
              <w:rPr>
                <w:rFonts w:cs="Arial"/>
                <w:sz w:val="20"/>
                <w:szCs w:val="20"/>
              </w:rPr>
              <w:t>Legal nomination of a national Competent Authority</w:t>
            </w:r>
          </w:p>
        </w:tc>
        <w:tc>
          <w:tcPr>
            <w:tcW w:w="650" w:type="dxa"/>
            <w:vMerge/>
            <w:tcMar>
              <w:top w:w="28" w:type="dxa"/>
              <w:bottom w:w="28" w:type="dxa"/>
            </w:tcMar>
          </w:tcPr>
          <w:p w14:paraId="3C07AAD7" w14:textId="77777777" w:rsidR="004538C6" w:rsidRPr="00F6274C" w:rsidRDefault="004538C6" w:rsidP="008F381B">
            <w:pPr>
              <w:jc w:val="center"/>
              <w:rPr>
                <w:rFonts w:cs="Arial"/>
                <w:sz w:val="20"/>
                <w:szCs w:val="20"/>
              </w:rPr>
            </w:pPr>
          </w:p>
        </w:tc>
        <w:tc>
          <w:tcPr>
            <w:tcW w:w="1812" w:type="dxa"/>
            <w:vMerge/>
            <w:tcMar>
              <w:top w:w="28" w:type="dxa"/>
              <w:bottom w:w="28" w:type="dxa"/>
            </w:tcMar>
          </w:tcPr>
          <w:p w14:paraId="0D31D632" w14:textId="77777777" w:rsidR="004538C6" w:rsidRPr="00F6274C" w:rsidRDefault="004538C6" w:rsidP="008F381B">
            <w:pPr>
              <w:jc w:val="both"/>
              <w:rPr>
                <w:rFonts w:cs="Arial"/>
                <w:sz w:val="20"/>
                <w:szCs w:val="20"/>
              </w:rPr>
            </w:pPr>
          </w:p>
        </w:tc>
        <w:tc>
          <w:tcPr>
            <w:tcW w:w="2231" w:type="dxa"/>
            <w:vMerge/>
            <w:tcMar>
              <w:top w:w="28" w:type="dxa"/>
              <w:bottom w:w="28" w:type="dxa"/>
            </w:tcMar>
          </w:tcPr>
          <w:p w14:paraId="4BF2F8B5" w14:textId="77777777" w:rsidR="004538C6" w:rsidRPr="00F6274C" w:rsidRDefault="004538C6" w:rsidP="008F381B">
            <w:pPr>
              <w:jc w:val="both"/>
              <w:rPr>
                <w:rFonts w:cs="Arial"/>
                <w:sz w:val="20"/>
                <w:szCs w:val="20"/>
              </w:rPr>
            </w:pPr>
          </w:p>
        </w:tc>
        <w:tc>
          <w:tcPr>
            <w:tcW w:w="636" w:type="dxa"/>
            <w:vMerge/>
            <w:tcMar>
              <w:top w:w="28" w:type="dxa"/>
              <w:bottom w:w="28" w:type="dxa"/>
            </w:tcMar>
          </w:tcPr>
          <w:p w14:paraId="433C089A" w14:textId="77777777" w:rsidR="004538C6" w:rsidRPr="00F6274C" w:rsidRDefault="004538C6" w:rsidP="008F381B">
            <w:pPr>
              <w:jc w:val="both"/>
              <w:rPr>
                <w:rFonts w:cs="Arial"/>
                <w:sz w:val="20"/>
                <w:szCs w:val="20"/>
              </w:rPr>
            </w:pPr>
          </w:p>
        </w:tc>
      </w:tr>
      <w:tr w:rsidR="004538C6" w:rsidRPr="00F6274C" w14:paraId="7A37BE5D" w14:textId="77777777" w:rsidTr="008F381B">
        <w:trPr>
          <w:jc w:val="center"/>
        </w:trPr>
        <w:tc>
          <w:tcPr>
            <w:tcW w:w="593" w:type="dxa"/>
            <w:tcMar>
              <w:top w:w="28" w:type="dxa"/>
              <w:bottom w:w="28" w:type="dxa"/>
            </w:tcMar>
          </w:tcPr>
          <w:p w14:paraId="6061F256" w14:textId="77777777" w:rsidR="004538C6" w:rsidRPr="00F6274C" w:rsidRDefault="004538C6" w:rsidP="008F381B">
            <w:pPr>
              <w:jc w:val="both"/>
              <w:rPr>
                <w:rFonts w:cs="Arial"/>
                <w:sz w:val="20"/>
                <w:szCs w:val="20"/>
              </w:rPr>
            </w:pPr>
          </w:p>
        </w:tc>
        <w:tc>
          <w:tcPr>
            <w:tcW w:w="593" w:type="dxa"/>
            <w:tcMar>
              <w:top w:w="28" w:type="dxa"/>
              <w:bottom w:w="28" w:type="dxa"/>
            </w:tcMar>
          </w:tcPr>
          <w:p w14:paraId="289ABB50" w14:textId="77777777" w:rsidR="004538C6" w:rsidRPr="00F6274C" w:rsidRDefault="004538C6" w:rsidP="008F381B">
            <w:pPr>
              <w:jc w:val="both"/>
              <w:rPr>
                <w:rFonts w:cs="Arial"/>
                <w:sz w:val="20"/>
                <w:szCs w:val="20"/>
              </w:rPr>
            </w:pPr>
          </w:p>
        </w:tc>
        <w:tc>
          <w:tcPr>
            <w:tcW w:w="717" w:type="dxa"/>
            <w:tcMar>
              <w:top w:w="28" w:type="dxa"/>
              <w:bottom w:w="28" w:type="dxa"/>
            </w:tcMar>
          </w:tcPr>
          <w:p w14:paraId="5310BF62" w14:textId="77777777" w:rsidR="004538C6" w:rsidRPr="00F6274C" w:rsidRDefault="004538C6" w:rsidP="008F381B">
            <w:pPr>
              <w:jc w:val="both"/>
              <w:rPr>
                <w:rFonts w:cs="Arial"/>
                <w:sz w:val="20"/>
                <w:szCs w:val="20"/>
              </w:rPr>
            </w:pPr>
            <w:r w:rsidRPr="00F6274C">
              <w:rPr>
                <w:rFonts w:cs="Arial"/>
                <w:sz w:val="20"/>
                <w:szCs w:val="20"/>
              </w:rPr>
              <w:t>1a.3.5</w:t>
            </w:r>
          </w:p>
        </w:tc>
        <w:tc>
          <w:tcPr>
            <w:tcW w:w="5755" w:type="dxa"/>
            <w:tcMar>
              <w:top w:w="28" w:type="dxa"/>
              <w:bottom w:w="28" w:type="dxa"/>
            </w:tcMar>
          </w:tcPr>
          <w:p w14:paraId="448AEBD7" w14:textId="77777777" w:rsidR="004538C6" w:rsidRPr="00F6274C" w:rsidRDefault="004538C6" w:rsidP="00AF359D">
            <w:pPr>
              <w:spacing w:after="0"/>
              <w:jc w:val="right"/>
              <w:rPr>
                <w:rFonts w:cs="Arial"/>
                <w:sz w:val="20"/>
                <w:szCs w:val="20"/>
              </w:rPr>
            </w:pPr>
            <w:r w:rsidRPr="00F6274C">
              <w:rPr>
                <w:rFonts w:cs="Arial"/>
                <w:sz w:val="20"/>
                <w:szCs w:val="20"/>
              </w:rPr>
              <w:t>Responsibility for the promulgation of Maritime Safety Information</w:t>
            </w:r>
          </w:p>
        </w:tc>
        <w:tc>
          <w:tcPr>
            <w:tcW w:w="650" w:type="dxa"/>
            <w:vMerge/>
            <w:tcMar>
              <w:top w:w="28" w:type="dxa"/>
              <w:bottom w:w="28" w:type="dxa"/>
            </w:tcMar>
          </w:tcPr>
          <w:p w14:paraId="20867DC2" w14:textId="77777777" w:rsidR="004538C6" w:rsidRPr="00F6274C" w:rsidRDefault="004538C6" w:rsidP="008F381B">
            <w:pPr>
              <w:jc w:val="center"/>
              <w:rPr>
                <w:rFonts w:cs="Arial"/>
                <w:sz w:val="20"/>
                <w:szCs w:val="20"/>
              </w:rPr>
            </w:pPr>
          </w:p>
        </w:tc>
        <w:tc>
          <w:tcPr>
            <w:tcW w:w="1812" w:type="dxa"/>
            <w:vMerge/>
            <w:tcMar>
              <w:top w:w="28" w:type="dxa"/>
              <w:bottom w:w="28" w:type="dxa"/>
            </w:tcMar>
          </w:tcPr>
          <w:p w14:paraId="62934F78" w14:textId="77777777" w:rsidR="004538C6" w:rsidRPr="00F6274C" w:rsidRDefault="004538C6" w:rsidP="008F381B">
            <w:pPr>
              <w:jc w:val="both"/>
              <w:rPr>
                <w:rFonts w:cs="Arial"/>
                <w:sz w:val="20"/>
                <w:szCs w:val="20"/>
              </w:rPr>
            </w:pPr>
          </w:p>
        </w:tc>
        <w:tc>
          <w:tcPr>
            <w:tcW w:w="2231" w:type="dxa"/>
            <w:vMerge/>
            <w:tcMar>
              <w:top w:w="28" w:type="dxa"/>
              <w:bottom w:w="28" w:type="dxa"/>
            </w:tcMar>
          </w:tcPr>
          <w:p w14:paraId="485CA02F" w14:textId="77777777" w:rsidR="004538C6" w:rsidRPr="00F6274C" w:rsidRDefault="004538C6" w:rsidP="008F381B">
            <w:pPr>
              <w:jc w:val="both"/>
              <w:rPr>
                <w:rFonts w:cs="Arial"/>
                <w:sz w:val="20"/>
                <w:szCs w:val="20"/>
              </w:rPr>
            </w:pPr>
          </w:p>
        </w:tc>
        <w:tc>
          <w:tcPr>
            <w:tcW w:w="636" w:type="dxa"/>
            <w:vMerge/>
            <w:tcMar>
              <w:top w:w="28" w:type="dxa"/>
              <w:bottom w:w="28" w:type="dxa"/>
            </w:tcMar>
          </w:tcPr>
          <w:p w14:paraId="247A1300" w14:textId="77777777" w:rsidR="004538C6" w:rsidRPr="00F6274C" w:rsidRDefault="004538C6" w:rsidP="008F381B">
            <w:pPr>
              <w:jc w:val="both"/>
              <w:rPr>
                <w:rFonts w:cs="Arial"/>
                <w:sz w:val="20"/>
                <w:szCs w:val="20"/>
              </w:rPr>
            </w:pPr>
          </w:p>
        </w:tc>
      </w:tr>
      <w:tr w:rsidR="004538C6" w:rsidRPr="00F6274C" w14:paraId="6B0E76E3" w14:textId="77777777" w:rsidTr="008F381B">
        <w:trPr>
          <w:jc w:val="center"/>
        </w:trPr>
        <w:tc>
          <w:tcPr>
            <w:tcW w:w="593" w:type="dxa"/>
            <w:tcMar>
              <w:top w:w="28" w:type="dxa"/>
              <w:bottom w:w="28" w:type="dxa"/>
            </w:tcMar>
          </w:tcPr>
          <w:p w14:paraId="478EEE0C" w14:textId="77777777" w:rsidR="004538C6" w:rsidRPr="00F6274C" w:rsidRDefault="004538C6" w:rsidP="008F381B">
            <w:pPr>
              <w:jc w:val="both"/>
              <w:rPr>
                <w:rFonts w:cs="Arial"/>
                <w:sz w:val="20"/>
                <w:szCs w:val="20"/>
              </w:rPr>
            </w:pPr>
          </w:p>
        </w:tc>
        <w:tc>
          <w:tcPr>
            <w:tcW w:w="593" w:type="dxa"/>
            <w:tcMar>
              <w:top w:w="28" w:type="dxa"/>
              <w:bottom w:w="28" w:type="dxa"/>
            </w:tcMar>
          </w:tcPr>
          <w:p w14:paraId="514F0A5D" w14:textId="77777777" w:rsidR="004538C6" w:rsidRPr="00F6274C" w:rsidRDefault="004538C6" w:rsidP="008F381B">
            <w:pPr>
              <w:jc w:val="both"/>
              <w:rPr>
                <w:rFonts w:cs="Arial"/>
                <w:sz w:val="20"/>
                <w:szCs w:val="20"/>
              </w:rPr>
            </w:pPr>
          </w:p>
        </w:tc>
        <w:tc>
          <w:tcPr>
            <w:tcW w:w="717" w:type="dxa"/>
            <w:tcMar>
              <w:top w:w="28" w:type="dxa"/>
              <w:bottom w:w="28" w:type="dxa"/>
            </w:tcMar>
          </w:tcPr>
          <w:p w14:paraId="604D80FA" w14:textId="77777777" w:rsidR="004538C6" w:rsidRPr="00F6274C" w:rsidRDefault="004538C6" w:rsidP="008F381B">
            <w:pPr>
              <w:jc w:val="both"/>
              <w:rPr>
                <w:rFonts w:cs="Arial"/>
                <w:sz w:val="20"/>
                <w:szCs w:val="20"/>
              </w:rPr>
            </w:pPr>
            <w:r w:rsidRPr="00F6274C">
              <w:rPr>
                <w:rFonts w:cs="Arial"/>
                <w:sz w:val="20"/>
                <w:szCs w:val="20"/>
              </w:rPr>
              <w:t>1a.3.6</w:t>
            </w:r>
          </w:p>
        </w:tc>
        <w:tc>
          <w:tcPr>
            <w:tcW w:w="5755" w:type="dxa"/>
            <w:tcMar>
              <w:top w:w="28" w:type="dxa"/>
              <w:bottom w:w="28" w:type="dxa"/>
            </w:tcMar>
          </w:tcPr>
          <w:p w14:paraId="1859E5F1" w14:textId="77777777" w:rsidR="004538C6" w:rsidRPr="00F6274C" w:rsidRDefault="004538C6" w:rsidP="008F381B">
            <w:pPr>
              <w:spacing w:after="0"/>
              <w:jc w:val="right"/>
              <w:rPr>
                <w:rFonts w:cs="Arial"/>
                <w:sz w:val="20"/>
                <w:szCs w:val="20"/>
              </w:rPr>
            </w:pPr>
            <w:r w:rsidRPr="00F6274C">
              <w:rPr>
                <w:rFonts w:cs="Arial"/>
                <w:sz w:val="20"/>
                <w:szCs w:val="20"/>
              </w:rPr>
              <w:t>Regulations for the installation, amendment or removal of an AtoN</w:t>
            </w:r>
          </w:p>
        </w:tc>
        <w:tc>
          <w:tcPr>
            <w:tcW w:w="650" w:type="dxa"/>
            <w:vMerge/>
            <w:tcMar>
              <w:top w:w="28" w:type="dxa"/>
              <w:bottom w:w="28" w:type="dxa"/>
            </w:tcMar>
          </w:tcPr>
          <w:p w14:paraId="4BD71056" w14:textId="77777777" w:rsidR="004538C6" w:rsidRPr="00F6274C" w:rsidRDefault="004538C6" w:rsidP="008F381B">
            <w:pPr>
              <w:jc w:val="center"/>
              <w:rPr>
                <w:rFonts w:cs="Arial"/>
                <w:sz w:val="20"/>
                <w:szCs w:val="20"/>
              </w:rPr>
            </w:pPr>
          </w:p>
        </w:tc>
        <w:tc>
          <w:tcPr>
            <w:tcW w:w="1812" w:type="dxa"/>
            <w:vMerge/>
            <w:tcMar>
              <w:top w:w="28" w:type="dxa"/>
              <w:bottom w:w="28" w:type="dxa"/>
            </w:tcMar>
          </w:tcPr>
          <w:p w14:paraId="149A9F84" w14:textId="77777777" w:rsidR="004538C6" w:rsidRPr="00F6274C" w:rsidRDefault="004538C6" w:rsidP="008F381B">
            <w:pPr>
              <w:jc w:val="both"/>
              <w:rPr>
                <w:rFonts w:cs="Arial"/>
                <w:sz w:val="20"/>
                <w:szCs w:val="20"/>
              </w:rPr>
            </w:pPr>
          </w:p>
        </w:tc>
        <w:tc>
          <w:tcPr>
            <w:tcW w:w="2231" w:type="dxa"/>
            <w:vMerge/>
            <w:tcMar>
              <w:top w:w="28" w:type="dxa"/>
              <w:bottom w:w="28" w:type="dxa"/>
            </w:tcMar>
          </w:tcPr>
          <w:p w14:paraId="0AE6507D" w14:textId="77777777" w:rsidR="004538C6" w:rsidRPr="00F6274C" w:rsidRDefault="004538C6" w:rsidP="008F381B">
            <w:pPr>
              <w:jc w:val="both"/>
              <w:rPr>
                <w:rFonts w:cs="Arial"/>
                <w:sz w:val="20"/>
                <w:szCs w:val="20"/>
              </w:rPr>
            </w:pPr>
          </w:p>
        </w:tc>
        <w:tc>
          <w:tcPr>
            <w:tcW w:w="636" w:type="dxa"/>
            <w:vMerge/>
            <w:tcMar>
              <w:top w:w="28" w:type="dxa"/>
              <w:bottom w:w="28" w:type="dxa"/>
            </w:tcMar>
          </w:tcPr>
          <w:p w14:paraId="40AA9477" w14:textId="77777777" w:rsidR="004538C6" w:rsidRPr="00F6274C" w:rsidRDefault="004538C6" w:rsidP="008F381B">
            <w:pPr>
              <w:jc w:val="both"/>
              <w:rPr>
                <w:rFonts w:cs="Arial"/>
                <w:sz w:val="20"/>
                <w:szCs w:val="20"/>
              </w:rPr>
            </w:pPr>
          </w:p>
        </w:tc>
      </w:tr>
      <w:tr w:rsidR="004538C6" w:rsidRPr="00F6274C" w14:paraId="399E9DA2" w14:textId="77777777" w:rsidTr="008F381B">
        <w:trPr>
          <w:jc w:val="center"/>
        </w:trPr>
        <w:tc>
          <w:tcPr>
            <w:tcW w:w="593" w:type="dxa"/>
            <w:tcMar>
              <w:top w:w="28" w:type="dxa"/>
              <w:bottom w:w="28" w:type="dxa"/>
            </w:tcMar>
          </w:tcPr>
          <w:p w14:paraId="24F3E49E" w14:textId="77777777" w:rsidR="004538C6" w:rsidRPr="00F6274C" w:rsidRDefault="004538C6" w:rsidP="008F381B">
            <w:pPr>
              <w:jc w:val="both"/>
              <w:rPr>
                <w:rFonts w:cs="Arial"/>
                <w:sz w:val="20"/>
                <w:szCs w:val="20"/>
              </w:rPr>
            </w:pPr>
          </w:p>
        </w:tc>
        <w:tc>
          <w:tcPr>
            <w:tcW w:w="593" w:type="dxa"/>
            <w:tcMar>
              <w:top w:w="28" w:type="dxa"/>
              <w:bottom w:w="28" w:type="dxa"/>
            </w:tcMar>
          </w:tcPr>
          <w:p w14:paraId="3B964882" w14:textId="77777777" w:rsidR="004538C6" w:rsidRPr="00F6274C" w:rsidRDefault="004538C6" w:rsidP="008F381B">
            <w:pPr>
              <w:jc w:val="both"/>
              <w:rPr>
                <w:rFonts w:cs="Arial"/>
                <w:sz w:val="20"/>
                <w:szCs w:val="20"/>
              </w:rPr>
            </w:pPr>
          </w:p>
        </w:tc>
        <w:tc>
          <w:tcPr>
            <w:tcW w:w="717" w:type="dxa"/>
            <w:tcMar>
              <w:top w:w="28" w:type="dxa"/>
              <w:bottom w:w="28" w:type="dxa"/>
            </w:tcMar>
          </w:tcPr>
          <w:p w14:paraId="0F68652B" w14:textId="77777777" w:rsidR="004538C6" w:rsidRPr="00F6274C" w:rsidRDefault="004538C6" w:rsidP="008F381B">
            <w:pPr>
              <w:jc w:val="both"/>
              <w:rPr>
                <w:rFonts w:cs="Arial"/>
                <w:sz w:val="20"/>
                <w:szCs w:val="20"/>
              </w:rPr>
            </w:pPr>
            <w:r w:rsidRPr="00F6274C">
              <w:rPr>
                <w:rFonts w:cs="Arial"/>
                <w:sz w:val="20"/>
                <w:szCs w:val="20"/>
              </w:rPr>
              <w:t>1a.3.7</w:t>
            </w:r>
          </w:p>
        </w:tc>
        <w:tc>
          <w:tcPr>
            <w:tcW w:w="5755" w:type="dxa"/>
            <w:tcMar>
              <w:top w:w="28" w:type="dxa"/>
              <w:bottom w:w="28" w:type="dxa"/>
            </w:tcMar>
          </w:tcPr>
          <w:p w14:paraId="32FDD01B" w14:textId="77777777" w:rsidR="004538C6" w:rsidRPr="00F6274C" w:rsidRDefault="004538C6" w:rsidP="008F381B">
            <w:pPr>
              <w:spacing w:after="0"/>
              <w:jc w:val="right"/>
              <w:rPr>
                <w:rFonts w:cs="Arial"/>
                <w:sz w:val="20"/>
                <w:szCs w:val="20"/>
              </w:rPr>
            </w:pPr>
            <w:r w:rsidRPr="00F6274C">
              <w:rPr>
                <w:rFonts w:cs="Arial"/>
                <w:sz w:val="20"/>
                <w:szCs w:val="20"/>
              </w:rPr>
              <w:t>The legal right to conduct audits and inspections</w:t>
            </w:r>
          </w:p>
        </w:tc>
        <w:tc>
          <w:tcPr>
            <w:tcW w:w="650" w:type="dxa"/>
            <w:vMerge/>
            <w:tcMar>
              <w:top w:w="28" w:type="dxa"/>
              <w:bottom w:w="28" w:type="dxa"/>
            </w:tcMar>
          </w:tcPr>
          <w:p w14:paraId="4E255919" w14:textId="77777777" w:rsidR="004538C6" w:rsidRPr="00F6274C" w:rsidRDefault="004538C6" w:rsidP="008F381B">
            <w:pPr>
              <w:jc w:val="center"/>
              <w:rPr>
                <w:rFonts w:cs="Arial"/>
                <w:sz w:val="20"/>
                <w:szCs w:val="20"/>
              </w:rPr>
            </w:pPr>
          </w:p>
        </w:tc>
        <w:tc>
          <w:tcPr>
            <w:tcW w:w="1812" w:type="dxa"/>
            <w:vMerge/>
            <w:tcMar>
              <w:top w:w="28" w:type="dxa"/>
              <w:bottom w:w="28" w:type="dxa"/>
            </w:tcMar>
          </w:tcPr>
          <w:p w14:paraId="09D80441" w14:textId="77777777" w:rsidR="004538C6" w:rsidRPr="00F6274C" w:rsidRDefault="004538C6" w:rsidP="008F381B">
            <w:pPr>
              <w:jc w:val="both"/>
              <w:rPr>
                <w:rFonts w:cs="Arial"/>
                <w:sz w:val="20"/>
                <w:szCs w:val="20"/>
              </w:rPr>
            </w:pPr>
          </w:p>
        </w:tc>
        <w:tc>
          <w:tcPr>
            <w:tcW w:w="2231" w:type="dxa"/>
            <w:vMerge/>
            <w:tcMar>
              <w:top w:w="28" w:type="dxa"/>
              <w:bottom w:w="28" w:type="dxa"/>
            </w:tcMar>
          </w:tcPr>
          <w:p w14:paraId="3F27E1DE" w14:textId="77777777" w:rsidR="004538C6" w:rsidRPr="00F6274C" w:rsidRDefault="004538C6" w:rsidP="008F381B">
            <w:pPr>
              <w:jc w:val="both"/>
              <w:rPr>
                <w:rFonts w:cs="Arial"/>
                <w:sz w:val="20"/>
                <w:szCs w:val="20"/>
              </w:rPr>
            </w:pPr>
          </w:p>
        </w:tc>
        <w:tc>
          <w:tcPr>
            <w:tcW w:w="636" w:type="dxa"/>
            <w:vMerge/>
            <w:tcMar>
              <w:top w:w="28" w:type="dxa"/>
              <w:bottom w:w="28" w:type="dxa"/>
            </w:tcMar>
          </w:tcPr>
          <w:p w14:paraId="7810DA96" w14:textId="77777777" w:rsidR="004538C6" w:rsidRPr="00F6274C" w:rsidRDefault="004538C6" w:rsidP="008F381B">
            <w:pPr>
              <w:jc w:val="both"/>
              <w:rPr>
                <w:rFonts w:cs="Arial"/>
                <w:sz w:val="20"/>
                <w:szCs w:val="20"/>
              </w:rPr>
            </w:pPr>
          </w:p>
        </w:tc>
      </w:tr>
      <w:tr w:rsidR="004538C6" w:rsidRPr="00F6274C" w14:paraId="6BD4DA9B" w14:textId="77777777" w:rsidTr="008F381B">
        <w:trPr>
          <w:jc w:val="center"/>
        </w:trPr>
        <w:tc>
          <w:tcPr>
            <w:tcW w:w="593" w:type="dxa"/>
            <w:tcMar>
              <w:top w:w="28" w:type="dxa"/>
              <w:bottom w:w="28" w:type="dxa"/>
            </w:tcMar>
          </w:tcPr>
          <w:p w14:paraId="1512347C" w14:textId="77777777" w:rsidR="004538C6" w:rsidRPr="00F6274C" w:rsidRDefault="004538C6" w:rsidP="008F381B">
            <w:pPr>
              <w:jc w:val="both"/>
              <w:rPr>
                <w:rFonts w:cs="Arial"/>
                <w:sz w:val="20"/>
                <w:szCs w:val="20"/>
              </w:rPr>
            </w:pPr>
          </w:p>
        </w:tc>
        <w:tc>
          <w:tcPr>
            <w:tcW w:w="593" w:type="dxa"/>
            <w:tcMar>
              <w:top w:w="28" w:type="dxa"/>
              <w:bottom w:w="28" w:type="dxa"/>
            </w:tcMar>
          </w:tcPr>
          <w:p w14:paraId="76742A59" w14:textId="77777777" w:rsidR="004538C6" w:rsidRPr="00F6274C" w:rsidRDefault="004538C6" w:rsidP="008F381B">
            <w:pPr>
              <w:jc w:val="both"/>
              <w:rPr>
                <w:rFonts w:cs="Arial"/>
                <w:sz w:val="20"/>
                <w:szCs w:val="20"/>
              </w:rPr>
            </w:pPr>
          </w:p>
        </w:tc>
        <w:tc>
          <w:tcPr>
            <w:tcW w:w="717" w:type="dxa"/>
            <w:tcMar>
              <w:top w:w="28" w:type="dxa"/>
              <w:bottom w:w="28" w:type="dxa"/>
            </w:tcMar>
          </w:tcPr>
          <w:p w14:paraId="6189861A" w14:textId="77777777" w:rsidR="004538C6" w:rsidRPr="00F6274C" w:rsidRDefault="004538C6" w:rsidP="008F381B">
            <w:pPr>
              <w:jc w:val="both"/>
              <w:rPr>
                <w:rFonts w:cs="Arial"/>
                <w:sz w:val="20"/>
                <w:szCs w:val="20"/>
              </w:rPr>
            </w:pPr>
            <w:r w:rsidRPr="00F6274C">
              <w:rPr>
                <w:rFonts w:cs="Arial"/>
                <w:sz w:val="20"/>
                <w:szCs w:val="20"/>
              </w:rPr>
              <w:t>1a.3.8</w:t>
            </w:r>
          </w:p>
        </w:tc>
        <w:tc>
          <w:tcPr>
            <w:tcW w:w="5755" w:type="dxa"/>
            <w:tcMar>
              <w:top w:w="28" w:type="dxa"/>
              <w:bottom w:w="28" w:type="dxa"/>
            </w:tcMar>
          </w:tcPr>
          <w:p w14:paraId="73EA7154" w14:textId="11CA71D1" w:rsidR="004538C6" w:rsidRPr="00F6274C" w:rsidRDefault="0064739E">
            <w:pPr>
              <w:spacing w:after="0"/>
              <w:jc w:val="right"/>
              <w:rPr>
                <w:rFonts w:cs="Arial"/>
                <w:sz w:val="20"/>
                <w:szCs w:val="20"/>
              </w:rPr>
            </w:pPr>
            <w:ins w:id="294" w:author="James Collocott" w:date="2018-10-24T09:51:00Z">
              <w:r>
                <w:rPr>
                  <w:rFonts w:cs="Arial"/>
                  <w:sz w:val="20"/>
                  <w:szCs w:val="20"/>
                </w:rPr>
                <w:t>Funding of AtoN service</w:t>
              </w:r>
              <w:r w:rsidRPr="00F6274C">
                <w:rPr>
                  <w:rFonts w:cs="Arial"/>
                  <w:sz w:val="20"/>
                  <w:szCs w:val="20"/>
                </w:rPr>
                <w:t xml:space="preserve"> </w:t>
              </w:r>
              <w:r>
                <w:rPr>
                  <w:rFonts w:cs="Arial"/>
                  <w:sz w:val="20"/>
                  <w:szCs w:val="20"/>
                </w:rPr>
                <w:t xml:space="preserve">/ </w:t>
              </w:r>
            </w:ins>
            <w:r w:rsidR="004538C6" w:rsidRPr="00F6274C">
              <w:rPr>
                <w:rFonts w:cs="Arial"/>
                <w:sz w:val="20"/>
                <w:szCs w:val="20"/>
              </w:rPr>
              <w:t xml:space="preserve">Light </w:t>
            </w:r>
            <w:r w:rsidR="00CB5F0B" w:rsidRPr="00F6274C">
              <w:rPr>
                <w:rFonts w:cs="Arial"/>
                <w:sz w:val="20"/>
                <w:szCs w:val="20"/>
              </w:rPr>
              <w:t>D</w:t>
            </w:r>
            <w:r w:rsidR="004538C6" w:rsidRPr="00F6274C">
              <w:rPr>
                <w:rFonts w:cs="Arial"/>
                <w:sz w:val="20"/>
                <w:szCs w:val="20"/>
              </w:rPr>
              <w:t>ues Act</w:t>
            </w:r>
            <w:ins w:id="295" w:author="James Collocott" w:date="2018-10-24T09:51:00Z">
              <w:r w:rsidR="00156234">
                <w:rPr>
                  <w:rFonts w:cs="Arial"/>
                  <w:sz w:val="20"/>
                  <w:szCs w:val="20"/>
                </w:rPr>
                <w:t xml:space="preserve"> </w:t>
              </w:r>
            </w:ins>
          </w:p>
        </w:tc>
        <w:tc>
          <w:tcPr>
            <w:tcW w:w="650" w:type="dxa"/>
            <w:vMerge/>
            <w:tcMar>
              <w:top w:w="28" w:type="dxa"/>
              <w:bottom w:w="28" w:type="dxa"/>
            </w:tcMar>
          </w:tcPr>
          <w:p w14:paraId="040A9436" w14:textId="77777777" w:rsidR="004538C6" w:rsidRPr="00F6274C" w:rsidRDefault="004538C6" w:rsidP="008F381B">
            <w:pPr>
              <w:jc w:val="center"/>
              <w:rPr>
                <w:rFonts w:cs="Arial"/>
                <w:sz w:val="20"/>
                <w:szCs w:val="20"/>
              </w:rPr>
            </w:pPr>
          </w:p>
        </w:tc>
        <w:tc>
          <w:tcPr>
            <w:tcW w:w="1812" w:type="dxa"/>
            <w:vMerge/>
            <w:tcMar>
              <w:top w:w="28" w:type="dxa"/>
              <w:bottom w:w="28" w:type="dxa"/>
            </w:tcMar>
          </w:tcPr>
          <w:p w14:paraId="24E4964A" w14:textId="77777777" w:rsidR="004538C6" w:rsidRPr="00F6274C" w:rsidRDefault="004538C6" w:rsidP="008F381B">
            <w:pPr>
              <w:jc w:val="both"/>
              <w:rPr>
                <w:rFonts w:cs="Arial"/>
                <w:sz w:val="20"/>
                <w:szCs w:val="20"/>
              </w:rPr>
            </w:pPr>
          </w:p>
        </w:tc>
        <w:tc>
          <w:tcPr>
            <w:tcW w:w="2231" w:type="dxa"/>
            <w:vMerge/>
            <w:tcMar>
              <w:top w:w="28" w:type="dxa"/>
              <w:bottom w:w="28" w:type="dxa"/>
            </w:tcMar>
          </w:tcPr>
          <w:p w14:paraId="706650F9" w14:textId="77777777" w:rsidR="004538C6" w:rsidRPr="00F6274C" w:rsidRDefault="004538C6" w:rsidP="008F381B">
            <w:pPr>
              <w:jc w:val="both"/>
              <w:rPr>
                <w:rFonts w:cs="Arial"/>
                <w:sz w:val="20"/>
                <w:szCs w:val="20"/>
              </w:rPr>
            </w:pPr>
          </w:p>
        </w:tc>
        <w:tc>
          <w:tcPr>
            <w:tcW w:w="636" w:type="dxa"/>
            <w:vMerge/>
            <w:tcMar>
              <w:top w:w="28" w:type="dxa"/>
              <w:bottom w:w="28" w:type="dxa"/>
            </w:tcMar>
          </w:tcPr>
          <w:p w14:paraId="203D5439" w14:textId="77777777" w:rsidR="004538C6" w:rsidRPr="00F6274C" w:rsidRDefault="004538C6" w:rsidP="008F381B">
            <w:pPr>
              <w:jc w:val="both"/>
              <w:rPr>
                <w:rFonts w:cs="Arial"/>
                <w:sz w:val="20"/>
                <w:szCs w:val="20"/>
              </w:rPr>
            </w:pPr>
          </w:p>
        </w:tc>
      </w:tr>
      <w:tr w:rsidR="00EC2B91" w:rsidRPr="00F6274C" w14:paraId="2437E131" w14:textId="77777777" w:rsidTr="008F381B">
        <w:trPr>
          <w:jc w:val="center"/>
        </w:trPr>
        <w:tc>
          <w:tcPr>
            <w:tcW w:w="593" w:type="dxa"/>
            <w:tcMar>
              <w:top w:w="28" w:type="dxa"/>
              <w:bottom w:w="28" w:type="dxa"/>
            </w:tcMar>
          </w:tcPr>
          <w:p w14:paraId="5FD36C96" w14:textId="77777777" w:rsidR="00EC2B91" w:rsidRPr="00F6274C" w:rsidRDefault="00EC2B91" w:rsidP="008F381B">
            <w:pPr>
              <w:jc w:val="both"/>
              <w:rPr>
                <w:rFonts w:cs="Arial"/>
                <w:sz w:val="20"/>
                <w:szCs w:val="20"/>
              </w:rPr>
            </w:pPr>
          </w:p>
        </w:tc>
        <w:tc>
          <w:tcPr>
            <w:tcW w:w="593" w:type="dxa"/>
            <w:tcMar>
              <w:top w:w="28" w:type="dxa"/>
              <w:bottom w:w="28" w:type="dxa"/>
            </w:tcMar>
          </w:tcPr>
          <w:p w14:paraId="4CF98F22" w14:textId="77777777" w:rsidR="00EC2B91" w:rsidRPr="00F6274C" w:rsidRDefault="00EC2B91" w:rsidP="008F381B">
            <w:pPr>
              <w:jc w:val="both"/>
              <w:rPr>
                <w:rFonts w:cs="Arial"/>
                <w:b/>
                <w:sz w:val="20"/>
                <w:szCs w:val="20"/>
              </w:rPr>
            </w:pPr>
            <w:r w:rsidRPr="00F6274C">
              <w:rPr>
                <w:rFonts w:cs="Arial"/>
                <w:b/>
                <w:sz w:val="20"/>
                <w:szCs w:val="20"/>
              </w:rPr>
              <w:t>1a.</w:t>
            </w:r>
            <w:r w:rsidR="004538C6" w:rsidRPr="00F6274C">
              <w:rPr>
                <w:rFonts w:cs="Arial"/>
                <w:b/>
                <w:sz w:val="20"/>
                <w:szCs w:val="20"/>
              </w:rPr>
              <w:t>4</w:t>
            </w:r>
          </w:p>
        </w:tc>
        <w:tc>
          <w:tcPr>
            <w:tcW w:w="717" w:type="dxa"/>
            <w:shd w:val="clear" w:color="auto" w:fill="D9D9D9" w:themeFill="background1" w:themeFillShade="D9"/>
            <w:tcMar>
              <w:top w:w="28" w:type="dxa"/>
              <w:bottom w:w="28" w:type="dxa"/>
            </w:tcMar>
          </w:tcPr>
          <w:p w14:paraId="1CF4E09F" w14:textId="77777777" w:rsidR="00EC2B91" w:rsidRPr="00F6274C" w:rsidRDefault="00EC2B91" w:rsidP="008F381B">
            <w:pPr>
              <w:jc w:val="both"/>
              <w:rPr>
                <w:rFonts w:cs="Arial"/>
                <w:sz w:val="20"/>
                <w:szCs w:val="20"/>
              </w:rPr>
            </w:pPr>
          </w:p>
        </w:tc>
        <w:tc>
          <w:tcPr>
            <w:tcW w:w="5755" w:type="dxa"/>
            <w:tcMar>
              <w:top w:w="28" w:type="dxa"/>
              <w:bottom w:w="28" w:type="dxa"/>
            </w:tcMar>
          </w:tcPr>
          <w:p w14:paraId="795A025C" w14:textId="77777777" w:rsidR="00EC2B91" w:rsidRPr="00F6274C" w:rsidRDefault="004538C6" w:rsidP="008F381B">
            <w:pPr>
              <w:spacing w:after="0"/>
              <w:rPr>
                <w:rFonts w:cs="Arial"/>
                <w:b/>
                <w:sz w:val="20"/>
                <w:szCs w:val="20"/>
              </w:rPr>
            </w:pPr>
            <w:r w:rsidRPr="00F6274C">
              <w:rPr>
                <w:rFonts w:cs="Arial"/>
                <w:b/>
                <w:sz w:val="20"/>
                <w:szCs w:val="20"/>
              </w:rPr>
              <w:t>LEVEL OF SERVICE</w:t>
            </w:r>
          </w:p>
        </w:tc>
        <w:tc>
          <w:tcPr>
            <w:tcW w:w="5329" w:type="dxa"/>
            <w:gridSpan w:val="4"/>
            <w:shd w:val="clear" w:color="auto" w:fill="D9D9D9" w:themeFill="background1" w:themeFillShade="D9"/>
            <w:tcMar>
              <w:top w:w="28" w:type="dxa"/>
              <w:bottom w:w="28" w:type="dxa"/>
            </w:tcMar>
          </w:tcPr>
          <w:p w14:paraId="0D197205" w14:textId="77777777" w:rsidR="00EC2B91" w:rsidRPr="00F6274C" w:rsidRDefault="00EC2B91" w:rsidP="008F381B">
            <w:pPr>
              <w:jc w:val="both"/>
              <w:rPr>
                <w:rFonts w:cs="Arial"/>
                <w:sz w:val="20"/>
                <w:szCs w:val="20"/>
              </w:rPr>
            </w:pPr>
          </w:p>
        </w:tc>
      </w:tr>
      <w:tr w:rsidR="006B479C" w:rsidRPr="00F6274C" w14:paraId="6E939EBA" w14:textId="77777777" w:rsidTr="008F381B">
        <w:trPr>
          <w:jc w:val="center"/>
        </w:trPr>
        <w:tc>
          <w:tcPr>
            <w:tcW w:w="593" w:type="dxa"/>
            <w:tcMar>
              <w:top w:w="28" w:type="dxa"/>
              <w:bottom w:w="28" w:type="dxa"/>
            </w:tcMar>
          </w:tcPr>
          <w:p w14:paraId="0EC6D132" w14:textId="77777777" w:rsidR="006B479C" w:rsidRPr="00F6274C" w:rsidRDefault="006B479C" w:rsidP="008F381B">
            <w:pPr>
              <w:jc w:val="both"/>
              <w:rPr>
                <w:rFonts w:cs="Arial"/>
                <w:sz w:val="20"/>
                <w:szCs w:val="20"/>
              </w:rPr>
            </w:pPr>
          </w:p>
        </w:tc>
        <w:tc>
          <w:tcPr>
            <w:tcW w:w="593" w:type="dxa"/>
            <w:tcMar>
              <w:top w:w="28" w:type="dxa"/>
              <w:bottom w:w="28" w:type="dxa"/>
            </w:tcMar>
          </w:tcPr>
          <w:p w14:paraId="7C542E12" w14:textId="77777777" w:rsidR="006B479C" w:rsidRPr="00F6274C" w:rsidRDefault="006B479C" w:rsidP="008F381B">
            <w:pPr>
              <w:jc w:val="both"/>
              <w:rPr>
                <w:rFonts w:cs="Arial"/>
                <w:sz w:val="20"/>
                <w:szCs w:val="20"/>
              </w:rPr>
            </w:pPr>
          </w:p>
        </w:tc>
        <w:tc>
          <w:tcPr>
            <w:tcW w:w="717" w:type="dxa"/>
            <w:tcMar>
              <w:top w:w="28" w:type="dxa"/>
              <w:bottom w:w="28" w:type="dxa"/>
            </w:tcMar>
          </w:tcPr>
          <w:p w14:paraId="4478709C" w14:textId="77777777" w:rsidR="006B479C" w:rsidRPr="00F6274C" w:rsidRDefault="006B479C" w:rsidP="008F381B">
            <w:pPr>
              <w:spacing w:after="0"/>
              <w:jc w:val="both"/>
              <w:rPr>
                <w:rFonts w:cs="Arial"/>
                <w:sz w:val="20"/>
                <w:szCs w:val="20"/>
              </w:rPr>
            </w:pPr>
            <w:r w:rsidRPr="00F6274C">
              <w:rPr>
                <w:rFonts w:cs="Arial"/>
                <w:sz w:val="20"/>
                <w:szCs w:val="20"/>
              </w:rPr>
              <w:t>1a.2.1</w:t>
            </w:r>
          </w:p>
        </w:tc>
        <w:tc>
          <w:tcPr>
            <w:tcW w:w="5755" w:type="dxa"/>
            <w:tcMar>
              <w:top w:w="28" w:type="dxa"/>
              <w:bottom w:w="28" w:type="dxa"/>
            </w:tcMar>
          </w:tcPr>
          <w:p w14:paraId="5B84E51D" w14:textId="77777777" w:rsidR="006B479C" w:rsidRPr="00F6274C" w:rsidRDefault="006B479C" w:rsidP="008F381B">
            <w:pPr>
              <w:spacing w:after="0"/>
              <w:jc w:val="right"/>
              <w:rPr>
                <w:rFonts w:cs="Arial"/>
                <w:sz w:val="20"/>
                <w:szCs w:val="20"/>
              </w:rPr>
            </w:pPr>
            <w:r w:rsidRPr="00F6274C">
              <w:rPr>
                <w:rFonts w:cs="Arial"/>
                <w:sz w:val="20"/>
                <w:szCs w:val="20"/>
              </w:rPr>
              <w:t>The definition of “Level of Service”</w:t>
            </w:r>
          </w:p>
        </w:tc>
        <w:tc>
          <w:tcPr>
            <w:tcW w:w="650" w:type="dxa"/>
            <w:vMerge w:val="restart"/>
            <w:tcMar>
              <w:top w:w="28" w:type="dxa"/>
              <w:bottom w:w="28" w:type="dxa"/>
            </w:tcMar>
          </w:tcPr>
          <w:p w14:paraId="14567E93" w14:textId="77777777" w:rsidR="006B479C" w:rsidRPr="00F6274C" w:rsidRDefault="006B479C" w:rsidP="008F381B">
            <w:pPr>
              <w:jc w:val="center"/>
              <w:rPr>
                <w:rFonts w:cs="Arial"/>
                <w:sz w:val="20"/>
                <w:szCs w:val="20"/>
              </w:rPr>
            </w:pPr>
          </w:p>
          <w:p w14:paraId="55429C9A" w14:textId="77777777" w:rsidR="006B479C" w:rsidRPr="00F6274C" w:rsidRDefault="006B479C" w:rsidP="008F381B">
            <w:pPr>
              <w:jc w:val="center"/>
              <w:rPr>
                <w:rFonts w:cs="Arial"/>
                <w:sz w:val="20"/>
                <w:szCs w:val="20"/>
              </w:rPr>
            </w:pPr>
            <w:r w:rsidRPr="00F6274C">
              <w:rPr>
                <w:rFonts w:cs="Arial"/>
                <w:sz w:val="20"/>
                <w:szCs w:val="20"/>
              </w:rPr>
              <w:t>4</w:t>
            </w:r>
          </w:p>
        </w:tc>
        <w:tc>
          <w:tcPr>
            <w:tcW w:w="1812" w:type="dxa"/>
            <w:vMerge w:val="restart"/>
            <w:tcMar>
              <w:top w:w="28" w:type="dxa"/>
              <w:bottom w:w="28" w:type="dxa"/>
            </w:tcMar>
          </w:tcPr>
          <w:p w14:paraId="777E998E" w14:textId="77777777" w:rsidR="006B479C" w:rsidRPr="00F6274C" w:rsidRDefault="006B479C" w:rsidP="008F381B">
            <w:pPr>
              <w:jc w:val="both"/>
              <w:rPr>
                <w:rFonts w:cs="Arial"/>
                <w:sz w:val="20"/>
                <w:szCs w:val="20"/>
              </w:rPr>
            </w:pPr>
            <w:r w:rsidRPr="00F6274C">
              <w:rPr>
                <w:rFonts w:cs="Arial"/>
                <w:sz w:val="20"/>
                <w:szCs w:val="20"/>
              </w:rPr>
              <w:t>Level of Service exercise</w:t>
            </w:r>
          </w:p>
        </w:tc>
        <w:tc>
          <w:tcPr>
            <w:tcW w:w="2231" w:type="dxa"/>
            <w:vMerge w:val="restart"/>
            <w:tcMar>
              <w:top w:w="28" w:type="dxa"/>
              <w:bottom w:w="28" w:type="dxa"/>
            </w:tcMar>
          </w:tcPr>
          <w:p w14:paraId="4ED5E614" w14:textId="3FE0F6E4" w:rsidR="006B479C" w:rsidRPr="00F6274C" w:rsidRDefault="0064739E">
            <w:pPr>
              <w:jc w:val="both"/>
              <w:rPr>
                <w:rFonts w:cs="Arial"/>
                <w:sz w:val="20"/>
                <w:szCs w:val="20"/>
              </w:rPr>
            </w:pPr>
            <w:ins w:id="296" w:author="James Collocott" w:date="2018-10-24T09:54:00Z">
              <w:r w:rsidRPr="00F6274C">
                <w:rPr>
                  <w:rFonts w:cs="Arial"/>
                  <w:sz w:val="20"/>
                  <w:szCs w:val="20"/>
                </w:rPr>
                <w:t>IALA Standard 10</w:t>
              </w:r>
            </w:ins>
            <w:ins w:id="297" w:author="James Collocott" w:date="2018-10-24T09:55:00Z">
              <w:r>
                <w:rPr>
                  <w:rFonts w:cs="Arial"/>
                  <w:sz w:val="20"/>
                  <w:szCs w:val="20"/>
                </w:rPr>
                <w:t>1</w:t>
              </w:r>
            </w:ins>
            <w:ins w:id="298" w:author="James Collocott" w:date="2018-10-24T09:54:00Z">
              <w:r w:rsidRPr="00F6274C">
                <w:rPr>
                  <w:rFonts w:cs="Arial"/>
                  <w:sz w:val="20"/>
                  <w:szCs w:val="20"/>
                </w:rPr>
                <w:t>0</w:t>
              </w:r>
            </w:ins>
          </w:p>
        </w:tc>
        <w:tc>
          <w:tcPr>
            <w:tcW w:w="636" w:type="dxa"/>
            <w:vMerge w:val="restart"/>
            <w:tcMar>
              <w:top w:w="28" w:type="dxa"/>
              <w:bottom w:w="28" w:type="dxa"/>
            </w:tcMar>
          </w:tcPr>
          <w:p w14:paraId="7EE87317" w14:textId="77777777" w:rsidR="006B479C" w:rsidRPr="00F6274C" w:rsidRDefault="006B479C" w:rsidP="008F381B">
            <w:pPr>
              <w:jc w:val="center"/>
              <w:rPr>
                <w:rFonts w:cs="Arial"/>
                <w:sz w:val="20"/>
                <w:szCs w:val="20"/>
              </w:rPr>
            </w:pPr>
          </w:p>
          <w:p w14:paraId="369433CA" w14:textId="77777777" w:rsidR="006B479C" w:rsidRPr="00F6274C" w:rsidRDefault="006B479C" w:rsidP="008F381B">
            <w:pPr>
              <w:jc w:val="center"/>
              <w:rPr>
                <w:rFonts w:cs="Arial"/>
                <w:sz w:val="20"/>
                <w:szCs w:val="20"/>
              </w:rPr>
            </w:pPr>
            <w:r w:rsidRPr="00F6274C">
              <w:rPr>
                <w:rFonts w:cs="Arial"/>
                <w:sz w:val="20"/>
                <w:szCs w:val="20"/>
              </w:rPr>
              <w:t>4</w:t>
            </w:r>
          </w:p>
        </w:tc>
      </w:tr>
      <w:tr w:rsidR="006B479C" w:rsidRPr="00F6274C" w14:paraId="6B5ED0E3" w14:textId="77777777" w:rsidTr="008F381B">
        <w:trPr>
          <w:jc w:val="center"/>
        </w:trPr>
        <w:tc>
          <w:tcPr>
            <w:tcW w:w="593" w:type="dxa"/>
            <w:tcMar>
              <w:top w:w="28" w:type="dxa"/>
              <w:bottom w:w="28" w:type="dxa"/>
            </w:tcMar>
          </w:tcPr>
          <w:p w14:paraId="303D3750" w14:textId="77777777" w:rsidR="006B479C" w:rsidRPr="00F6274C" w:rsidRDefault="006B479C" w:rsidP="008F381B">
            <w:pPr>
              <w:jc w:val="both"/>
              <w:rPr>
                <w:rFonts w:cs="Arial"/>
                <w:sz w:val="20"/>
                <w:szCs w:val="20"/>
              </w:rPr>
            </w:pPr>
          </w:p>
        </w:tc>
        <w:tc>
          <w:tcPr>
            <w:tcW w:w="593" w:type="dxa"/>
            <w:tcMar>
              <w:top w:w="28" w:type="dxa"/>
              <w:bottom w:w="28" w:type="dxa"/>
            </w:tcMar>
          </w:tcPr>
          <w:p w14:paraId="377FC7B6" w14:textId="77777777" w:rsidR="006B479C" w:rsidRPr="00F6274C" w:rsidRDefault="006B479C" w:rsidP="008F381B">
            <w:pPr>
              <w:jc w:val="both"/>
              <w:rPr>
                <w:rFonts w:cs="Arial"/>
                <w:sz w:val="20"/>
                <w:szCs w:val="20"/>
              </w:rPr>
            </w:pPr>
          </w:p>
        </w:tc>
        <w:tc>
          <w:tcPr>
            <w:tcW w:w="717" w:type="dxa"/>
            <w:tcMar>
              <w:top w:w="28" w:type="dxa"/>
              <w:bottom w:w="28" w:type="dxa"/>
            </w:tcMar>
          </w:tcPr>
          <w:p w14:paraId="3C1D6E2E" w14:textId="77777777" w:rsidR="006B479C" w:rsidRPr="00F6274C" w:rsidRDefault="006B479C" w:rsidP="008F381B">
            <w:pPr>
              <w:jc w:val="both"/>
              <w:rPr>
                <w:rFonts w:cs="Arial"/>
                <w:sz w:val="20"/>
                <w:szCs w:val="20"/>
              </w:rPr>
            </w:pPr>
            <w:r w:rsidRPr="00F6274C">
              <w:rPr>
                <w:rFonts w:cs="Arial"/>
                <w:sz w:val="20"/>
                <w:szCs w:val="20"/>
              </w:rPr>
              <w:t>1a.2.2</w:t>
            </w:r>
          </w:p>
        </w:tc>
        <w:tc>
          <w:tcPr>
            <w:tcW w:w="5755" w:type="dxa"/>
            <w:tcMar>
              <w:top w:w="28" w:type="dxa"/>
              <w:bottom w:w="28" w:type="dxa"/>
            </w:tcMar>
          </w:tcPr>
          <w:p w14:paraId="5018A51D" w14:textId="3F265A4B" w:rsidR="006B479C" w:rsidRPr="00F6274C" w:rsidRDefault="006B479C">
            <w:pPr>
              <w:spacing w:after="0"/>
              <w:jc w:val="right"/>
              <w:rPr>
                <w:rFonts w:cs="Arial"/>
                <w:sz w:val="20"/>
                <w:szCs w:val="20"/>
              </w:rPr>
            </w:pPr>
            <w:r w:rsidRPr="00F6274C">
              <w:rPr>
                <w:rFonts w:cs="Arial"/>
                <w:sz w:val="20"/>
                <w:szCs w:val="20"/>
              </w:rPr>
              <w:t>L</w:t>
            </w:r>
            <w:del w:id="299" w:author="James Collocott" w:date="2018-10-24T11:11:00Z">
              <w:r w:rsidRPr="00F6274C" w:rsidDel="00D71960">
                <w:rPr>
                  <w:rFonts w:cs="Arial"/>
                  <w:sz w:val="20"/>
                  <w:szCs w:val="20"/>
                </w:rPr>
                <w:delText xml:space="preserve">evel </w:delText>
              </w:r>
            </w:del>
            <w:r w:rsidRPr="00F6274C">
              <w:rPr>
                <w:rFonts w:cs="Arial"/>
                <w:sz w:val="20"/>
                <w:szCs w:val="20"/>
              </w:rPr>
              <w:t>o</w:t>
            </w:r>
            <w:del w:id="300" w:author="James Collocott" w:date="2018-10-24T11:11:00Z">
              <w:r w:rsidRPr="00F6274C" w:rsidDel="00D71960">
                <w:rPr>
                  <w:rFonts w:cs="Arial"/>
                  <w:sz w:val="20"/>
                  <w:szCs w:val="20"/>
                </w:rPr>
                <w:delText xml:space="preserve">f </w:delText>
              </w:r>
            </w:del>
            <w:r w:rsidRPr="00F6274C">
              <w:rPr>
                <w:rFonts w:cs="Arial"/>
                <w:sz w:val="20"/>
                <w:szCs w:val="20"/>
              </w:rPr>
              <w:t>S</w:t>
            </w:r>
            <w:del w:id="301" w:author="James Collocott" w:date="2018-10-24T11:11:00Z">
              <w:r w:rsidRPr="00F6274C" w:rsidDel="00D71960">
                <w:rPr>
                  <w:rFonts w:cs="Arial"/>
                  <w:sz w:val="20"/>
                  <w:szCs w:val="20"/>
                </w:rPr>
                <w:delText>ervice</w:delText>
              </w:r>
            </w:del>
            <w:r w:rsidRPr="00F6274C">
              <w:rPr>
                <w:rFonts w:cs="Arial"/>
                <w:sz w:val="20"/>
                <w:szCs w:val="20"/>
              </w:rPr>
              <w:t xml:space="preserve"> statement on type, extent and quality of services</w:t>
            </w:r>
          </w:p>
        </w:tc>
        <w:tc>
          <w:tcPr>
            <w:tcW w:w="650" w:type="dxa"/>
            <w:vMerge/>
            <w:tcMar>
              <w:top w:w="28" w:type="dxa"/>
              <w:bottom w:w="28" w:type="dxa"/>
            </w:tcMar>
          </w:tcPr>
          <w:p w14:paraId="5C833189" w14:textId="77777777" w:rsidR="006B479C" w:rsidRPr="00F6274C" w:rsidRDefault="006B479C" w:rsidP="008F381B">
            <w:pPr>
              <w:jc w:val="center"/>
              <w:rPr>
                <w:rFonts w:cs="Arial"/>
                <w:sz w:val="20"/>
                <w:szCs w:val="20"/>
              </w:rPr>
            </w:pPr>
          </w:p>
        </w:tc>
        <w:tc>
          <w:tcPr>
            <w:tcW w:w="1812" w:type="dxa"/>
            <w:vMerge/>
            <w:tcMar>
              <w:top w:w="28" w:type="dxa"/>
              <w:bottom w:w="28" w:type="dxa"/>
            </w:tcMar>
          </w:tcPr>
          <w:p w14:paraId="3010331B" w14:textId="77777777" w:rsidR="006B479C" w:rsidRPr="00F6274C" w:rsidRDefault="006B479C" w:rsidP="008F381B">
            <w:pPr>
              <w:jc w:val="both"/>
              <w:rPr>
                <w:rFonts w:cs="Arial"/>
                <w:sz w:val="20"/>
                <w:szCs w:val="20"/>
              </w:rPr>
            </w:pPr>
          </w:p>
        </w:tc>
        <w:tc>
          <w:tcPr>
            <w:tcW w:w="2231" w:type="dxa"/>
            <w:vMerge/>
            <w:tcMar>
              <w:top w:w="28" w:type="dxa"/>
              <w:bottom w:w="28" w:type="dxa"/>
            </w:tcMar>
          </w:tcPr>
          <w:p w14:paraId="78856095" w14:textId="77777777" w:rsidR="006B479C" w:rsidRPr="00F6274C" w:rsidRDefault="006B479C" w:rsidP="008F381B">
            <w:pPr>
              <w:jc w:val="both"/>
              <w:rPr>
                <w:rFonts w:cs="Arial"/>
                <w:sz w:val="20"/>
                <w:szCs w:val="20"/>
              </w:rPr>
            </w:pPr>
          </w:p>
        </w:tc>
        <w:tc>
          <w:tcPr>
            <w:tcW w:w="636" w:type="dxa"/>
            <w:vMerge/>
            <w:tcMar>
              <w:top w:w="28" w:type="dxa"/>
              <w:bottom w:w="28" w:type="dxa"/>
            </w:tcMar>
          </w:tcPr>
          <w:p w14:paraId="2FD722CD" w14:textId="77777777" w:rsidR="006B479C" w:rsidRPr="00F6274C" w:rsidRDefault="006B479C" w:rsidP="008F381B">
            <w:pPr>
              <w:jc w:val="both"/>
              <w:rPr>
                <w:rFonts w:cs="Arial"/>
                <w:sz w:val="20"/>
                <w:szCs w:val="20"/>
              </w:rPr>
            </w:pPr>
          </w:p>
        </w:tc>
      </w:tr>
      <w:tr w:rsidR="006B479C" w:rsidRPr="00F6274C" w14:paraId="77C5678C" w14:textId="77777777" w:rsidTr="008F381B">
        <w:trPr>
          <w:jc w:val="center"/>
        </w:trPr>
        <w:tc>
          <w:tcPr>
            <w:tcW w:w="593" w:type="dxa"/>
            <w:tcMar>
              <w:top w:w="28" w:type="dxa"/>
              <w:bottom w:w="28" w:type="dxa"/>
            </w:tcMar>
          </w:tcPr>
          <w:p w14:paraId="2F807A12" w14:textId="77777777" w:rsidR="006B479C" w:rsidRPr="00F6274C" w:rsidRDefault="006B479C" w:rsidP="008F381B">
            <w:pPr>
              <w:jc w:val="both"/>
              <w:rPr>
                <w:rFonts w:cs="Arial"/>
                <w:sz w:val="20"/>
                <w:szCs w:val="20"/>
              </w:rPr>
            </w:pPr>
          </w:p>
        </w:tc>
        <w:tc>
          <w:tcPr>
            <w:tcW w:w="593" w:type="dxa"/>
            <w:tcMar>
              <w:top w:w="28" w:type="dxa"/>
              <w:bottom w:w="28" w:type="dxa"/>
            </w:tcMar>
          </w:tcPr>
          <w:p w14:paraId="6ED7C3B3" w14:textId="77777777" w:rsidR="006B479C" w:rsidRPr="00F6274C" w:rsidRDefault="006B479C" w:rsidP="008F381B">
            <w:pPr>
              <w:jc w:val="both"/>
              <w:rPr>
                <w:rFonts w:cs="Arial"/>
                <w:sz w:val="20"/>
                <w:szCs w:val="20"/>
              </w:rPr>
            </w:pPr>
          </w:p>
        </w:tc>
        <w:tc>
          <w:tcPr>
            <w:tcW w:w="717" w:type="dxa"/>
            <w:tcMar>
              <w:top w:w="28" w:type="dxa"/>
              <w:bottom w:w="28" w:type="dxa"/>
            </w:tcMar>
          </w:tcPr>
          <w:p w14:paraId="667BAEF3" w14:textId="77777777" w:rsidR="006B479C" w:rsidRPr="00F6274C" w:rsidRDefault="006B479C" w:rsidP="008F381B">
            <w:pPr>
              <w:jc w:val="both"/>
              <w:rPr>
                <w:rFonts w:cs="Arial"/>
                <w:sz w:val="20"/>
                <w:szCs w:val="20"/>
              </w:rPr>
            </w:pPr>
            <w:r w:rsidRPr="00F6274C">
              <w:rPr>
                <w:rFonts w:cs="Arial"/>
                <w:sz w:val="20"/>
                <w:szCs w:val="20"/>
              </w:rPr>
              <w:t>1a.2.3</w:t>
            </w:r>
          </w:p>
        </w:tc>
        <w:tc>
          <w:tcPr>
            <w:tcW w:w="5755" w:type="dxa"/>
            <w:tcMar>
              <w:top w:w="28" w:type="dxa"/>
              <w:bottom w:w="28" w:type="dxa"/>
            </w:tcMar>
          </w:tcPr>
          <w:p w14:paraId="31F3831C" w14:textId="77777777" w:rsidR="006B479C" w:rsidRPr="00F6274C" w:rsidRDefault="006B479C" w:rsidP="008F381B">
            <w:pPr>
              <w:spacing w:after="0"/>
              <w:jc w:val="right"/>
              <w:rPr>
                <w:rFonts w:cs="Arial"/>
                <w:sz w:val="20"/>
                <w:szCs w:val="20"/>
              </w:rPr>
            </w:pPr>
            <w:r w:rsidRPr="00F6274C">
              <w:rPr>
                <w:rFonts w:cs="Arial"/>
                <w:sz w:val="20"/>
                <w:szCs w:val="20"/>
              </w:rPr>
              <w:t>Publication of Level of Service statement</w:t>
            </w:r>
          </w:p>
        </w:tc>
        <w:tc>
          <w:tcPr>
            <w:tcW w:w="650" w:type="dxa"/>
            <w:vMerge/>
            <w:tcMar>
              <w:top w:w="28" w:type="dxa"/>
              <w:bottom w:w="28" w:type="dxa"/>
            </w:tcMar>
          </w:tcPr>
          <w:p w14:paraId="65F9930D" w14:textId="77777777" w:rsidR="006B479C" w:rsidRPr="00F6274C" w:rsidRDefault="006B479C" w:rsidP="008F381B">
            <w:pPr>
              <w:jc w:val="center"/>
              <w:rPr>
                <w:rFonts w:cs="Arial"/>
                <w:sz w:val="20"/>
                <w:szCs w:val="20"/>
              </w:rPr>
            </w:pPr>
          </w:p>
        </w:tc>
        <w:tc>
          <w:tcPr>
            <w:tcW w:w="1812" w:type="dxa"/>
            <w:vMerge/>
            <w:tcMar>
              <w:top w:w="28" w:type="dxa"/>
              <w:bottom w:w="28" w:type="dxa"/>
            </w:tcMar>
          </w:tcPr>
          <w:p w14:paraId="328B374F" w14:textId="77777777" w:rsidR="006B479C" w:rsidRPr="00F6274C" w:rsidRDefault="006B479C" w:rsidP="008F381B">
            <w:pPr>
              <w:jc w:val="both"/>
              <w:rPr>
                <w:rFonts w:cs="Arial"/>
                <w:sz w:val="20"/>
                <w:szCs w:val="20"/>
              </w:rPr>
            </w:pPr>
          </w:p>
        </w:tc>
        <w:tc>
          <w:tcPr>
            <w:tcW w:w="2231" w:type="dxa"/>
            <w:vMerge/>
            <w:tcMar>
              <w:top w:w="28" w:type="dxa"/>
              <w:bottom w:w="28" w:type="dxa"/>
            </w:tcMar>
          </w:tcPr>
          <w:p w14:paraId="21D5A685" w14:textId="77777777" w:rsidR="006B479C" w:rsidRPr="00F6274C" w:rsidRDefault="006B479C" w:rsidP="008F381B">
            <w:pPr>
              <w:jc w:val="both"/>
              <w:rPr>
                <w:rFonts w:cs="Arial"/>
                <w:sz w:val="20"/>
                <w:szCs w:val="20"/>
              </w:rPr>
            </w:pPr>
          </w:p>
        </w:tc>
        <w:tc>
          <w:tcPr>
            <w:tcW w:w="636" w:type="dxa"/>
            <w:vMerge/>
            <w:tcMar>
              <w:top w:w="28" w:type="dxa"/>
              <w:bottom w:w="28" w:type="dxa"/>
            </w:tcMar>
          </w:tcPr>
          <w:p w14:paraId="1C620779" w14:textId="77777777" w:rsidR="006B479C" w:rsidRPr="00F6274C" w:rsidRDefault="006B479C" w:rsidP="008F381B">
            <w:pPr>
              <w:jc w:val="both"/>
              <w:rPr>
                <w:rFonts w:cs="Arial"/>
                <w:sz w:val="20"/>
                <w:szCs w:val="20"/>
              </w:rPr>
            </w:pPr>
          </w:p>
        </w:tc>
      </w:tr>
    </w:tbl>
    <w:p w14:paraId="6B2267B5" w14:textId="77777777" w:rsidR="001B5743" w:rsidRPr="00F6274C" w:rsidRDefault="001B5743" w:rsidP="001B5743">
      <w:pPr>
        <w:sectPr w:rsidR="001B5743" w:rsidRPr="00F6274C" w:rsidSect="009062C6">
          <w:headerReference w:type="even" r:id="rId25"/>
          <w:headerReference w:type="default" r:id="rId26"/>
          <w:headerReference w:type="first" r:id="rId27"/>
          <w:footerReference w:type="first" r:id="rId28"/>
          <w:pgSz w:w="16838" w:h="11906" w:orient="landscape" w:code="9"/>
          <w:pgMar w:top="1418" w:right="1134" w:bottom="1134" w:left="1134" w:header="567" w:footer="567" w:gutter="0"/>
          <w:cols w:space="708"/>
          <w:titlePg/>
          <w:docGrid w:linePitch="360"/>
        </w:sectPr>
      </w:pPr>
    </w:p>
    <w:p w14:paraId="21F182B7" w14:textId="77777777" w:rsidR="001B5743" w:rsidRPr="00F6274C" w:rsidRDefault="001B5743" w:rsidP="001B5743"/>
    <w:p w14:paraId="493078FA" w14:textId="77777777" w:rsidR="001B5743" w:rsidRPr="00F6274C" w:rsidRDefault="001B5743" w:rsidP="00574F7E">
      <w:pPr>
        <w:pStyle w:val="ModuleHeading1"/>
      </w:pPr>
      <w:r w:rsidRPr="00F6274C">
        <w:t xml:space="preserve">DETAILED TEACHING SYLLABUS FOR MODULE </w:t>
      </w:r>
      <w:r w:rsidR="00541597" w:rsidRPr="00F6274C">
        <w:t>1B</w:t>
      </w:r>
      <w:r w:rsidRPr="00F6274C">
        <w:t xml:space="preserve"> </w:t>
      </w:r>
      <w:r w:rsidR="000F794C" w:rsidRPr="00F6274C">
        <w:t>–</w:t>
      </w:r>
      <w:r w:rsidR="0043729D" w:rsidRPr="00F6274C">
        <w:t xml:space="preserve"> </w:t>
      </w:r>
      <w:r w:rsidR="000F794C" w:rsidRPr="00F6274C">
        <w:t>TECHNICAL ASPECTS OF ATON MANAGEMENT</w:t>
      </w:r>
      <w:r w:rsidRPr="00F6274C">
        <w:t xml:space="preserve"> </w:t>
      </w:r>
    </w:p>
    <w:p w14:paraId="639DE822" w14:textId="77777777" w:rsidR="001B5743" w:rsidRPr="00F6274C" w:rsidRDefault="001B5743" w:rsidP="001B5743">
      <w:pPr>
        <w:pStyle w:val="Table"/>
        <w:rPr>
          <w:rFonts w:asciiTheme="minorHAnsi" w:hAnsiTheme="minorHAnsi"/>
          <w:szCs w:val="22"/>
        </w:rPr>
      </w:pPr>
      <w:bookmarkStart w:id="302" w:name="_Toc419881260"/>
      <w:r w:rsidRPr="00F6274C">
        <w:rPr>
          <w:rFonts w:asciiTheme="minorHAnsi" w:hAnsiTheme="minorHAnsi"/>
          <w:szCs w:val="22"/>
        </w:rPr>
        <w:t xml:space="preserve">Detailed Teaching Syllabus Module </w:t>
      </w:r>
      <w:bookmarkEnd w:id="302"/>
      <w:r w:rsidR="0043729D" w:rsidRPr="00F6274C">
        <w:rPr>
          <w:rFonts w:asciiTheme="minorHAnsi" w:hAnsiTheme="minorHAnsi"/>
          <w:szCs w:val="22"/>
        </w:rPr>
        <w:t>1B</w:t>
      </w:r>
    </w:p>
    <w:tbl>
      <w:tblPr>
        <w:tblStyle w:val="TableGrid"/>
        <w:tblW w:w="0" w:type="auto"/>
        <w:jc w:val="center"/>
        <w:tblLook w:val="04A0" w:firstRow="1" w:lastRow="0" w:firstColumn="1" w:lastColumn="0" w:noHBand="0" w:noVBand="1"/>
      </w:tblPr>
      <w:tblGrid>
        <w:gridCol w:w="593"/>
        <w:gridCol w:w="606"/>
        <w:gridCol w:w="884"/>
        <w:gridCol w:w="5452"/>
        <w:gridCol w:w="614"/>
        <w:gridCol w:w="2547"/>
        <w:gridCol w:w="2979"/>
        <w:gridCol w:w="597"/>
      </w:tblGrid>
      <w:tr w:rsidR="001B5743" w:rsidRPr="00F6274C" w14:paraId="424EBC56" w14:textId="77777777" w:rsidTr="001B497F">
        <w:trPr>
          <w:cantSplit/>
          <w:trHeight w:val="1293"/>
          <w:jc w:val="center"/>
        </w:trPr>
        <w:tc>
          <w:tcPr>
            <w:tcW w:w="593" w:type="dxa"/>
            <w:tcMar>
              <w:top w:w="28" w:type="dxa"/>
              <w:bottom w:w="28" w:type="dxa"/>
            </w:tcMar>
            <w:textDirection w:val="btLr"/>
            <w:vAlign w:val="center"/>
          </w:tcPr>
          <w:p w14:paraId="3BDF4DF9" w14:textId="77777777" w:rsidR="001B5743" w:rsidRPr="00F6274C" w:rsidRDefault="001B5743" w:rsidP="009062C6">
            <w:pPr>
              <w:ind w:left="113" w:right="113"/>
              <w:jc w:val="center"/>
              <w:rPr>
                <w:rFonts w:cs="Arial"/>
                <w:b/>
                <w:sz w:val="20"/>
                <w:szCs w:val="20"/>
              </w:rPr>
            </w:pPr>
            <w:r w:rsidRPr="00F6274C">
              <w:rPr>
                <w:rFonts w:cs="Arial"/>
                <w:b/>
                <w:sz w:val="20"/>
                <w:szCs w:val="20"/>
              </w:rPr>
              <w:t>Module</w:t>
            </w:r>
          </w:p>
        </w:tc>
        <w:tc>
          <w:tcPr>
            <w:tcW w:w="606" w:type="dxa"/>
            <w:tcMar>
              <w:top w:w="28" w:type="dxa"/>
              <w:bottom w:w="28" w:type="dxa"/>
            </w:tcMar>
            <w:textDirection w:val="btLr"/>
            <w:vAlign w:val="center"/>
          </w:tcPr>
          <w:p w14:paraId="00BF1956" w14:textId="77777777" w:rsidR="001B5743" w:rsidRPr="00F6274C" w:rsidRDefault="001B5743" w:rsidP="009062C6">
            <w:pPr>
              <w:ind w:left="113" w:right="113"/>
              <w:jc w:val="center"/>
              <w:rPr>
                <w:rFonts w:cs="Arial"/>
                <w:b/>
                <w:sz w:val="20"/>
                <w:szCs w:val="20"/>
              </w:rPr>
            </w:pPr>
            <w:r w:rsidRPr="00F6274C">
              <w:rPr>
                <w:rFonts w:cs="Arial"/>
                <w:b/>
                <w:sz w:val="20"/>
                <w:szCs w:val="20"/>
              </w:rPr>
              <w:t>Element</w:t>
            </w:r>
          </w:p>
        </w:tc>
        <w:tc>
          <w:tcPr>
            <w:tcW w:w="884" w:type="dxa"/>
            <w:tcMar>
              <w:top w:w="28" w:type="dxa"/>
              <w:bottom w:w="28" w:type="dxa"/>
            </w:tcMar>
            <w:textDirection w:val="btLr"/>
            <w:vAlign w:val="center"/>
          </w:tcPr>
          <w:p w14:paraId="3E3B9D7B" w14:textId="77777777" w:rsidR="001B5743" w:rsidRPr="00F6274C" w:rsidRDefault="001B5743" w:rsidP="009062C6">
            <w:pPr>
              <w:ind w:left="113" w:right="113"/>
              <w:jc w:val="center"/>
              <w:rPr>
                <w:rFonts w:cs="Arial"/>
                <w:b/>
                <w:sz w:val="20"/>
                <w:szCs w:val="20"/>
              </w:rPr>
            </w:pPr>
            <w:r w:rsidRPr="00F6274C">
              <w:rPr>
                <w:rFonts w:cs="Arial"/>
                <w:b/>
                <w:sz w:val="20"/>
                <w:szCs w:val="20"/>
              </w:rPr>
              <w:t>Sub-element</w:t>
            </w:r>
          </w:p>
        </w:tc>
        <w:tc>
          <w:tcPr>
            <w:tcW w:w="5452" w:type="dxa"/>
            <w:tcMar>
              <w:top w:w="28" w:type="dxa"/>
              <w:bottom w:w="28" w:type="dxa"/>
            </w:tcMar>
            <w:vAlign w:val="center"/>
          </w:tcPr>
          <w:p w14:paraId="10155C18" w14:textId="77777777" w:rsidR="001B5743" w:rsidRPr="00F6274C" w:rsidRDefault="001B5743" w:rsidP="009062C6">
            <w:pPr>
              <w:jc w:val="center"/>
              <w:rPr>
                <w:rFonts w:cs="Arial"/>
                <w:b/>
                <w:sz w:val="20"/>
                <w:szCs w:val="20"/>
              </w:rPr>
            </w:pPr>
            <w:r w:rsidRPr="00F6274C">
              <w:rPr>
                <w:rFonts w:cs="Arial"/>
                <w:b/>
                <w:sz w:val="20"/>
                <w:szCs w:val="20"/>
              </w:rPr>
              <w:t>Subject</w:t>
            </w:r>
          </w:p>
        </w:tc>
        <w:tc>
          <w:tcPr>
            <w:tcW w:w="614" w:type="dxa"/>
            <w:tcMar>
              <w:top w:w="28" w:type="dxa"/>
              <w:bottom w:w="28" w:type="dxa"/>
            </w:tcMar>
            <w:textDirection w:val="btLr"/>
            <w:vAlign w:val="center"/>
          </w:tcPr>
          <w:p w14:paraId="1E7AAC95" w14:textId="77777777" w:rsidR="001B5743" w:rsidRPr="00F6274C" w:rsidRDefault="001B5743" w:rsidP="009062C6">
            <w:pPr>
              <w:ind w:left="113" w:right="113"/>
              <w:jc w:val="center"/>
              <w:rPr>
                <w:rFonts w:cs="Arial"/>
                <w:b/>
                <w:sz w:val="20"/>
                <w:szCs w:val="20"/>
              </w:rPr>
            </w:pPr>
            <w:r w:rsidRPr="00F6274C">
              <w:rPr>
                <w:rFonts w:cs="Arial"/>
                <w:b/>
                <w:sz w:val="20"/>
                <w:szCs w:val="20"/>
              </w:rPr>
              <w:t>Level of Competence</w:t>
            </w:r>
          </w:p>
        </w:tc>
        <w:tc>
          <w:tcPr>
            <w:tcW w:w="2547" w:type="dxa"/>
            <w:tcMar>
              <w:top w:w="28" w:type="dxa"/>
              <w:bottom w:w="28" w:type="dxa"/>
            </w:tcMar>
            <w:vAlign w:val="center"/>
          </w:tcPr>
          <w:p w14:paraId="633B9BE1" w14:textId="77777777" w:rsidR="001B5743" w:rsidRPr="00F6274C" w:rsidRDefault="001B5743" w:rsidP="009062C6">
            <w:pPr>
              <w:jc w:val="center"/>
              <w:rPr>
                <w:rFonts w:cs="Arial"/>
                <w:b/>
                <w:sz w:val="20"/>
                <w:szCs w:val="20"/>
              </w:rPr>
            </w:pPr>
            <w:r w:rsidRPr="00F6274C">
              <w:rPr>
                <w:rFonts w:cs="Arial"/>
                <w:b/>
                <w:sz w:val="20"/>
                <w:szCs w:val="20"/>
              </w:rPr>
              <w:t>Recommended training aids; exercises and external visits</w:t>
            </w:r>
          </w:p>
        </w:tc>
        <w:tc>
          <w:tcPr>
            <w:tcW w:w="2979" w:type="dxa"/>
            <w:tcMar>
              <w:top w:w="28" w:type="dxa"/>
              <w:bottom w:w="28" w:type="dxa"/>
            </w:tcMar>
            <w:vAlign w:val="center"/>
          </w:tcPr>
          <w:p w14:paraId="00D7F915" w14:textId="77777777" w:rsidR="001B5743" w:rsidRPr="00F6274C" w:rsidRDefault="001B5743" w:rsidP="009062C6">
            <w:pPr>
              <w:jc w:val="center"/>
              <w:rPr>
                <w:rFonts w:cs="Arial"/>
                <w:b/>
                <w:sz w:val="20"/>
                <w:szCs w:val="20"/>
              </w:rPr>
            </w:pPr>
            <w:r w:rsidRPr="00F6274C">
              <w:rPr>
                <w:rFonts w:cs="Arial"/>
                <w:b/>
                <w:sz w:val="20"/>
                <w:szCs w:val="20"/>
              </w:rPr>
              <w:t>References</w:t>
            </w:r>
          </w:p>
          <w:p w14:paraId="787B5525" w14:textId="77777777" w:rsidR="001B5743" w:rsidRPr="00F6274C" w:rsidRDefault="001B5743" w:rsidP="009062C6">
            <w:pPr>
              <w:jc w:val="center"/>
              <w:rPr>
                <w:rFonts w:cs="Arial"/>
                <w:sz w:val="20"/>
                <w:szCs w:val="20"/>
              </w:rPr>
            </w:pPr>
          </w:p>
        </w:tc>
        <w:tc>
          <w:tcPr>
            <w:tcW w:w="597" w:type="dxa"/>
            <w:tcMar>
              <w:top w:w="28" w:type="dxa"/>
              <w:bottom w:w="28" w:type="dxa"/>
            </w:tcMar>
            <w:textDirection w:val="btLr"/>
            <w:vAlign w:val="center"/>
          </w:tcPr>
          <w:p w14:paraId="2E7E6754" w14:textId="77777777" w:rsidR="001B5743" w:rsidRPr="00F6274C" w:rsidRDefault="001B5743" w:rsidP="009062C6">
            <w:pPr>
              <w:ind w:left="113" w:right="113"/>
              <w:jc w:val="center"/>
              <w:rPr>
                <w:rFonts w:cs="Arial"/>
                <w:b/>
                <w:sz w:val="20"/>
                <w:szCs w:val="20"/>
              </w:rPr>
            </w:pPr>
            <w:r w:rsidRPr="00F6274C">
              <w:rPr>
                <w:rFonts w:cs="Arial"/>
                <w:b/>
                <w:sz w:val="20"/>
                <w:szCs w:val="20"/>
              </w:rPr>
              <w:t>Lecture No.</w:t>
            </w:r>
          </w:p>
        </w:tc>
      </w:tr>
      <w:tr w:rsidR="001B5743" w:rsidRPr="00F6274C" w14:paraId="267B840F" w14:textId="77777777" w:rsidTr="001B497F">
        <w:trPr>
          <w:jc w:val="center"/>
        </w:trPr>
        <w:tc>
          <w:tcPr>
            <w:tcW w:w="593" w:type="dxa"/>
            <w:tcMar>
              <w:top w:w="28" w:type="dxa"/>
              <w:bottom w:w="28" w:type="dxa"/>
            </w:tcMar>
          </w:tcPr>
          <w:p w14:paraId="619BF945" w14:textId="77777777" w:rsidR="001B5743" w:rsidRPr="00F6274C" w:rsidRDefault="0043729D" w:rsidP="009062C6">
            <w:pPr>
              <w:jc w:val="center"/>
              <w:rPr>
                <w:rFonts w:cs="Arial"/>
                <w:b/>
                <w:sz w:val="20"/>
                <w:szCs w:val="20"/>
              </w:rPr>
            </w:pPr>
            <w:r w:rsidRPr="00F6274C">
              <w:rPr>
                <w:rFonts w:cs="Arial"/>
                <w:b/>
                <w:sz w:val="20"/>
                <w:szCs w:val="20"/>
              </w:rPr>
              <w:t>1B</w:t>
            </w:r>
          </w:p>
        </w:tc>
        <w:tc>
          <w:tcPr>
            <w:tcW w:w="606" w:type="dxa"/>
            <w:shd w:val="clear" w:color="auto" w:fill="D9D9D9" w:themeFill="background1" w:themeFillShade="D9"/>
            <w:tcMar>
              <w:top w:w="28" w:type="dxa"/>
              <w:bottom w:w="28" w:type="dxa"/>
            </w:tcMar>
          </w:tcPr>
          <w:p w14:paraId="37B6B797" w14:textId="77777777" w:rsidR="001B5743" w:rsidRPr="00F6274C"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14:paraId="77ADE86E" w14:textId="77777777" w:rsidR="001B5743" w:rsidRPr="00F6274C" w:rsidRDefault="001B5743" w:rsidP="009062C6">
            <w:pPr>
              <w:jc w:val="both"/>
              <w:rPr>
                <w:rFonts w:cs="Arial"/>
                <w:b/>
                <w:sz w:val="20"/>
                <w:szCs w:val="20"/>
              </w:rPr>
            </w:pPr>
          </w:p>
        </w:tc>
        <w:tc>
          <w:tcPr>
            <w:tcW w:w="5452" w:type="dxa"/>
            <w:tcMar>
              <w:top w:w="28" w:type="dxa"/>
              <w:bottom w:w="28" w:type="dxa"/>
            </w:tcMar>
          </w:tcPr>
          <w:p w14:paraId="65BAB63A" w14:textId="77777777" w:rsidR="001B5743" w:rsidRPr="00F6274C" w:rsidRDefault="00CE5A06" w:rsidP="009062C6">
            <w:pPr>
              <w:jc w:val="center"/>
              <w:rPr>
                <w:rFonts w:cs="Arial"/>
                <w:b/>
                <w:sz w:val="20"/>
                <w:szCs w:val="20"/>
              </w:rPr>
            </w:pPr>
            <w:r w:rsidRPr="00F6274C">
              <w:rPr>
                <w:rFonts w:cs="Arial"/>
                <w:b/>
                <w:sz w:val="20"/>
                <w:szCs w:val="20"/>
              </w:rPr>
              <w:t>TECHNICAL ASPECTS OF ATON MANAGEMENT</w:t>
            </w:r>
          </w:p>
        </w:tc>
        <w:tc>
          <w:tcPr>
            <w:tcW w:w="6737" w:type="dxa"/>
            <w:gridSpan w:val="4"/>
            <w:vMerge w:val="restart"/>
            <w:shd w:val="clear" w:color="auto" w:fill="D9D9D9" w:themeFill="background1" w:themeFillShade="D9"/>
            <w:tcMar>
              <w:top w:w="28" w:type="dxa"/>
              <w:bottom w:w="28" w:type="dxa"/>
            </w:tcMar>
          </w:tcPr>
          <w:p w14:paraId="46EDA90F" w14:textId="77777777" w:rsidR="001B5743" w:rsidRPr="00F6274C" w:rsidRDefault="001B5743" w:rsidP="009062C6">
            <w:pPr>
              <w:jc w:val="both"/>
              <w:rPr>
                <w:rFonts w:cs="Arial"/>
                <w:b/>
                <w:sz w:val="20"/>
                <w:szCs w:val="20"/>
              </w:rPr>
            </w:pPr>
          </w:p>
        </w:tc>
      </w:tr>
      <w:tr w:rsidR="001B5743" w:rsidRPr="00F6274C" w14:paraId="64C6E9C5" w14:textId="77777777" w:rsidTr="001B497F">
        <w:trPr>
          <w:jc w:val="center"/>
        </w:trPr>
        <w:tc>
          <w:tcPr>
            <w:tcW w:w="593" w:type="dxa"/>
            <w:tcMar>
              <w:top w:w="28" w:type="dxa"/>
              <w:bottom w:w="28" w:type="dxa"/>
            </w:tcMar>
          </w:tcPr>
          <w:p w14:paraId="6B860498" w14:textId="77777777" w:rsidR="001B5743" w:rsidRPr="00F6274C" w:rsidRDefault="001B5743" w:rsidP="009062C6">
            <w:pPr>
              <w:jc w:val="both"/>
              <w:rPr>
                <w:rFonts w:cs="Arial"/>
                <w:sz w:val="20"/>
                <w:szCs w:val="20"/>
              </w:rPr>
            </w:pPr>
          </w:p>
        </w:tc>
        <w:tc>
          <w:tcPr>
            <w:tcW w:w="606" w:type="dxa"/>
            <w:tcMar>
              <w:top w:w="28" w:type="dxa"/>
              <w:bottom w:w="28" w:type="dxa"/>
            </w:tcMar>
          </w:tcPr>
          <w:p w14:paraId="0F6B308F" w14:textId="77777777" w:rsidR="001B5743" w:rsidRPr="00F6274C" w:rsidRDefault="0043729D" w:rsidP="009062C6">
            <w:pPr>
              <w:jc w:val="both"/>
              <w:rPr>
                <w:rFonts w:cs="Arial"/>
                <w:b/>
                <w:sz w:val="20"/>
                <w:szCs w:val="20"/>
              </w:rPr>
            </w:pPr>
            <w:r w:rsidRPr="00F6274C">
              <w:rPr>
                <w:rFonts w:cs="Arial"/>
                <w:b/>
                <w:sz w:val="20"/>
                <w:szCs w:val="20"/>
              </w:rPr>
              <w:t>1b</w:t>
            </w:r>
            <w:r w:rsidR="001B5743" w:rsidRPr="00F6274C">
              <w:rPr>
                <w:rFonts w:cs="Arial"/>
                <w:b/>
                <w:sz w:val="20"/>
                <w:szCs w:val="20"/>
              </w:rPr>
              <w:t>.1</w:t>
            </w:r>
          </w:p>
        </w:tc>
        <w:tc>
          <w:tcPr>
            <w:tcW w:w="884" w:type="dxa"/>
            <w:vMerge/>
            <w:shd w:val="clear" w:color="auto" w:fill="D9D9D9" w:themeFill="background1" w:themeFillShade="D9"/>
            <w:tcMar>
              <w:top w:w="28" w:type="dxa"/>
              <w:bottom w:w="28" w:type="dxa"/>
            </w:tcMar>
          </w:tcPr>
          <w:p w14:paraId="1E32A2D0" w14:textId="77777777" w:rsidR="001B5743" w:rsidRPr="00F6274C" w:rsidRDefault="001B5743" w:rsidP="009062C6">
            <w:pPr>
              <w:jc w:val="both"/>
              <w:rPr>
                <w:rFonts w:cs="Arial"/>
                <w:sz w:val="20"/>
                <w:szCs w:val="20"/>
              </w:rPr>
            </w:pPr>
          </w:p>
        </w:tc>
        <w:tc>
          <w:tcPr>
            <w:tcW w:w="5452" w:type="dxa"/>
            <w:tcMar>
              <w:top w:w="28" w:type="dxa"/>
              <w:bottom w:w="28" w:type="dxa"/>
            </w:tcMar>
          </w:tcPr>
          <w:p w14:paraId="179CB645" w14:textId="77777777" w:rsidR="001B5743" w:rsidRPr="00F6274C" w:rsidRDefault="00CE5A06" w:rsidP="009062C6">
            <w:pPr>
              <w:rPr>
                <w:rFonts w:cs="Arial"/>
                <w:b/>
                <w:sz w:val="20"/>
                <w:szCs w:val="20"/>
              </w:rPr>
            </w:pPr>
            <w:r w:rsidRPr="00F6274C">
              <w:rPr>
                <w:rFonts w:cs="Arial"/>
                <w:b/>
                <w:sz w:val="20"/>
                <w:szCs w:val="20"/>
              </w:rPr>
              <w:t>THE CALCULATION OF ATON PERFORMANCE</w:t>
            </w:r>
          </w:p>
        </w:tc>
        <w:tc>
          <w:tcPr>
            <w:tcW w:w="6737" w:type="dxa"/>
            <w:gridSpan w:val="4"/>
            <w:vMerge/>
            <w:shd w:val="clear" w:color="auto" w:fill="D9D9D9" w:themeFill="background1" w:themeFillShade="D9"/>
            <w:tcMar>
              <w:top w:w="28" w:type="dxa"/>
              <w:bottom w:w="28" w:type="dxa"/>
            </w:tcMar>
          </w:tcPr>
          <w:p w14:paraId="72092B16" w14:textId="77777777" w:rsidR="001B5743" w:rsidRPr="00F6274C" w:rsidRDefault="001B5743" w:rsidP="009062C6">
            <w:pPr>
              <w:jc w:val="both"/>
              <w:rPr>
                <w:rFonts w:cs="Arial"/>
                <w:sz w:val="20"/>
                <w:szCs w:val="20"/>
              </w:rPr>
            </w:pPr>
          </w:p>
        </w:tc>
      </w:tr>
      <w:tr w:rsidR="001B5743" w:rsidRPr="00F6274C" w14:paraId="02904D4B" w14:textId="77777777" w:rsidTr="001B497F">
        <w:trPr>
          <w:jc w:val="center"/>
        </w:trPr>
        <w:tc>
          <w:tcPr>
            <w:tcW w:w="593" w:type="dxa"/>
            <w:tcMar>
              <w:top w:w="28" w:type="dxa"/>
              <w:bottom w:w="28" w:type="dxa"/>
            </w:tcMar>
          </w:tcPr>
          <w:p w14:paraId="3E03114B" w14:textId="77777777" w:rsidR="001B5743" w:rsidRPr="00F6274C" w:rsidRDefault="001B5743" w:rsidP="009062C6">
            <w:pPr>
              <w:jc w:val="both"/>
              <w:rPr>
                <w:rFonts w:cs="Arial"/>
                <w:sz w:val="20"/>
                <w:szCs w:val="20"/>
              </w:rPr>
            </w:pPr>
          </w:p>
        </w:tc>
        <w:tc>
          <w:tcPr>
            <w:tcW w:w="606" w:type="dxa"/>
            <w:tcMar>
              <w:top w:w="28" w:type="dxa"/>
              <w:bottom w:w="28" w:type="dxa"/>
            </w:tcMar>
          </w:tcPr>
          <w:p w14:paraId="16BB4536" w14:textId="77777777" w:rsidR="001B5743" w:rsidRPr="00F6274C" w:rsidRDefault="001B5743" w:rsidP="009062C6">
            <w:pPr>
              <w:jc w:val="both"/>
              <w:rPr>
                <w:rFonts w:cs="Arial"/>
                <w:b/>
                <w:sz w:val="20"/>
                <w:szCs w:val="20"/>
              </w:rPr>
            </w:pPr>
          </w:p>
        </w:tc>
        <w:tc>
          <w:tcPr>
            <w:tcW w:w="884" w:type="dxa"/>
            <w:shd w:val="clear" w:color="auto" w:fill="auto"/>
            <w:tcMar>
              <w:top w:w="28" w:type="dxa"/>
              <w:bottom w:w="28" w:type="dxa"/>
            </w:tcMar>
          </w:tcPr>
          <w:p w14:paraId="295AEFBA" w14:textId="77777777" w:rsidR="001B5743" w:rsidRPr="00F6274C" w:rsidRDefault="0043729D" w:rsidP="009062C6">
            <w:pPr>
              <w:jc w:val="both"/>
              <w:rPr>
                <w:rFonts w:cs="Arial"/>
                <w:sz w:val="20"/>
                <w:szCs w:val="20"/>
              </w:rPr>
            </w:pPr>
            <w:r w:rsidRPr="00F6274C">
              <w:rPr>
                <w:rFonts w:cs="Arial"/>
                <w:sz w:val="20"/>
                <w:szCs w:val="20"/>
              </w:rPr>
              <w:t>1b.1</w:t>
            </w:r>
            <w:r w:rsidR="001B5743" w:rsidRPr="00F6274C">
              <w:rPr>
                <w:rFonts w:cs="Arial"/>
                <w:sz w:val="20"/>
                <w:szCs w:val="20"/>
              </w:rPr>
              <w:t>.1</w:t>
            </w:r>
          </w:p>
        </w:tc>
        <w:tc>
          <w:tcPr>
            <w:tcW w:w="5452" w:type="dxa"/>
            <w:tcMar>
              <w:top w:w="28" w:type="dxa"/>
              <w:bottom w:w="28" w:type="dxa"/>
            </w:tcMar>
          </w:tcPr>
          <w:p w14:paraId="20AB7482" w14:textId="77777777" w:rsidR="001B5743" w:rsidRPr="00F6274C" w:rsidRDefault="00CE5A06" w:rsidP="009062C6">
            <w:pPr>
              <w:jc w:val="right"/>
              <w:rPr>
                <w:rFonts w:cs="Arial"/>
                <w:sz w:val="20"/>
                <w:szCs w:val="20"/>
              </w:rPr>
            </w:pPr>
            <w:r w:rsidRPr="00F6274C">
              <w:rPr>
                <w:rFonts w:cs="Arial"/>
                <w:sz w:val="20"/>
                <w:szCs w:val="20"/>
              </w:rPr>
              <w:t>Definitions of “availability”, “reliability” and “integrity”</w:t>
            </w:r>
          </w:p>
        </w:tc>
        <w:tc>
          <w:tcPr>
            <w:tcW w:w="614" w:type="dxa"/>
            <w:shd w:val="clear" w:color="auto" w:fill="auto"/>
            <w:tcMar>
              <w:top w:w="28" w:type="dxa"/>
              <w:bottom w:w="28" w:type="dxa"/>
            </w:tcMar>
          </w:tcPr>
          <w:p w14:paraId="6CA17312" w14:textId="77777777" w:rsidR="001B5743" w:rsidRPr="00F6274C" w:rsidRDefault="001B497F" w:rsidP="009062C6">
            <w:pPr>
              <w:jc w:val="center"/>
              <w:rPr>
                <w:rFonts w:cs="Arial"/>
                <w:sz w:val="20"/>
                <w:szCs w:val="20"/>
              </w:rPr>
            </w:pPr>
            <w:r w:rsidRPr="00F6274C">
              <w:rPr>
                <w:rFonts w:cs="Arial"/>
                <w:sz w:val="20"/>
                <w:szCs w:val="20"/>
              </w:rPr>
              <w:t>4</w:t>
            </w:r>
          </w:p>
        </w:tc>
        <w:tc>
          <w:tcPr>
            <w:tcW w:w="2547" w:type="dxa"/>
            <w:vMerge w:val="restart"/>
            <w:shd w:val="clear" w:color="auto" w:fill="auto"/>
            <w:tcMar>
              <w:top w:w="28" w:type="dxa"/>
              <w:bottom w:w="28" w:type="dxa"/>
            </w:tcMar>
          </w:tcPr>
          <w:p w14:paraId="08C85D33" w14:textId="77777777" w:rsidR="001B5743" w:rsidRPr="00F6274C" w:rsidRDefault="001B497F" w:rsidP="009062C6">
            <w:pPr>
              <w:jc w:val="both"/>
              <w:rPr>
                <w:rFonts w:cs="Arial"/>
                <w:sz w:val="20"/>
                <w:szCs w:val="20"/>
              </w:rPr>
            </w:pPr>
            <w:r w:rsidRPr="00F6274C">
              <w:rPr>
                <w:rFonts w:cs="Arial"/>
                <w:sz w:val="20"/>
                <w:szCs w:val="20"/>
              </w:rPr>
              <w:t>AtoN reliability calculation exercise</w:t>
            </w:r>
          </w:p>
        </w:tc>
        <w:tc>
          <w:tcPr>
            <w:tcW w:w="2979" w:type="dxa"/>
            <w:vMerge w:val="restart"/>
            <w:tcMar>
              <w:top w:w="28" w:type="dxa"/>
              <w:bottom w:w="28" w:type="dxa"/>
            </w:tcMar>
          </w:tcPr>
          <w:p w14:paraId="09AC111F" w14:textId="77777777" w:rsidR="001B5743" w:rsidRPr="00F6274C" w:rsidRDefault="000B0751" w:rsidP="009062C6">
            <w:pPr>
              <w:jc w:val="both"/>
              <w:rPr>
                <w:rFonts w:cs="Arial"/>
                <w:sz w:val="20"/>
                <w:szCs w:val="20"/>
              </w:rPr>
            </w:pPr>
            <w:r w:rsidRPr="00F6274C">
              <w:rPr>
                <w:rFonts w:cs="Arial"/>
                <w:sz w:val="20"/>
                <w:szCs w:val="20"/>
              </w:rPr>
              <w:t>IALA Standard 1020</w:t>
            </w:r>
          </w:p>
        </w:tc>
        <w:tc>
          <w:tcPr>
            <w:tcW w:w="597" w:type="dxa"/>
            <w:vMerge w:val="restart"/>
            <w:tcMar>
              <w:top w:w="28" w:type="dxa"/>
              <w:bottom w:w="28" w:type="dxa"/>
            </w:tcMar>
          </w:tcPr>
          <w:p w14:paraId="29199074" w14:textId="77777777" w:rsidR="001B5743" w:rsidRPr="00F6274C" w:rsidRDefault="001B5743" w:rsidP="009062C6">
            <w:pPr>
              <w:jc w:val="center"/>
              <w:rPr>
                <w:rFonts w:cs="Arial"/>
                <w:sz w:val="20"/>
                <w:szCs w:val="20"/>
              </w:rPr>
            </w:pPr>
          </w:p>
          <w:p w14:paraId="54C782D6" w14:textId="77777777" w:rsidR="001B5743" w:rsidRPr="00F6274C" w:rsidRDefault="001B5743" w:rsidP="009062C6">
            <w:pPr>
              <w:jc w:val="center"/>
              <w:rPr>
                <w:rFonts w:cs="Arial"/>
                <w:sz w:val="20"/>
                <w:szCs w:val="20"/>
              </w:rPr>
            </w:pPr>
          </w:p>
          <w:p w14:paraId="04F33DA3" w14:textId="77777777" w:rsidR="001B5743" w:rsidRPr="00F6274C" w:rsidRDefault="00CE5A06" w:rsidP="009062C6">
            <w:pPr>
              <w:jc w:val="center"/>
              <w:rPr>
                <w:rFonts w:cs="Arial"/>
                <w:sz w:val="20"/>
                <w:szCs w:val="20"/>
              </w:rPr>
            </w:pPr>
            <w:r w:rsidRPr="00F6274C">
              <w:rPr>
                <w:rFonts w:cs="Arial"/>
                <w:sz w:val="20"/>
                <w:szCs w:val="20"/>
              </w:rPr>
              <w:t>5</w:t>
            </w:r>
          </w:p>
        </w:tc>
      </w:tr>
      <w:tr w:rsidR="001B497F" w:rsidRPr="00F6274C" w14:paraId="005E5748" w14:textId="77777777" w:rsidTr="001B497F">
        <w:trPr>
          <w:jc w:val="center"/>
        </w:trPr>
        <w:tc>
          <w:tcPr>
            <w:tcW w:w="593" w:type="dxa"/>
            <w:tcMar>
              <w:top w:w="28" w:type="dxa"/>
              <w:bottom w:w="28" w:type="dxa"/>
            </w:tcMar>
          </w:tcPr>
          <w:p w14:paraId="74F1D6C3" w14:textId="77777777" w:rsidR="001B497F" w:rsidRPr="00F6274C" w:rsidRDefault="001B497F" w:rsidP="009062C6">
            <w:pPr>
              <w:jc w:val="both"/>
              <w:rPr>
                <w:rFonts w:cs="Arial"/>
                <w:sz w:val="20"/>
                <w:szCs w:val="20"/>
              </w:rPr>
            </w:pPr>
          </w:p>
        </w:tc>
        <w:tc>
          <w:tcPr>
            <w:tcW w:w="606" w:type="dxa"/>
            <w:tcMar>
              <w:top w:w="28" w:type="dxa"/>
              <w:bottom w:w="28" w:type="dxa"/>
            </w:tcMar>
          </w:tcPr>
          <w:p w14:paraId="7CC8F099" w14:textId="77777777" w:rsidR="001B497F" w:rsidRPr="00F6274C" w:rsidRDefault="001B497F" w:rsidP="009062C6">
            <w:pPr>
              <w:jc w:val="both"/>
              <w:rPr>
                <w:rFonts w:cs="Arial"/>
                <w:b/>
                <w:sz w:val="20"/>
                <w:szCs w:val="20"/>
              </w:rPr>
            </w:pPr>
          </w:p>
        </w:tc>
        <w:tc>
          <w:tcPr>
            <w:tcW w:w="884" w:type="dxa"/>
            <w:shd w:val="clear" w:color="auto" w:fill="auto"/>
            <w:tcMar>
              <w:top w:w="28" w:type="dxa"/>
              <w:bottom w:w="28" w:type="dxa"/>
            </w:tcMar>
          </w:tcPr>
          <w:p w14:paraId="43C314CB" w14:textId="77777777" w:rsidR="001B497F" w:rsidRPr="00F6274C" w:rsidRDefault="001B497F" w:rsidP="009062C6">
            <w:pPr>
              <w:jc w:val="both"/>
              <w:rPr>
                <w:rFonts w:cs="Arial"/>
                <w:sz w:val="20"/>
                <w:szCs w:val="20"/>
              </w:rPr>
            </w:pPr>
            <w:r w:rsidRPr="00F6274C">
              <w:rPr>
                <w:rFonts w:cs="Arial"/>
                <w:sz w:val="20"/>
                <w:szCs w:val="20"/>
              </w:rPr>
              <w:t>1b.1.2</w:t>
            </w:r>
          </w:p>
        </w:tc>
        <w:tc>
          <w:tcPr>
            <w:tcW w:w="5452" w:type="dxa"/>
            <w:tcMar>
              <w:top w:w="28" w:type="dxa"/>
              <w:bottom w:w="28" w:type="dxa"/>
            </w:tcMar>
          </w:tcPr>
          <w:p w14:paraId="2E018949" w14:textId="77777777" w:rsidR="001B497F" w:rsidRPr="00F6274C" w:rsidRDefault="001B497F" w:rsidP="009062C6">
            <w:pPr>
              <w:jc w:val="right"/>
              <w:rPr>
                <w:rFonts w:cs="Arial"/>
                <w:sz w:val="20"/>
                <w:szCs w:val="20"/>
              </w:rPr>
            </w:pPr>
            <w:r w:rsidRPr="00F6274C">
              <w:rPr>
                <w:rFonts w:cs="Arial"/>
                <w:sz w:val="20"/>
                <w:szCs w:val="20"/>
              </w:rPr>
              <w:t>Performance indicators</w:t>
            </w:r>
          </w:p>
        </w:tc>
        <w:tc>
          <w:tcPr>
            <w:tcW w:w="614" w:type="dxa"/>
            <w:vMerge w:val="restart"/>
            <w:shd w:val="clear" w:color="auto" w:fill="auto"/>
            <w:tcMar>
              <w:top w:w="28" w:type="dxa"/>
              <w:bottom w:w="28" w:type="dxa"/>
            </w:tcMar>
          </w:tcPr>
          <w:p w14:paraId="0BFC91AF" w14:textId="77777777" w:rsidR="001B497F" w:rsidRPr="00F6274C" w:rsidRDefault="001B497F" w:rsidP="009062C6">
            <w:pPr>
              <w:jc w:val="center"/>
              <w:rPr>
                <w:rFonts w:cs="Arial"/>
                <w:sz w:val="20"/>
                <w:szCs w:val="20"/>
              </w:rPr>
            </w:pPr>
          </w:p>
          <w:p w14:paraId="736DAA15" w14:textId="77777777" w:rsidR="001B497F" w:rsidRPr="00F6274C" w:rsidRDefault="001B497F" w:rsidP="009062C6">
            <w:pPr>
              <w:jc w:val="center"/>
              <w:rPr>
                <w:rFonts w:cs="Arial"/>
                <w:sz w:val="20"/>
                <w:szCs w:val="20"/>
              </w:rPr>
            </w:pPr>
            <w:r w:rsidRPr="00F6274C">
              <w:rPr>
                <w:rFonts w:cs="Arial"/>
                <w:sz w:val="20"/>
                <w:szCs w:val="20"/>
              </w:rPr>
              <w:t>3</w:t>
            </w:r>
          </w:p>
        </w:tc>
        <w:tc>
          <w:tcPr>
            <w:tcW w:w="2547" w:type="dxa"/>
            <w:vMerge/>
            <w:shd w:val="clear" w:color="auto" w:fill="auto"/>
            <w:tcMar>
              <w:top w:w="28" w:type="dxa"/>
              <w:bottom w:w="28" w:type="dxa"/>
            </w:tcMar>
          </w:tcPr>
          <w:p w14:paraId="5122DAB8" w14:textId="77777777" w:rsidR="001B497F" w:rsidRPr="00F6274C" w:rsidRDefault="001B497F" w:rsidP="009062C6">
            <w:pPr>
              <w:jc w:val="both"/>
              <w:rPr>
                <w:rFonts w:cs="Arial"/>
                <w:sz w:val="20"/>
                <w:szCs w:val="20"/>
              </w:rPr>
            </w:pPr>
          </w:p>
        </w:tc>
        <w:tc>
          <w:tcPr>
            <w:tcW w:w="2979" w:type="dxa"/>
            <w:vMerge/>
            <w:tcMar>
              <w:top w:w="28" w:type="dxa"/>
              <w:bottom w:w="28" w:type="dxa"/>
            </w:tcMar>
          </w:tcPr>
          <w:p w14:paraId="412D9EAF" w14:textId="77777777" w:rsidR="001B497F" w:rsidRPr="00F6274C" w:rsidRDefault="001B497F" w:rsidP="009062C6">
            <w:pPr>
              <w:jc w:val="both"/>
              <w:rPr>
                <w:rFonts w:cs="Arial"/>
                <w:sz w:val="20"/>
                <w:szCs w:val="20"/>
              </w:rPr>
            </w:pPr>
          </w:p>
        </w:tc>
        <w:tc>
          <w:tcPr>
            <w:tcW w:w="597" w:type="dxa"/>
            <w:vMerge/>
            <w:tcMar>
              <w:top w:w="28" w:type="dxa"/>
              <w:bottom w:w="28" w:type="dxa"/>
            </w:tcMar>
          </w:tcPr>
          <w:p w14:paraId="0E2D7140" w14:textId="77777777" w:rsidR="001B497F" w:rsidRPr="00F6274C" w:rsidRDefault="001B497F" w:rsidP="009062C6">
            <w:pPr>
              <w:jc w:val="center"/>
              <w:rPr>
                <w:rFonts w:cs="Arial"/>
                <w:sz w:val="20"/>
                <w:szCs w:val="20"/>
              </w:rPr>
            </w:pPr>
          </w:p>
        </w:tc>
      </w:tr>
      <w:tr w:rsidR="001B497F" w:rsidRPr="00F6274C" w14:paraId="41E30DF1" w14:textId="77777777" w:rsidTr="001B497F">
        <w:trPr>
          <w:jc w:val="center"/>
        </w:trPr>
        <w:tc>
          <w:tcPr>
            <w:tcW w:w="593" w:type="dxa"/>
            <w:tcMar>
              <w:top w:w="28" w:type="dxa"/>
              <w:bottom w:w="28" w:type="dxa"/>
            </w:tcMar>
          </w:tcPr>
          <w:p w14:paraId="3E470D05" w14:textId="77777777" w:rsidR="001B497F" w:rsidRPr="00F6274C" w:rsidRDefault="001B497F" w:rsidP="009062C6">
            <w:pPr>
              <w:jc w:val="both"/>
              <w:rPr>
                <w:rFonts w:cs="Arial"/>
                <w:sz w:val="20"/>
                <w:szCs w:val="20"/>
              </w:rPr>
            </w:pPr>
          </w:p>
        </w:tc>
        <w:tc>
          <w:tcPr>
            <w:tcW w:w="606" w:type="dxa"/>
            <w:tcMar>
              <w:top w:w="28" w:type="dxa"/>
              <w:bottom w:w="28" w:type="dxa"/>
            </w:tcMar>
          </w:tcPr>
          <w:p w14:paraId="46CB4492" w14:textId="77777777" w:rsidR="001B497F" w:rsidRPr="00F6274C" w:rsidRDefault="001B497F" w:rsidP="009062C6">
            <w:pPr>
              <w:jc w:val="both"/>
              <w:rPr>
                <w:rFonts w:cs="Arial"/>
                <w:b/>
                <w:sz w:val="20"/>
                <w:szCs w:val="20"/>
              </w:rPr>
            </w:pPr>
          </w:p>
        </w:tc>
        <w:tc>
          <w:tcPr>
            <w:tcW w:w="884" w:type="dxa"/>
            <w:shd w:val="clear" w:color="auto" w:fill="auto"/>
            <w:tcMar>
              <w:top w:w="28" w:type="dxa"/>
              <w:bottom w:w="28" w:type="dxa"/>
            </w:tcMar>
          </w:tcPr>
          <w:p w14:paraId="7F126F66" w14:textId="77777777" w:rsidR="001B497F" w:rsidRPr="00F6274C" w:rsidRDefault="001B497F" w:rsidP="009062C6">
            <w:pPr>
              <w:jc w:val="both"/>
              <w:rPr>
                <w:rFonts w:cs="Arial"/>
                <w:sz w:val="20"/>
                <w:szCs w:val="20"/>
              </w:rPr>
            </w:pPr>
            <w:r w:rsidRPr="00F6274C">
              <w:rPr>
                <w:rFonts w:cs="Arial"/>
                <w:sz w:val="20"/>
                <w:szCs w:val="20"/>
              </w:rPr>
              <w:t>1b.1.3</w:t>
            </w:r>
          </w:p>
        </w:tc>
        <w:tc>
          <w:tcPr>
            <w:tcW w:w="5452" w:type="dxa"/>
            <w:tcMar>
              <w:top w:w="28" w:type="dxa"/>
              <w:bottom w:w="28" w:type="dxa"/>
            </w:tcMar>
          </w:tcPr>
          <w:p w14:paraId="01489E82" w14:textId="77777777" w:rsidR="001B497F" w:rsidRPr="00F6274C" w:rsidRDefault="001B497F" w:rsidP="009062C6">
            <w:pPr>
              <w:jc w:val="right"/>
              <w:rPr>
                <w:rFonts w:cs="Arial"/>
                <w:sz w:val="20"/>
                <w:szCs w:val="20"/>
              </w:rPr>
            </w:pPr>
            <w:r w:rsidRPr="00F6274C">
              <w:rPr>
                <w:rFonts w:cs="Arial"/>
                <w:sz w:val="20"/>
                <w:szCs w:val="20"/>
              </w:rPr>
              <w:t>Availability calculations</w:t>
            </w:r>
          </w:p>
        </w:tc>
        <w:tc>
          <w:tcPr>
            <w:tcW w:w="614" w:type="dxa"/>
            <w:vMerge/>
            <w:shd w:val="clear" w:color="auto" w:fill="auto"/>
            <w:tcMar>
              <w:top w:w="28" w:type="dxa"/>
              <w:bottom w:w="28" w:type="dxa"/>
            </w:tcMar>
          </w:tcPr>
          <w:p w14:paraId="59F59DD8" w14:textId="77777777" w:rsidR="001B497F" w:rsidRPr="00F6274C" w:rsidRDefault="001B497F" w:rsidP="009062C6">
            <w:pPr>
              <w:jc w:val="center"/>
              <w:rPr>
                <w:rFonts w:cs="Arial"/>
                <w:sz w:val="20"/>
                <w:szCs w:val="20"/>
              </w:rPr>
            </w:pPr>
          </w:p>
        </w:tc>
        <w:tc>
          <w:tcPr>
            <w:tcW w:w="2547" w:type="dxa"/>
            <w:vMerge/>
            <w:shd w:val="clear" w:color="auto" w:fill="auto"/>
            <w:tcMar>
              <w:top w:w="28" w:type="dxa"/>
              <w:bottom w:w="28" w:type="dxa"/>
            </w:tcMar>
          </w:tcPr>
          <w:p w14:paraId="3EB53F49" w14:textId="77777777" w:rsidR="001B497F" w:rsidRPr="00F6274C" w:rsidRDefault="001B497F" w:rsidP="009062C6">
            <w:pPr>
              <w:jc w:val="both"/>
              <w:rPr>
                <w:rFonts w:cs="Arial"/>
                <w:sz w:val="20"/>
                <w:szCs w:val="20"/>
              </w:rPr>
            </w:pPr>
          </w:p>
        </w:tc>
        <w:tc>
          <w:tcPr>
            <w:tcW w:w="2979" w:type="dxa"/>
            <w:vMerge/>
            <w:tcMar>
              <w:top w:w="28" w:type="dxa"/>
              <w:bottom w:w="28" w:type="dxa"/>
            </w:tcMar>
          </w:tcPr>
          <w:p w14:paraId="4A49B454" w14:textId="77777777" w:rsidR="001B497F" w:rsidRPr="00F6274C" w:rsidRDefault="001B497F" w:rsidP="009062C6">
            <w:pPr>
              <w:jc w:val="both"/>
              <w:rPr>
                <w:rFonts w:cs="Arial"/>
                <w:sz w:val="20"/>
                <w:szCs w:val="20"/>
              </w:rPr>
            </w:pPr>
          </w:p>
        </w:tc>
        <w:tc>
          <w:tcPr>
            <w:tcW w:w="597" w:type="dxa"/>
            <w:vMerge/>
            <w:tcMar>
              <w:top w:w="28" w:type="dxa"/>
              <w:bottom w:w="28" w:type="dxa"/>
            </w:tcMar>
          </w:tcPr>
          <w:p w14:paraId="0897C812" w14:textId="77777777" w:rsidR="001B497F" w:rsidRPr="00F6274C" w:rsidRDefault="001B497F" w:rsidP="009062C6">
            <w:pPr>
              <w:jc w:val="center"/>
              <w:rPr>
                <w:rFonts w:cs="Arial"/>
                <w:sz w:val="20"/>
                <w:szCs w:val="20"/>
              </w:rPr>
            </w:pPr>
          </w:p>
        </w:tc>
      </w:tr>
      <w:tr w:rsidR="001B497F" w:rsidRPr="00F6274C" w14:paraId="079EC028" w14:textId="77777777" w:rsidTr="001B497F">
        <w:trPr>
          <w:jc w:val="center"/>
        </w:trPr>
        <w:tc>
          <w:tcPr>
            <w:tcW w:w="593" w:type="dxa"/>
            <w:tcMar>
              <w:top w:w="28" w:type="dxa"/>
              <w:bottom w:w="28" w:type="dxa"/>
            </w:tcMar>
          </w:tcPr>
          <w:p w14:paraId="3E9AA141" w14:textId="77777777" w:rsidR="001B497F" w:rsidRPr="00F6274C" w:rsidRDefault="001B497F" w:rsidP="009062C6">
            <w:pPr>
              <w:jc w:val="both"/>
              <w:rPr>
                <w:rFonts w:cs="Arial"/>
                <w:sz w:val="20"/>
                <w:szCs w:val="20"/>
              </w:rPr>
            </w:pPr>
          </w:p>
        </w:tc>
        <w:tc>
          <w:tcPr>
            <w:tcW w:w="606" w:type="dxa"/>
            <w:tcMar>
              <w:top w:w="28" w:type="dxa"/>
              <w:bottom w:w="28" w:type="dxa"/>
            </w:tcMar>
          </w:tcPr>
          <w:p w14:paraId="4D291820" w14:textId="77777777" w:rsidR="001B497F" w:rsidRPr="00F6274C" w:rsidRDefault="001B497F" w:rsidP="009062C6">
            <w:pPr>
              <w:jc w:val="both"/>
              <w:rPr>
                <w:rFonts w:cs="Arial"/>
                <w:b/>
                <w:sz w:val="20"/>
                <w:szCs w:val="20"/>
              </w:rPr>
            </w:pPr>
          </w:p>
        </w:tc>
        <w:tc>
          <w:tcPr>
            <w:tcW w:w="884" w:type="dxa"/>
            <w:shd w:val="clear" w:color="auto" w:fill="auto"/>
            <w:tcMar>
              <w:top w:w="28" w:type="dxa"/>
              <w:bottom w:w="28" w:type="dxa"/>
            </w:tcMar>
          </w:tcPr>
          <w:p w14:paraId="3C8F517A" w14:textId="77777777" w:rsidR="001B497F" w:rsidRPr="00F6274C" w:rsidRDefault="001B497F" w:rsidP="009062C6">
            <w:pPr>
              <w:jc w:val="both"/>
              <w:rPr>
                <w:rFonts w:cs="Arial"/>
                <w:sz w:val="20"/>
                <w:szCs w:val="20"/>
              </w:rPr>
            </w:pPr>
            <w:r w:rsidRPr="00F6274C">
              <w:rPr>
                <w:rFonts w:cs="Arial"/>
                <w:sz w:val="20"/>
                <w:szCs w:val="20"/>
              </w:rPr>
              <w:t>1b.1.4</w:t>
            </w:r>
          </w:p>
        </w:tc>
        <w:tc>
          <w:tcPr>
            <w:tcW w:w="5452" w:type="dxa"/>
            <w:tcMar>
              <w:top w:w="28" w:type="dxa"/>
              <w:bottom w:w="28" w:type="dxa"/>
            </w:tcMar>
          </w:tcPr>
          <w:p w14:paraId="61358498" w14:textId="77777777" w:rsidR="001B497F" w:rsidRPr="00F6274C" w:rsidRDefault="001B497F" w:rsidP="009062C6">
            <w:pPr>
              <w:jc w:val="right"/>
              <w:rPr>
                <w:rFonts w:cs="Arial"/>
                <w:sz w:val="20"/>
                <w:szCs w:val="20"/>
              </w:rPr>
            </w:pPr>
            <w:r w:rsidRPr="00F6274C">
              <w:rPr>
                <w:rFonts w:cs="Arial"/>
                <w:sz w:val="20"/>
                <w:szCs w:val="20"/>
              </w:rPr>
              <w:t>System reliability calculations and models</w:t>
            </w:r>
          </w:p>
        </w:tc>
        <w:tc>
          <w:tcPr>
            <w:tcW w:w="614" w:type="dxa"/>
            <w:vMerge/>
            <w:shd w:val="clear" w:color="auto" w:fill="auto"/>
            <w:tcMar>
              <w:top w:w="28" w:type="dxa"/>
              <w:bottom w:w="28" w:type="dxa"/>
            </w:tcMar>
          </w:tcPr>
          <w:p w14:paraId="5D2C9BCD" w14:textId="77777777" w:rsidR="001B497F" w:rsidRPr="00F6274C" w:rsidRDefault="001B497F" w:rsidP="009062C6">
            <w:pPr>
              <w:jc w:val="center"/>
              <w:rPr>
                <w:rFonts w:cs="Arial"/>
                <w:sz w:val="20"/>
                <w:szCs w:val="20"/>
              </w:rPr>
            </w:pPr>
          </w:p>
        </w:tc>
        <w:tc>
          <w:tcPr>
            <w:tcW w:w="2547" w:type="dxa"/>
            <w:vMerge/>
            <w:shd w:val="clear" w:color="auto" w:fill="auto"/>
            <w:tcMar>
              <w:top w:w="28" w:type="dxa"/>
              <w:bottom w:w="28" w:type="dxa"/>
            </w:tcMar>
          </w:tcPr>
          <w:p w14:paraId="1361E67C" w14:textId="77777777" w:rsidR="001B497F" w:rsidRPr="00F6274C" w:rsidRDefault="001B497F" w:rsidP="009062C6">
            <w:pPr>
              <w:jc w:val="both"/>
              <w:rPr>
                <w:rFonts w:cs="Arial"/>
                <w:sz w:val="20"/>
                <w:szCs w:val="20"/>
              </w:rPr>
            </w:pPr>
          </w:p>
        </w:tc>
        <w:tc>
          <w:tcPr>
            <w:tcW w:w="2979" w:type="dxa"/>
            <w:vMerge/>
            <w:tcMar>
              <w:top w:w="28" w:type="dxa"/>
              <w:bottom w:w="28" w:type="dxa"/>
            </w:tcMar>
          </w:tcPr>
          <w:p w14:paraId="2DD3E2D0" w14:textId="77777777" w:rsidR="001B497F" w:rsidRPr="00F6274C" w:rsidRDefault="001B497F" w:rsidP="009062C6">
            <w:pPr>
              <w:jc w:val="both"/>
              <w:rPr>
                <w:rFonts w:cs="Arial"/>
                <w:sz w:val="20"/>
                <w:szCs w:val="20"/>
              </w:rPr>
            </w:pPr>
          </w:p>
        </w:tc>
        <w:tc>
          <w:tcPr>
            <w:tcW w:w="597" w:type="dxa"/>
            <w:vMerge/>
            <w:tcMar>
              <w:top w:w="28" w:type="dxa"/>
              <w:bottom w:w="28" w:type="dxa"/>
            </w:tcMar>
          </w:tcPr>
          <w:p w14:paraId="34B10F25" w14:textId="77777777" w:rsidR="001B497F" w:rsidRPr="00F6274C" w:rsidRDefault="001B497F" w:rsidP="009062C6">
            <w:pPr>
              <w:jc w:val="center"/>
              <w:rPr>
                <w:rFonts w:cs="Arial"/>
                <w:sz w:val="20"/>
                <w:szCs w:val="20"/>
              </w:rPr>
            </w:pPr>
          </w:p>
        </w:tc>
      </w:tr>
      <w:tr w:rsidR="001B5743" w:rsidRPr="00F6274C" w14:paraId="6AAB45BE" w14:textId="77777777" w:rsidTr="001B497F">
        <w:trPr>
          <w:jc w:val="center"/>
        </w:trPr>
        <w:tc>
          <w:tcPr>
            <w:tcW w:w="593" w:type="dxa"/>
            <w:tcMar>
              <w:top w:w="28" w:type="dxa"/>
              <w:bottom w:w="28" w:type="dxa"/>
            </w:tcMar>
          </w:tcPr>
          <w:p w14:paraId="703E7D78" w14:textId="77777777" w:rsidR="001B5743" w:rsidRPr="00F6274C" w:rsidRDefault="001B5743" w:rsidP="009062C6">
            <w:pPr>
              <w:jc w:val="both"/>
              <w:rPr>
                <w:rFonts w:cs="Arial"/>
                <w:sz w:val="20"/>
                <w:szCs w:val="20"/>
              </w:rPr>
            </w:pPr>
          </w:p>
        </w:tc>
        <w:tc>
          <w:tcPr>
            <w:tcW w:w="606" w:type="dxa"/>
            <w:tcMar>
              <w:top w:w="28" w:type="dxa"/>
              <w:bottom w:w="28" w:type="dxa"/>
            </w:tcMar>
          </w:tcPr>
          <w:p w14:paraId="2860549D" w14:textId="77777777" w:rsidR="001B5743" w:rsidRPr="00F6274C" w:rsidRDefault="0043729D" w:rsidP="009062C6">
            <w:pPr>
              <w:jc w:val="both"/>
              <w:rPr>
                <w:rFonts w:cs="Arial"/>
                <w:b/>
                <w:sz w:val="20"/>
                <w:szCs w:val="20"/>
              </w:rPr>
            </w:pPr>
            <w:r w:rsidRPr="00F6274C">
              <w:rPr>
                <w:rFonts w:cs="Arial"/>
                <w:b/>
                <w:sz w:val="20"/>
                <w:szCs w:val="20"/>
              </w:rPr>
              <w:t>1</w:t>
            </w:r>
            <w:r w:rsidR="00C73FCD" w:rsidRPr="00F6274C">
              <w:rPr>
                <w:rFonts w:cs="Arial"/>
                <w:b/>
                <w:sz w:val="20"/>
                <w:szCs w:val="20"/>
              </w:rPr>
              <w:t>b</w:t>
            </w:r>
            <w:r w:rsidR="001B5743" w:rsidRPr="00F6274C">
              <w:rPr>
                <w:rFonts w:cs="Arial"/>
                <w:b/>
                <w:sz w:val="20"/>
                <w:szCs w:val="20"/>
              </w:rPr>
              <w:t>.2</w:t>
            </w:r>
          </w:p>
        </w:tc>
        <w:tc>
          <w:tcPr>
            <w:tcW w:w="884" w:type="dxa"/>
            <w:shd w:val="clear" w:color="auto" w:fill="D9D9D9" w:themeFill="background1" w:themeFillShade="D9"/>
            <w:tcMar>
              <w:top w:w="28" w:type="dxa"/>
              <w:bottom w:w="28" w:type="dxa"/>
            </w:tcMar>
          </w:tcPr>
          <w:p w14:paraId="129AD3CB" w14:textId="77777777" w:rsidR="001B5743" w:rsidRPr="00F6274C" w:rsidRDefault="001B5743" w:rsidP="009062C6">
            <w:pPr>
              <w:jc w:val="both"/>
              <w:rPr>
                <w:rFonts w:cs="Arial"/>
                <w:sz w:val="20"/>
                <w:szCs w:val="20"/>
              </w:rPr>
            </w:pPr>
          </w:p>
        </w:tc>
        <w:tc>
          <w:tcPr>
            <w:tcW w:w="5452" w:type="dxa"/>
            <w:tcMar>
              <w:top w:w="28" w:type="dxa"/>
              <w:bottom w:w="28" w:type="dxa"/>
            </w:tcMar>
          </w:tcPr>
          <w:p w14:paraId="58BBD488" w14:textId="77777777" w:rsidR="001B5743" w:rsidRPr="00F6274C" w:rsidRDefault="00062000" w:rsidP="009062C6">
            <w:pPr>
              <w:rPr>
                <w:rFonts w:cs="Arial"/>
                <w:b/>
                <w:sz w:val="20"/>
                <w:szCs w:val="20"/>
              </w:rPr>
            </w:pPr>
            <w:r w:rsidRPr="00F6274C">
              <w:rPr>
                <w:rFonts w:cs="Arial"/>
                <w:b/>
                <w:sz w:val="20"/>
                <w:szCs w:val="20"/>
              </w:rPr>
              <w:t xml:space="preserve">TECHNICAL SUBJECT (e.g. </w:t>
            </w:r>
            <w:r w:rsidR="00CB5F0B" w:rsidRPr="00F6274C">
              <w:rPr>
                <w:rFonts w:cs="Arial"/>
                <w:b/>
                <w:sz w:val="20"/>
                <w:szCs w:val="20"/>
              </w:rPr>
              <w:t>V</w:t>
            </w:r>
            <w:r w:rsidRPr="00F6274C">
              <w:rPr>
                <w:rFonts w:cs="Arial"/>
                <w:b/>
                <w:sz w:val="20"/>
                <w:szCs w:val="20"/>
              </w:rPr>
              <w:t>irtual AtoN)</w:t>
            </w:r>
          </w:p>
        </w:tc>
        <w:tc>
          <w:tcPr>
            <w:tcW w:w="6737" w:type="dxa"/>
            <w:gridSpan w:val="4"/>
            <w:shd w:val="clear" w:color="auto" w:fill="D9D9D9" w:themeFill="background1" w:themeFillShade="D9"/>
            <w:tcMar>
              <w:top w:w="28" w:type="dxa"/>
              <w:bottom w:w="28" w:type="dxa"/>
            </w:tcMar>
          </w:tcPr>
          <w:p w14:paraId="38D551AE" w14:textId="77777777" w:rsidR="001B5743" w:rsidRPr="00F6274C" w:rsidRDefault="00062000" w:rsidP="00062000">
            <w:pPr>
              <w:rPr>
                <w:rFonts w:cs="Arial"/>
                <w:sz w:val="20"/>
                <w:szCs w:val="20"/>
              </w:rPr>
            </w:pPr>
            <w:r w:rsidRPr="00F6274C">
              <w:rPr>
                <w:rFonts w:cs="Arial"/>
                <w:b/>
                <w:sz w:val="20"/>
                <w:szCs w:val="20"/>
              </w:rPr>
              <w:t>Note</w:t>
            </w:r>
            <w:r w:rsidRPr="00F6274C">
              <w:rPr>
                <w:rFonts w:cs="Arial"/>
                <w:sz w:val="20"/>
                <w:szCs w:val="20"/>
              </w:rPr>
              <w:t xml:space="preserve">: Each ATO should select a specific </w:t>
            </w:r>
            <w:r w:rsidR="00C82508" w:rsidRPr="00F6274C">
              <w:rPr>
                <w:rFonts w:cs="Arial"/>
                <w:sz w:val="20"/>
                <w:szCs w:val="20"/>
              </w:rPr>
              <w:t xml:space="preserve">technical </w:t>
            </w:r>
            <w:r w:rsidRPr="00F6274C">
              <w:rPr>
                <w:rFonts w:cs="Arial"/>
                <w:sz w:val="20"/>
                <w:szCs w:val="20"/>
              </w:rPr>
              <w:t>subject to cover</w:t>
            </w:r>
            <w:r w:rsidR="00C82508" w:rsidRPr="00F6274C">
              <w:rPr>
                <w:rFonts w:cs="Arial"/>
                <w:sz w:val="20"/>
                <w:szCs w:val="20"/>
              </w:rPr>
              <w:t xml:space="preserve"> for Lecture 6</w:t>
            </w:r>
          </w:p>
        </w:tc>
      </w:tr>
      <w:tr w:rsidR="00D85009" w:rsidRPr="00F6274C" w14:paraId="74CCEE32" w14:textId="77777777" w:rsidTr="001B497F">
        <w:trPr>
          <w:jc w:val="center"/>
        </w:trPr>
        <w:tc>
          <w:tcPr>
            <w:tcW w:w="593" w:type="dxa"/>
            <w:tcMar>
              <w:top w:w="28" w:type="dxa"/>
              <w:bottom w:w="28" w:type="dxa"/>
            </w:tcMar>
          </w:tcPr>
          <w:p w14:paraId="479F7971" w14:textId="77777777" w:rsidR="00D85009" w:rsidRPr="00F6274C" w:rsidRDefault="00D85009" w:rsidP="009062C6">
            <w:pPr>
              <w:jc w:val="both"/>
              <w:rPr>
                <w:rFonts w:cs="Arial"/>
                <w:sz w:val="20"/>
                <w:szCs w:val="20"/>
              </w:rPr>
            </w:pPr>
          </w:p>
        </w:tc>
        <w:tc>
          <w:tcPr>
            <w:tcW w:w="606" w:type="dxa"/>
            <w:tcMar>
              <w:top w:w="28" w:type="dxa"/>
              <w:bottom w:w="28" w:type="dxa"/>
            </w:tcMar>
          </w:tcPr>
          <w:p w14:paraId="4C02C1B6" w14:textId="77777777" w:rsidR="00D85009" w:rsidRPr="00F6274C" w:rsidRDefault="00D85009" w:rsidP="009062C6">
            <w:pPr>
              <w:jc w:val="both"/>
              <w:rPr>
                <w:rFonts w:cs="Arial"/>
                <w:sz w:val="20"/>
                <w:szCs w:val="20"/>
              </w:rPr>
            </w:pPr>
          </w:p>
        </w:tc>
        <w:tc>
          <w:tcPr>
            <w:tcW w:w="884" w:type="dxa"/>
            <w:tcMar>
              <w:top w:w="28" w:type="dxa"/>
              <w:bottom w:w="28" w:type="dxa"/>
            </w:tcMar>
          </w:tcPr>
          <w:p w14:paraId="20CE3EE8" w14:textId="77777777" w:rsidR="00D85009" w:rsidRPr="00F6274C" w:rsidRDefault="00D85009" w:rsidP="009062C6">
            <w:pPr>
              <w:jc w:val="both"/>
              <w:rPr>
                <w:rFonts w:cs="Arial"/>
                <w:sz w:val="20"/>
                <w:szCs w:val="20"/>
              </w:rPr>
            </w:pPr>
            <w:r w:rsidRPr="00F6274C">
              <w:rPr>
                <w:rFonts w:cs="Arial"/>
                <w:sz w:val="20"/>
                <w:szCs w:val="20"/>
              </w:rPr>
              <w:t>1b.2.1</w:t>
            </w:r>
          </w:p>
        </w:tc>
        <w:tc>
          <w:tcPr>
            <w:tcW w:w="5452" w:type="dxa"/>
            <w:tcMar>
              <w:top w:w="28" w:type="dxa"/>
              <w:bottom w:w="28" w:type="dxa"/>
            </w:tcMar>
          </w:tcPr>
          <w:p w14:paraId="23501151" w14:textId="77777777" w:rsidR="00D85009" w:rsidRPr="00F6274C" w:rsidRDefault="00062000" w:rsidP="009062C6">
            <w:pPr>
              <w:jc w:val="right"/>
              <w:rPr>
                <w:rFonts w:cs="Arial"/>
                <w:sz w:val="20"/>
                <w:szCs w:val="20"/>
              </w:rPr>
            </w:pPr>
            <w:r w:rsidRPr="00F6274C">
              <w:rPr>
                <w:rFonts w:cs="Arial"/>
                <w:sz w:val="20"/>
                <w:szCs w:val="20"/>
              </w:rPr>
              <w:t xml:space="preserve">Definition of a </w:t>
            </w:r>
            <w:r w:rsidR="00CB5F0B" w:rsidRPr="00F6274C">
              <w:rPr>
                <w:rFonts w:cs="Arial"/>
                <w:sz w:val="20"/>
                <w:szCs w:val="20"/>
              </w:rPr>
              <w:t>V</w:t>
            </w:r>
            <w:r w:rsidRPr="00F6274C">
              <w:rPr>
                <w:rFonts w:cs="Arial"/>
                <w:sz w:val="20"/>
                <w:szCs w:val="20"/>
              </w:rPr>
              <w:t>irtual AtoN</w:t>
            </w:r>
          </w:p>
        </w:tc>
        <w:tc>
          <w:tcPr>
            <w:tcW w:w="614" w:type="dxa"/>
            <w:vMerge w:val="restart"/>
            <w:tcMar>
              <w:top w:w="28" w:type="dxa"/>
              <w:bottom w:w="28" w:type="dxa"/>
            </w:tcMar>
          </w:tcPr>
          <w:p w14:paraId="51B50B65" w14:textId="77777777" w:rsidR="00D85009" w:rsidRPr="00F6274C" w:rsidRDefault="00D85009" w:rsidP="009062C6">
            <w:pPr>
              <w:jc w:val="center"/>
              <w:rPr>
                <w:rFonts w:cs="Arial"/>
                <w:sz w:val="20"/>
                <w:szCs w:val="20"/>
              </w:rPr>
            </w:pPr>
          </w:p>
          <w:p w14:paraId="2982F9A9" w14:textId="77777777" w:rsidR="00D85009" w:rsidRPr="00F6274C" w:rsidRDefault="00D85009" w:rsidP="009062C6">
            <w:pPr>
              <w:jc w:val="center"/>
              <w:rPr>
                <w:rFonts w:cs="Arial"/>
                <w:sz w:val="20"/>
                <w:szCs w:val="20"/>
              </w:rPr>
            </w:pPr>
          </w:p>
          <w:p w14:paraId="20B08550" w14:textId="77777777" w:rsidR="00D85009" w:rsidRPr="00F6274C" w:rsidRDefault="00C82508" w:rsidP="009062C6">
            <w:pPr>
              <w:jc w:val="center"/>
              <w:rPr>
                <w:rFonts w:cs="Arial"/>
                <w:sz w:val="20"/>
                <w:szCs w:val="20"/>
              </w:rPr>
            </w:pPr>
            <w:r w:rsidRPr="00F6274C">
              <w:rPr>
                <w:rFonts w:cs="Arial"/>
                <w:sz w:val="20"/>
                <w:szCs w:val="20"/>
              </w:rPr>
              <w:t>3</w:t>
            </w:r>
          </w:p>
        </w:tc>
        <w:tc>
          <w:tcPr>
            <w:tcW w:w="2547" w:type="dxa"/>
            <w:vMerge w:val="restart"/>
            <w:tcMar>
              <w:top w:w="28" w:type="dxa"/>
              <w:bottom w:w="28" w:type="dxa"/>
            </w:tcMar>
          </w:tcPr>
          <w:p w14:paraId="2EF71B64" w14:textId="77777777" w:rsidR="00D85009" w:rsidRPr="00F6274C" w:rsidRDefault="00C82508" w:rsidP="00D85009">
            <w:pPr>
              <w:spacing w:after="0"/>
              <w:rPr>
                <w:rFonts w:cs="Arial"/>
                <w:sz w:val="20"/>
                <w:szCs w:val="20"/>
              </w:rPr>
            </w:pPr>
            <w:r w:rsidRPr="00F6274C">
              <w:rPr>
                <w:rFonts w:cs="Arial"/>
                <w:sz w:val="20"/>
                <w:szCs w:val="20"/>
              </w:rPr>
              <w:t xml:space="preserve">Group discussion of the use of </w:t>
            </w:r>
            <w:r w:rsidR="00CB5F0B" w:rsidRPr="00F6274C">
              <w:rPr>
                <w:rFonts w:cs="Arial"/>
                <w:sz w:val="20"/>
                <w:szCs w:val="20"/>
              </w:rPr>
              <w:t>V</w:t>
            </w:r>
            <w:r w:rsidRPr="00F6274C">
              <w:rPr>
                <w:rFonts w:cs="Arial"/>
                <w:sz w:val="20"/>
                <w:szCs w:val="20"/>
              </w:rPr>
              <w:t>irtual AtoN</w:t>
            </w:r>
          </w:p>
        </w:tc>
        <w:tc>
          <w:tcPr>
            <w:tcW w:w="2979" w:type="dxa"/>
            <w:vMerge w:val="restart"/>
            <w:tcMar>
              <w:top w:w="28" w:type="dxa"/>
              <w:bottom w:w="28" w:type="dxa"/>
            </w:tcMar>
          </w:tcPr>
          <w:p w14:paraId="58E29030" w14:textId="77777777" w:rsidR="00D85009" w:rsidRPr="00F6274C" w:rsidRDefault="00062000" w:rsidP="009062C6">
            <w:pPr>
              <w:jc w:val="both"/>
              <w:rPr>
                <w:rFonts w:cs="Arial"/>
                <w:sz w:val="20"/>
                <w:szCs w:val="20"/>
              </w:rPr>
            </w:pPr>
            <w:r w:rsidRPr="00F6274C">
              <w:rPr>
                <w:rFonts w:cs="Arial"/>
                <w:sz w:val="20"/>
                <w:szCs w:val="20"/>
              </w:rPr>
              <w:t>IMO MSC.1/CIRC1473 (May 2014)</w:t>
            </w:r>
          </w:p>
          <w:p w14:paraId="06C25882" w14:textId="77777777" w:rsidR="000B0751" w:rsidRPr="00F6274C" w:rsidRDefault="000B0751" w:rsidP="009062C6">
            <w:pPr>
              <w:jc w:val="both"/>
              <w:rPr>
                <w:rFonts w:cs="Arial"/>
                <w:sz w:val="20"/>
                <w:szCs w:val="20"/>
              </w:rPr>
            </w:pPr>
          </w:p>
          <w:p w14:paraId="68CA293F" w14:textId="77777777" w:rsidR="000B0751" w:rsidRPr="00F6274C" w:rsidRDefault="000B0751" w:rsidP="009062C6">
            <w:pPr>
              <w:jc w:val="both"/>
              <w:rPr>
                <w:rFonts w:cs="Arial"/>
                <w:sz w:val="20"/>
                <w:szCs w:val="20"/>
              </w:rPr>
            </w:pPr>
            <w:r w:rsidRPr="00F6274C">
              <w:rPr>
                <w:rFonts w:cs="Arial"/>
                <w:sz w:val="20"/>
                <w:szCs w:val="20"/>
              </w:rPr>
              <w:t>IALA Standards 1030; 1060</w:t>
            </w:r>
          </w:p>
        </w:tc>
        <w:tc>
          <w:tcPr>
            <w:tcW w:w="597" w:type="dxa"/>
            <w:vMerge w:val="restart"/>
            <w:tcMar>
              <w:top w:w="28" w:type="dxa"/>
              <w:bottom w:w="28" w:type="dxa"/>
            </w:tcMar>
          </w:tcPr>
          <w:p w14:paraId="2E9D54AB" w14:textId="77777777" w:rsidR="00D85009" w:rsidRPr="00F6274C" w:rsidRDefault="00D85009" w:rsidP="009062C6">
            <w:pPr>
              <w:jc w:val="center"/>
              <w:rPr>
                <w:rFonts w:cs="Arial"/>
                <w:sz w:val="20"/>
                <w:szCs w:val="20"/>
              </w:rPr>
            </w:pPr>
          </w:p>
          <w:p w14:paraId="64C5E47C" w14:textId="77777777" w:rsidR="00D85009" w:rsidRPr="00F6274C" w:rsidRDefault="00D85009" w:rsidP="009062C6">
            <w:pPr>
              <w:jc w:val="center"/>
              <w:rPr>
                <w:rFonts w:cs="Arial"/>
                <w:sz w:val="20"/>
                <w:szCs w:val="20"/>
              </w:rPr>
            </w:pPr>
          </w:p>
          <w:p w14:paraId="16DB4403" w14:textId="77777777" w:rsidR="00D85009" w:rsidRPr="00F6274C" w:rsidRDefault="00C82508" w:rsidP="009062C6">
            <w:pPr>
              <w:jc w:val="center"/>
              <w:rPr>
                <w:rFonts w:cs="Arial"/>
                <w:sz w:val="20"/>
                <w:szCs w:val="20"/>
              </w:rPr>
            </w:pPr>
            <w:r w:rsidRPr="00F6274C">
              <w:rPr>
                <w:rFonts w:cs="Arial"/>
                <w:sz w:val="20"/>
                <w:szCs w:val="20"/>
              </w:rPr>
              <w:t>6</w:t>
            </w:r>
          </w:p>
        </w:tc>
      </w:tr>
      <w:tr w:rsidR="00D85009" w:rsidRPr="00F6274C" w14:paraId="2D2FD8EE" w14:textId="77777777" w:rsidTr="001B497F">
        <w:trPr>
          <w:jc w:val="center"/>
        </w:trPr>
        <w:tc>
          <w:tcPr>
            <w:tcW w:w="593" w:type="dxa"/>
            <w:tcMar>
              <w:top w:w="28" w:type="dxa"/>
              <w:bottom w:w="28" w:type="dxa"/>
            </w:tcMar>
          </w:tcPr>
          <w:p w14:paraId="74DADC76" w14:textId="77777777" w:rsidR="00D85009" w:rsidRPr="00F6274C" w:rsidRDefault="00D85009" w:rsidP="009062C6">
            <w:pPr>
              <w:jc w:val="both"/>
              <w:rPr>
                <w:rFonts w:cs="Arial"/>
                <w:sz w:val="20"/>
                <w:szCs w:val="20"/>
              </w:rPr>
            </w:pPr>
          </w:p>
        </w:tc>
        <w:tc>
          <w:tcPr>
            <w:tcW w:w="606" w:type="dxa"/>
            <w:tcMar>
              <w:top w:w="28" w:type="dxa"/>
              <w:bottom w:w="28" w:type="dxa"/>
            </w:tcMar>
          </w:tcPr>
          <w:p w14:paraId="0B489514" w14:textId="77777777" w:rsidR="00D85009" w:rsidRPr="00F6274C" w:rsidRDefault="00D85009" w:rsidP="009062C6">
            <w:pPr>
              <w:jc w:val="both"/>
              <w:rPr>
                <w:rFonts w:cs="Arial"/>
                <w:sz w:val="20"/>
                <w:szCs w:val="20"/>
              </w:rPr>
            </w:pPr>
          </w:p>
        </w:tc>
        <w:tc>
          <w:tcPr>
            <w:tcW w:w="884" w:type="dxa"/>
            <w:tcMar>
              <w:top w:w="28" w:type="dxa"/>
              <w:bottom w:w="28" w:type="dxa"/>
            </w:tcMar>
          </w:tcPr>
          <w:p w14:paraId="7A8BDDA1" w14:textId="77777777" w:rsidR="00D85009" w:rsidRPr="00F6274C" w:rsidRDefault="00D85009" w:rsidP="009062C6">
            <w:pPr>
              <w:jc w:val="both"/>
              <w:rPr>
                <w:rFonts w:cs="Arial"/>
                <w:sz w:val="20"/>
                <w:szCs w:val="20"/>
              </w:rPr>
            </w:pPr>
            <w:r w:rsidRPr="00F6274C">
              <w:rPr>
                <w:rFonts w:cs="Arial"/>
                <w:sz w:val="20"/>
                <w:szCs w:val="20"/>
              </w:rPr>
              <w:t>1b.2.2</w:t>
            </w:r>
          </w:p>
        </w:tc>
        <w:tc>
          <w:tcPr>
            <w:tcW w:w="5452" w:type="dxa"/>
            <w:tcMar>
              <w:top w:w="28" w:type="dxa"/>
              <w:bottom w:w="28" w:type="dxa"/>
            </w:tcMar>
          </w:tcPr>
          <w:p w14:paraId="62C2609F" w14:textId="77777777" w:rsidR="00D85009" w:rsidRPr="00F6274C" w:rsidRDefault="00062000" w:rsidP="009062C6">
            <w:pPr>
              <w:jc w:val="right"/>
              <w:rPr>
                <w:rFonts w:cs="Arial"/>
                <w:sz w:val="20"/>
                <w:szCs w:val="20"/>
              </w:rPr>
            </w:pPr>
            <w:r w:rsidRPr="00F6274C">
              <w:rPr>
                <w:rFonts w:cs="Arial"/>
                <w:sz w:val="20"/>
                <w:szCs w:val="20"/>
              </w:rPr>
              <w:t>IMO policy on the use of Virtual AtoN</w:t>
            </w:r>
          </w:p>
        </w:tc>
        <w:tc>
          <w:tcPr>
            <w:tcW w:w="614" w:type="dxa"/>
            <w:vMerge/>
            <w:tcMar>
              <w:top w:w="28" w:type="dxa"/>
              <w:bottom w:w="28" w:type="dxa"/>
            </w:tcMar>
          </w:tcPr>
          <w:p w14:paraId="5601ACC5" w14:textId="77777777" w:rsidR="00D85009" w:rsidRPr="00F6274C" w:rsidRDefault="00D85009" w:rsidP="009062C6">
            <w:pPr>
              <w:jc w:val="center"/>
              <w:rPr>
                <w:rFonts w:cs="Arial"/>
                <w:sz w:val="20"/>
                <w:szCs w:val="20"/>
              </w:rPr>
            </w:pPr>
          </w:p>
        </w:tc>
        <w:tc>
          <w:tcPr>
            <w:tcW w:w="2547" w:type="dxa"/>
            <w:vMerge/>
            <w:tcMar>
              <w:top w:w="28" w:type="dxa"/>
              <w:bottom w:w="28" w:type="dxa"/>
            </w:tcMar>
          </w:tcPr>
          <w:p w14:paraId="194DE8D2" w14:textId="77777777" w:rsidR="00D85009" w:rsidRPr="00F6274C" w:rsidRDefault="00D85009" w:rsidP="009062C6">
            <w:pPr>
              <w:jc w:val="both"/>
              <w:rPr>
                <w:rFonts w:cs="Arial"/>
                <w:sz w:val="20"/>
                <w:szCs w:val="20"/>
              </w:rPr>
            </w:pPr>
          </w:p>
        </w:tc>
        <w:tc>
          <w:tcPr>
            <w:tcW w:w="2979" w:type="dxa"/>
            <w:vMerge/>
            <w:tcMar>
              <w:top w:w="28" w:type="dxa"/>
              <w:bottom w:w="28" w:type="dxa"/>
            </w:tcMar>
          </w:tcPr>
          <w:p w14:paraId="5CE97F4D" w14:textId="77777777" w:rsidR="00D85009" w:rsidRPr="00F6274C" w:rsidRDefault="00D85009" w:rsidP="009062C6">
            <w:pPr>
              <w:jc w:val="both"/>
              <w:rPr>
                <w:rFonts w:cs="Arial"/>
                <w:sz w:val="20"/>
                <w:szCs w:val="20"/>
              </w:rPr>
            </w:pPr>
          </w:p>
        </w:tc>
        <w:tc>
          <w:tcPr>
            <w:tcW w:w="597" w:type="dxa"/>
            <w:vMerge/>
            <w:tcMar>
              <w:top w:w="28" w:type="dxa"/>
              <w:bottom w:w="28" w:type="dxa"/>
            </w:tcMar>
          </w:tcPr>
          <w:p w14:paraId="04C5A3F6" w14:textId="77777777" w:rsidR="00D85009" w:rsidRPr="00F6274C" w:rsidRDefault="00D85009" w:rsidP="009062C6">
            <w:pPr>
              <w:jc w:val="both"/>
              <w:rPr>
                <w:rFonts w:cs="Arial"/>
                <w:sz w:val="20"/>
                <w:szCs w:val="20"/>
              </w:rPr>
            </w:pPr>
          </w:p>
        </w:tc>
      </w:tr>
      <w:tr w:rsidR="00D85009" w:rsidRPr="00F6274C" w14:paraId="0B6E8F4E" w14:textId="77777777" w:rsidTr="001B497F">
        <w:trPr>
          <w:jc w:val="center"/>
        </w:trPr>
        <w:tc>
          <w:tcPr>
            <w:tcW w:w="593" w:type="dxa"/>
            <w:tcMar>
              <w:top w:w="28" w:type="dxa"/>
              <w:bottom w:w="28" w:type="dxa"/>
            </w:tcMar>
          </w:tcPr>
          <w:p w14:paraId="1FA1DDA8" w14:textId="77777777" w:rsidR="00D85009" w:rsidRPr="00F6274C" w:rsidRDefault="00D85009" w:rsidP="009062C6">
            <w:pPr>
              <w:jc w:val="both"/>
              <w:rPr>
                <w:rFonts w:cs="Arial"/>
                <w:sz w:val="20"/>
                <w:szCs w:val="20"/>
              </w:rPr>
            </w:pPr>
          </w:p>
        </w:tc>
        <w:tc>
          <w:tcPr>
            <w:tcW w:w="606" w:type="dxa"/>
            <w:tcMar>
              <w:top w:w="28" w:type="dxa"/>
              <w:bottom w:w="28" w:type="dxa"/>
            </w:tcMar>
          </w:tcPr>
          <w:p w14:paraId="1FC13C8B" w14:textId="77777777" w:rsidR="00D85009" w:rsidRPr="00F6274C" w:rsidRDefault="00D85009" w:rsidP="009062C6">
            <w:pPr>
              <w:jc w:val="both"/>
              <w:rPr>
                <w:rFonts w:cs="Arial"/>
                <w:sz w:val="20"/>
                <w:szCs w:val="20"/>
              </w:rPr>
            </w:pPr>
          </w:p>
        </w:tc>
        <w:tc>
          <w:tcPr>
            <w:tcW w:w="884" w:type="dxa"/>
            <w:tcMar>
              <w:top w:w="28" w:type="dxa"/>
              <w:bottom w:w="28" w:type="dxa"/>
            </w:tcMar>
          </w:tcPr>
          <w:p w14:paraId="533C510C" w14:textId="77777777" w:rsidR="00D85009" w:rsidRPr="00F6274C" w:rsidRDefault="00D85009" w:rsidP="009062C6">
            <w:pPr>
              <w:jc w:val="both"/>
              <w:rPr>
                <w:rFonts w:cs="Arial"/>
                <w:sz w:val="20"/>
                <w:szCs w:val="20"/>
              </w:rPr>
            </w:pPr>
            <w:r w:rsidRPr="00F6274C">
              <w:rPr>
                <w:rFonts w:cs="Arial"/>
                <w:sz w:val="20"/>
                <w:szCs w:val="20"/>
              </w:rPr>
              <w:t>1b.2.3</w:t>
            </w:r>
          </w:p>
        </w:tc>
        <w:tc>
          <w:tcPr>
            <w:tcW w:w="5452" w:type="dxa"/>
            <w:tcMar>
              <w:top w:w="28" w:type="dxa"/>
              <w:bottom w:w="28" w:type="dxa"/>
            </w:tcMar>
          </w:tcPr>
          <w:p w14:paraId="4BFE2E2C" w14:textId="77777777" w:rsidR="00D85009" w:rsidRPr="00F6274C" w:rsidRDefault="00062000" w:rsidP="009062C6">
            <w:pPr>
              <w:jc w:val="right"/>
              <w:rPr>
                <w:rFonts w:cs="Arial"/>
                <w:sz w:val="20"/>
                <w:szCs w:val="20"/>
              </w:rPr>
            </w:pPr>
            <w:r w:rsidRPr="00F6274C">
              <w:rPr>
                <w:rFonts w:cs="Arial"/>
                <w:sz w:val="20"/>
                <w:szCs w:val="20"/>
              </w:rPr>
              <w:t xml:space="preserve">Virtual AtoN and </w:t>
            </w:r>
            <w:commentRangeStart w:id="303"/>
            <w:r w:rsidRPr="00F6274C">
              <w:rPr>
                <w:rFonts w:cs="Arial"/>
                <w:sz w:val="20"/>
                <w:szCs w:val="20"/>
              </w:rPr>
              <w:t>ECDIS</w:t>
            </w:r>
            <w:commentRangeEnd w:id="303"/>
            <w:r w:rsidR="0064739E">
              <w:rPr>
                <w:rStyle w:val="CommentReference"/>
                <w:rFonts w:ascii="Arial" w:eastAsia="Times New Roman" w:hAnsi="Arial" w:cs="Times New Roman"/>
                <w:lang w:eastAsia="de-DE"/>
              </w:rPr>
              <w:commentReference w:id="303"/>
            </w:r>
          </w:p>
        </w:tc>
        <w:tc>
          <w:tcPr>
            <w:tcW w:w="614" w:type="dxa"/>
            <w:vMerge/>
            <w:tcMar>
              <w:top w:w="28" w:type="dxa"/>
              <w:bottom w:w="28" w:type="dxa"/>
            </w:tcMar>
          </w:tcPr>
          <w:p w14:paraId="713E2EA4" w14:textId="77777777" w:rsidR="00D85009" w:rsidRPr="00F6274C" w:rsidRDefault="00D85009" w:rsidP="009062C6">
            <w:pPr>
              <w:jc w:val="center"/>
              <w:rPr>
                <w:rFonts w:cs="Arial"/>
                <w:sz w:val="20"/>
                <w:szCs w:val="20"/>
              </w:rPr>
            </w:pPr>
          </w:p>
        </w:tc>
        <w:tc>
          <w:tcPr>
            <w:tcW w:w="2547" w:type="dxa"/>
            <w:vMerge/>
            <w:tcMar>
              <w:top w:w="28" w:type="dxa"/>
              <w:bottom w:w="28" w:type="dxa"/>
            </w:tcMar>
          </w:tcPr>
          <w:p w14:paraId="79902F8D" w14:textId="77777777" w:rsidR="00D85009" w:rsidRPr="00F6274C" w:rsidRDefault="00D85009" w:rsidP="009062C6">
            <w:pPr>
              <w:jc w:val="both"/>
              <w:rPr>
                <w:rFonts w:cs="Arial"/>
                <w:sz w:val="20"/>
                <w:szCs w:val="20"/>
              </w:rPr>
            </w:pPr>
          </w:p>
        </w:tc>
        <w:tc>
          <w:tcPr>
            <w:tcW w:w="2979" w:type="dxa"/>
            <w:vMerge/>
            <w:tcMar>
              <w:top w:w="28" w:type="dxa"/>
              <w:bottom w:w="28" w:type="dxa"/>
            </w:tcMar>
          </w:tcPr>
          <w:p w14:paraId="2B7D3CAB" w14:textId="77777777" w:rsidR="00D85009" w:rsidRPr="00F6274C" w:rsidRDefault="00D85009" w:rsidP="009062C6">
            <w:pPr>
              <w:jc w:val="both"/>
              <w:rPr>
                <w:rFonts w:cs="Arial"/>
                <w:sz w:val="20"/>
                <w:szCs w:val="20"/>
              </w:rPr>
            </w:pPr>
          </w:p>
        </w:tc>
        <w:tc>
          <w:tcPr>
            <w:tcW w:w="597" w:type="dxa"/>
            <w:vMerge/>
            <w:tcMar>
              <w:top w:w="28" w:type="dxa"/>
              <w:bottom w:w="28" w:type="dxa"/>
            </w:tcMar>
          </w:tcPr>
          <w:p w14:paraId="7E8D3D1D" w14:textId="77777777" w:rsidR="00D85009" w:rsidRPr="00F6274C" w:rsidRDefault="00D85009" w:rsidP="009062C6">
            <w:pPr>
              <w:jc w:val="both"/>
              <w:rPr>
                <w:rFonts w:cs="Arial"/>
                <w:sz w:val="20"/>
                <w:szCs w:val="20"/>
              </w:rPr>
            </w:pPr>
          </w:p>
        </w:tc>
      </w:tr>
      <w:tr w:rsidR="00D85009" w:rsidRPr="00F6274C" w14:paraId="0CEF4BCC" w14:textId="77777777" w:rsidTr="001B497F">
        <w:trPr>
          <w:jc w:val="center"/>
        </w:trPr>
        <w:tc>
          <w:tcPr>
            <w:tcW w:w="593" w:type="dxa"/>
            <w:tcMar>
              <w:top w:w="28" w:type="dxa"/>
              <w:bottom w:w="28" w:type="dxa"/>
            </w:tcMar>
          </w:tcPr>
          <w:p w14:paraId="2B7C49ED" w14:textId="77777777" w:rsidR="00D85009" w:rsidRPr="00F6274C" w:rsidRDefault="00D85009" w:rsidP="009062C6">
            <w:pPr>
              <w:jc w:val="both"/>
              <w:rPr>
                <w:rFonts w:cs="Arial"/>
                <w:sz w:val="20"/>
                <w:szCs w:val="20"/>
              </w:rPr>
            </w:pPr>
          </w:p>
        </w:tc>
        <w:tc>
          <w:tcPr>
            <w:tcW w:w="606" w:type="dxa"/>
            <w:tcMar>
              <w:top w:w="28" w:type="dxa"/>
              <w:bottom w:w="28" w:type="dxa"/>
            </w:tcMar>
          </w:tcPr>
          <w:p w14:paraId="5A2CD17A" w14:textId="77777777" w:rsidR="00D85009" w:rsidRPr="00F6274C" w:rsidRDefault="00D85009" w:rsidP="009062C6">
            <w:pPr>
              <w:jc w:val="both"/>
              <w:rPr>
                <w:rFonts w:cs="Arial"/>
                <w:sz w:val="20"/>
                <w:szCs w:val="20"/>
              </w:rPr>
            </w:pPr>
          </w:p>
        </w:tc>
        <w:tc>
          <w:tcPr>
            <w:tcW w:w="884" w:type="dxa"/>
            <w:tcMar>
              <w:top w:w="28" w:type="dxa"/>
              <w:bottom w:w="28" w:type="dxa"/>
            </w:tcMar>
          </w:tcPr>
          <w:p w14:paraId="046D20FF" w14:textId="77777777" w:rsidR="00D85009" w:rsidRPr="00F6274C" w:rsidRDefault="00D85009" w:rsidP="009062C6">
            <w:pPr>
              <w:jc w:val="both"/>
              <w:rPr>
                <w:rFonts w:cs="Arial"/>
                <w:sz w:val="20"/>
                <w:szCs w:val="20"/>
              </w:rPr>
            </w:pPr>
            <w:r w:rsidRPr="00F6274C">
              <w:rPr>
                <w:rFonts w:cs="Arial"/>
                <w:sz w:val="20"/>
                <w:szCs w:val="20"/>
              </w:rPr>
              <w:t>1b.2.4</w:t>
            </w:r>
          </w:p>
        </w:tc>
        <w:tc>
          <w:tcPr>
            <w:tcW w:w="5452" w:type="dxa"/>
            <w:tcMar>
              <w:top w:w="28" w:type="dxa"/>
              <w:bottom w:w="28" w:type="dxa"/>
            </w:tcMar>
          </w:tcPr>
          <w:p w14:paraId="69978AC9" w14:textId="77777777" w:rsidR="00D85009" w:rsidRPr="00F6274C" w:rsidRDefault="00062000" w:rsidP="009062C6">
            <w:pPr>
              <w:jc w:val="right"/>
              <w:rPr>
                <w:rFonts w:cs="Arial"/>
                <w:sz w:val="20"/>
                <w:szCs w:val="20"/>
              </w:rPr>
            </w:pPr>
            <w:r w:rsidRPr="00F6274C">
              <w:rPr>
                <w:rFonts w:cs="Arial"/>
                <w:sz w:val="20"/>
                <w:szCs w:val="20"/>
              </w:rPr>
              <w:t xml:space="preserve">Use of </w:t>
            </w:r>
            <w:r w:rsidR="00CB5F0B" w:rsidRPr="00F6274C">
              <w:rPr>
                <w:rFonts w:cs="Arial"/>
                <w:sz w:val="20"/>
                <w:szCs w:val="20"/>
              </w:rPr>
              <w:t xml:space="preserve">Virtual </w:t>
            </w:r>
            <w:r w:rsidRPr="00F6274C">
              <w:rPr>
                <w:rFonts w:cs="Arial"/>
                <w:sz w:val="20"/>
                <w:szCs w:val="20"/>
              </w:rPr>
              <w:t>AtoN by IALA member States</w:t>
            </w:r>
          </w:p>
        </w:tc>
        <w:tc>
          <w:tcPr>
            <w:tcW w:w="614" w:type="dxa"/>
            <w:vMerge/>
            <w:tcMar>
              <w:top w:w="28" w:type="dxa"/>
              <w:bottom w:w="28" w:type="dxa"/>
            </w:tcMar>
          </w:tcPr>
          <w:p w14:paraId="75B42B0A" w14:textId="77777777" w:rsidR="00D85009" w:rsidRPr="00F6274C" w:rsidRDefault="00D85009" w:rsidP="009062C6">
            <w:pPr>
              <w:jc w:val="center"/>
              <w:rPr>
                <w:rFonts w:cs="Arial"/>
                <w:sz w:val="20"/>
                <w:szCs w:val="20"/>
              </w:rPr>
            </w:pPr>
          </w:p>
        </w:tc>
        <w:tc>
          <w:tcPr>
            <w:tcW w:w="2547" w:type="dxa"/>
            <w:vMerge/>
            <w:tcMar>
              <w:top w:w="28" w:type="dxa"/>
              <w:bottom w:w="28" w:type="dxa"/>
            </w:tcMar>
          </w:tcPr>
          <w:p w14:paraId="1BE41FA9" w14:textId="77777777" w:rsidR="00D85009" w:rsidRPr="00F6274C" w:rsidRDefault="00D85009" w:rsidP="009062C6">
            <w:pPr>
              <w:jc w:val="both"/>
              <w:rPr>
                <w:rFonts w:cs="Arial"/>
                <w:sz w:val="20"/>
                <w:szCs w:val="20"/>
              </w:rPr>
            </w:pPr>
          </w:p>
        </w:tc>
        <w:tc>
          <w:tcPr>
            <w:tcW w:w="2979" w:type="dxa"/>
            <w:vMerge/>
            <w:tcMar>
              <w:top w:w="28" w:type="dxa"/>
              <w:bottom w:w="28" w:type="dxa"/>
            </w:tcMar>
          </w:tcPr>
          <w:p w14:paraId="199F6825" w14:textId="77777777" w:rsidR="00D85009" w:rsidRPr="00F6274C" w:rsidRDefault="00D85009" w:rsidP="009062C6">
            <w:pPr>
              <w:jc w:val="both"/>
              <w:rPr>
                <w:rFonts w:cs="Arial"/>
                <w:sz w:val="20"/>
                <w:szCs w:val="20"/>
              </w:rPr>
            </w:pPr>
          </w:p>
        </w:tc>
        <w:tc>
          <w:tcPr>
            <w:tcW w:w="597" w:type="dxa"/>
            <w:vMerge/>
            <w:tcMar>
              <w:top w:w="28" w:type="dxa"/>
              <w:bottom w:w="28" w:type="dxa"/>
            </w:tcMar>
          </w:tcPr>
          <w:p w14:paraId="136B0D70" w14:textId="77777777" w:rsidR="00D85009" w:rsidRPr="00F6274C" w:rsidRDefault="00D85009" w:rsidP="009062C6">
            <w:pPr>
              <w:jc w:val="both"/>
              <w:rPr>
                <w:rFonts w:cs="Arial"/>
                <w:sz w:val="20"/>
                <w:szCs w:val="20"/>
              </w:rPr>
            </w:pPr>
          </w:p>
        </w:tc>
      </w:tr>
      <w:tr w:rsidR="00C82508" w:rsidRPr="00F6274C" w14:paraId="13AE07FF" w14:textId="77777777" w:rsidTr="00C82508">
        <w:trPr>
          <w:jc w:val="center"/>
        </w:trPr>
        <w:tc>
          <w:tcPr>
            <w:tcW w:w="593" w:type="dxa"/>
            <w:tcMar>
              <w:top w:w="28" w:type="dxa"/>
              <w:bottom w:w="28" w:type="dxa"/>
            </w:tcMar>
          </w:tcPr>
          <w:p w14:paraId="533B76DF" w14:textId="77777777" w:rsidR="00C82508" w:rsidRPr="00F6274C" w:rsidRDefault="00C82508" w:rsidP="009062C6">
            <w:pPr>
              <w:jc w:val="both"/>
              <w:rPr>
                <w:rFonts w:cs="Arial"/>
                <w:sz w:val="20"/>
                <w:szCs w:val="20"/>
              </w:rPr>
            </w:pPr>
          </w:p>
        </w:tc>
        <w:tc>
          <w:tcPr>
            <w:tcW w:w="606" w:type="dxa"/>
            <w:tcMar>
              <w:top w:w="28" w:type="dxa"/>
              <w:bottom w:w="28" w:type="dxa"/>
            </w:tcMar>
          </w:tcPr>
          <w:p w14:paraId="2B4C37D5" w14:textId="77777777" w:rsidR="00C82508" w:rsidRPr="00F6274C" w:rsidRDefault="00C82508" w:rsidP="009062C6">
            <w:pPr>
              <w:jc w:val="both"/>
              <w:rPr>
                <w:rFonts w:cs="Arial"/>
                <w:b/>
                <w:sz w:val="20"/>
                <w:szCs w:val="20"/>
              </w:rPr>
            </w:pPr>
            <w:r w:rsidRPr="00F6274C">
              <w:rPr>
                <w:rFonts w:cs="Arial"/>
                <w:b/>
                <w:sz w:val="20"/>
                <w:szCs w:val="20"/>
              </w:rPr>
              <w:t>1b.3</w:t>
            </w:r>
          </w:p>
        </w:tc>
        <w:tc>
          <w:tcPr>
            <w:tcW w:w="884" w:type="dxa"/>
            <w:shd w:val="clear" w:color="auto" w:fill="D9D9D9" w:themeFill="background1" w:themeFillShade="D9"/>
            <w:tcMar>
              <w:top w:w="28" w:type="dxa"/>
              <w:bottom w:w="28" w:type="dxa"/>
            </w:tcMar>
          </w:tcPr>
          <w:p w14:paraId="2606B2A8" w14:textId="77777777" w:rsidR="00C82508" w:rsidRPr="00F6274C" w:rsidRDefault="00C82508" w:rsidP="009062C6">
            <w:pPr>
              <w:jc w:val="both"/>
              <w:rPr>
                <w:rFonts w:cs="Arial"/>
                <w:sz w:val="20"/>
                <w:szCs w:val="20"/>
              </w:rPr>
            </w:pPr>
          </w:p>
        </w:tc>
        <w:tc>
          <w:tcPr>
            <w:tcW w:w="5452" w:type="dxa"/>
            <w:tcMar>
              <w:top w:w="28" w:type="dxa"/>
              <w:bottom w:w="28" w:type="dxa"/>
            </w:tcMar>
          </w:tcPr>
          <w:p w14:paraId="6A00AD6C" w14:textId="77777777" w:rsidR="00C82508" w:rsidRPr="00F6274C" w:rsidRDefault="00C82508" w:rsidP="00C82508">
            <w:pPr>
              <w:rPr>
                <w:rFonts w:cs="Arial"/>
                <w:b/>
                <w:sz w:val="20"/>
                <w:szCs w:val="20"/>
              </w:rPr>
            </w:pPr>
            <w:r w:rsidRPr="00F6274C">
              <w:rPr>
                <w:rFonts w:cs="Arial"/>
                <w:b/>
                <w:sz w:val="20"/>
                <w:szCs w:val="20"/>
              </w:rPr>
              <w:t xml:space="preserve">SIMPLIFIED IALA RISK ASSESSMENT TOOL </w:t>
            </w:r>
            <w:r w:rsidR="00E94197" w:rsidRPr="00F6274C">
              <w:rPr>
                <w:rFonts w:cs="Arial"/>
                <w:b/>
                <w:sz w:val="20"/>
                <w:szCs w:val="20"/>
              </w:rPr>
              <w:t>–</w:t>
            </w:r>
            <w:r w:rsidRPr="00F6274C">
              <w:rPr>
                <w:rFonts w:cs="Arial"/>
                <w:b/>
                <w:sz w:val="20"/>
                <w:szCs w:val="20"/>
              </w:rPr>
              <w:t xml:space="preserve"> CRITERIA</w:t>
            </w:r>
          </w:p>
        </w:tc>
        <w:tc>
          <w:tcPr>
            <w:tcW w:w="6737" w:type="dxa"/>
            <w:gridSpan w:val="4"/>
            <w:shd w:val="clear" w:color="auto" w:fill="D9D9D9" w:themeFill="background1" w:themeFillShade="D9"/>
            <w:tcMar>
              <w:top w:w="28" w:type="dxa"/>
              <w:bottom w:w="28" w:type="dxa"/>
            </w:tcMar>
          </w:tcPr>
          <w:p w14:paraId="3709F2A2" w14:textId="77777777" w:rsidR="00C82508" w:rsidRPr="00F6274C" w:rsidRDefault="00C82508" w:rsidP="009062C6">
            <w:pPr>
              <w:jc w:val="both"/>
              <w:rPr>
                <w:rFonts w:cs="Arial"/>
                <w:sz w:val="20"/>
                <w:szCs w:val="20"/>
              </w:rPr>
            </w:pPr>
          </w:p>
        </w:tc>
      </w:tr>
      <w:tr w:rsidR="0064739E" w:rsidRPr="00F6274C" w14:paraId="4E4CD9E1" w14:textId="77777777" w:rsidTr="001B497F">
        <w:trPr>
          <w:jc w:val="center"/>
        </w:trPr>
        <w:tc>
          <w:tcPr>
            <w:tcW w:w="593" w:type="dxa"/>
            <w:tcMar>
              <w:top w:w="28" w:type="dxa"/>
              <w:bottom w:w="28" w:type="dxa"/>
            </w:tcMar>
          </w:tcPr>
          <w:p w14:paraId="16757EA2" w14:textId="77777777" w:rsidR="0064739E" w:rsidRPr="00F6274C" w:rsidRDefault="0064739E" w:rsidP="0064739E">
            <w:pPr>
              <w:jc w:val="both"/>
              <w:rPr>
                <w:rFonts w:cs="Arial"/>
                <w:sz w:val="20"/>
                <w:szCs w:val="20"/>
              </w:rPr>
            </w:pPr>
          </w:p>
        </w:tc>
        <w:tc>
          <w:tcPr>
            <w:tcW w:w="606" w:type="dxa"/>
            <w:tcMar>
              <w:top w:w="28" w:type="dxa"/>
              <w:bottom w:w="28" w:type="dxa"/>
            </w:tcMar>
          </w:tcPr>
          <w:p w14:paraId="3487BAC9" w14:textId="77777777" w:rsidR="0064739E" w:rsidRPr="00F6274C" w:rsidRDefault="0064739E" w:rsidP="0064739E">
            <w:pPr>
              <w:jc w:val="both"/>
              <w:rPr>
                <w:rFonts w:cs="Arial"/>
                <w:sz w:val="20"/>
                <w:szCs w:val="20"/>
              </w:rPr>
            </w:pPr>
          </w:p>
        </w:tc>
        <w:tc>
          <w:tcPr>
            <w:tcW w:w="884" w:type="dxa"/>
            <w:tcMar>
              <w:top w:w="28" w:type="dxa"/>
              <w:bottom w:w="28" w:type="dxa"/>
            </w:tcMar>
          </w:tcPr>
          <w:p w14:paraId="561571C2" w14:textId="77777777" w:rsidR="0064739E" w:rsidRPr="00F6274C" w:rsidRDefault="0064739E" w:rsidP="0064739E">
            <w:pPr>
              <w:jc w:val="both"/>
              <w:rPr>
                <w:rFonts w:cs="Arial"/>
                <w:sz w:val="20"/>
                <w:szCs w:val="20"/>
              </w:rPr>
            </w:pPr>
            <w:r w:rsidRPr="00F6274C">
              <w:rPr>
                <w:rFonts w:cs="Arial"/>
                <w:sz w:val="20"/>
                <w:szCs w:val="20"/>
              </w:rPr>
              <w:t>1b.3.1</w:t>
            </w:r>
          </w:p>
        </w:tc>
        <w:tc>
          <w:tcPr>
            <w:tcW w:w="5452" w:type="dxa"/>
            <w:tcMar>
              <w:top w:w="28" w:type="dxa"/>
              <w:bottom w:w="28" w:type="dxa"/>
            </w:tcMar>
          </w:tcPr>
          <w:p w14:paraId="0FB9F6EC" w14:textId="77777777" w:rsidR="0064739E" w:rsidRPr="00F6274C" w:rsidRDefault="0064739E" w:rsidP="0064739E">
            <w:pPr>
              <w:jc w:val="right"/>
              <w:rPr>
                <w:rFonts w:cs="Arial"/>
                <w:sz w:val="20"/>
                <w:szCs w:val="20"/>
              </w:rPr>
            </w:pPr>
            <w:r w:rsidRPr="00F6274C">
              <w:rPr>
                <w:rFonts w:cs="Arial"/>
                <w:sz w:val="20"/>
                <w:szCs w:val="20"/>
              </w:rPr>
              <w:t>Definitions of “hazard”, “risk”, “probability” and “consequence”</w:t>
            </w:r>
          </w:p>
        </w:tc>
        <w:tc>
          <w:tcPr>
            <w:tcW w:w="614" w:type="dxa"/>
            <w:tcMar>
              <w:top w:w="28" w:type="dxa"/>
              <w:bottom w:w="28" w:type="dxa"/>
            </w:tcMar>
          </w:tcPr>
          <w:p w14:paraId="6C426E3C" w14:textId="77777777" w:rsidR="0064739E" w:rsidRPr="00F6274C" w:rsidRDefault="0064739E" w:rsidP="0064739E">
            <w:pPr>
              <w:jc w:val="center"/>
              <w:rPr>
                <w:rFonts w:cs="Arial"/>
                <w:sz w:val="20"/>
                <w:szCs w:val="20"/>
              </w:rPr>
            </w:pPr>
            <w:r w:rsidRPr="00F6274C">
              <w:rPr>
                <w:rFonts w:cs="Arial"/>
                <w:sz w:val="20"/>
                <w:szCs w:val="20"/>
              </w:rPr>
              <w:t>4</w:t>
            </w:r>
          </w:p>
        </w:tc>
        <w:tc>
          <w:tcPr>
            <w:tcW w:w="2547" w:type="dxa"/>
            <w:vMerge w:val="restart"/>
            <w:tcMar>
              <w:top w:w="28" w:type="dxa"/>
              <w:bottom w:w="28" w:type="dxa"/>
            </w:tcMar>
          </w:tcPr>
          <w:p w14:paraId="4B8BDDF8" w14:textId="77777777" w:rsidR="0064739E" w:rsidRPr="00F6274C" w:rsidRDefault="0064739E" w:rsidP="0064739E">
            <w:pPr>
              <w:rPr>
                <w:rFonts w:cs="Arial"/>
                <w:sz w:val="20"/>
                <w:szCs w:val="20"/>
              </w:rPr>
            </w:pPr>
            <w:r w:rsidRPr="00F6274C">
              <w:rPr>
                <w:rFonts w:cs="Arial"/>
                <w:sz w:val="20"/>
                <w:szCs w:val="20"/>
              </w:rPr>
              <w:t>SIRA probability and consequence criteria selection exercise</w:t>
            </w:r>
          </w:p>
        </w:tc>
        <w:tc>
          <w:tcPr>
            <w:tcW w:w="2979" w:type="dxa"/>
            <w:vMerge w:val="restart"/>
            <w:tcMar>
              <w:top w:w="28" w:type="dxa"/>
              <w:bottom w:w="28" w:type="dxa"/>
            </w:tcMar>
          </w:tcPr>
          <w:p w14:paraId="4FCF5BC5" w14:textId="151C0046" w:rsidR="0064739E" w:rsidRPr="00F6274C" w:rsidRDefault="0064739E">
            <w:pPr>
              <w:jc w:val="both"/>
              <w:rPr>
                <w:rFonts w:cs="Arial"/>
                <w:sz w:val="20"/>
                <w:szCs w:val="20"/>
              </w:rPr>
            </w:pPr>
            <w:ins w:id="304" w:author="James Collocott" w:date="2018-10-24T09:58:00Z">
              <w:r w:rsidRPr="00F6274C">
                <w:rPr>
                  <w:rFonts w:cs="Arial"/>
                  <w:sz w:val="20"/>
                  <w:szCs w:val="20"/>
                </w:rPr>
                <w:t>IALA Standard 10</w:t>
              </w:r>
              <w:r>
                <w:rPr>
                  <w:rFonts w:cs="Arial"/>
                  <w:sz w:val="20"/>
                  <w:szCs w:val="20"/>
                </w:rPr>
                <w:t>1</w:t>
              </w:r>
              <w:r w:rsidRPr="00F6274C">
                <w:rPr>
                  <w:rFonts w:cs="Arial"/>
                  <w:sz w:val="20"/>
                  <w:szCs w:val="20"/>
                </w:rPr>
                <w:t>0</w:t>
              </w:r>
            </w:ins>
          </w:p>
        </w:tc>
        <w:tc>
          <w:tcPr>
            <w:tcW w:w="597" w:type="dxa"/>
            <w:vMerge w:val="restart"/>
            <w:tcMar>
              <w:top w:w="28" w:type="dxa"/>
              <w:bottom w:w="28" w:type="dxa"/>
            </w:tcMar>
          </w:tcPr>
          <w:p w14:paraId="610064E3" w14:textId="77777777" w:rsidR="0064739E" w:rsidRPr="00F6274C" w:rsidRDefault="0064739E" w:rsidP="0064739E">
            <w:pPr>
              <w:jc w:val="both"/>
              <w:rPr>
                <w:rFonts w:cs="Arial"/>
                <w:sz w:val="20"/>
                <w:szCs w:val="20"/>
              </w:rPr>
            </w:pPr>
          </w:p>
          <w:p w14:paraId="672B4DE0" w14:textId="77777777" w:rsidR="0064739E" w:rsidRPr="00F6274C" w:rsidRDefault="0064739E" w:rsidP="0064739E">
            <w:pPr>
              <w:jc w:val="center"/>
              <w:rPr>
                <w:rFonts w:cs="Arial"/>
                <w:sz w:val="20"/>
                <w:szCs w:val="20"/>
              </w:rPr>
            </w:pPr>
          </w:p>
          <w:p w14:paraId="03577C6B" w14:textId="77777777" w:rsidR="0064739E" w:rsidRPr="00F6274C" w:rsidRDefault="0064739E" w:rsidP="0064739E">
            <w:pPr>
              <w:jc w:val="center"/>
              <w:rPr>
                <w:rFonts w:cs="Arial"/>
                <w:sz w:val="20"/>
                <w:szCs w:val="20"/>
              </w:rPr>
            </w:pPr>
            <w:r w:rsidRPr="00F6274C">
              <w:rPr>
                <w:rFonts w:cs="Arial"/>
                <w:sz w:val="20"/>
                <w:szCs w:val="20"/>
              </w:rPr>
              <w:t>7</w:t>
            </w:r>
          </w:p>
        </w:tc>
      </w:tr>
      <w:tr w:rsidR="0064739E" w:rsidRPr="00F6274C" w14:paraId="1024FAC7" w14:textId="77777777" w:rsidTr="001B497F">
        <w:trPr>
          <w:jc w:val="center"/>
        </w:trPr>
        <w:tc>
          <w:tcPr>
            <w:tcW w:w="593" w:type="dxa"/>
            <w:tcMar>
              <w:top w:w="28" w:type="dxa"/>
              <w:bottom w:w="28" w:type="dxa"/>
            </w:tcMar>
          </w:tcPr>
          <w:p w14:paraId="754F71BD" w14:textId="77777777" w:rsidR="0064739E" w:rsidRPr="00F6274C" w:rsidRDefault="0064739E" w:rsidP="0064739E">
            <w:pPr>
              <w:jc w:val="both"/>
              <w:rPr>
                <w:rFonts w:cs="Arial"/>
                <w:sz w:val="20"/>
                <w:szCs w:val="20"/>
              </w:rPr>
            </w:pPr>
          </w:p>
        </w:tc>
        <w:tc>
          <w:tcPr>
            <w:tcW w:w="606" w:type="dxa"/>
            <w:tcMar>
              <w:top w:w="28" w:type="dxa"/>
              <w:bottom w:w="28" w:type="dxa"/>
            </w:tcMar>
          </w:tcPr>
          <w:p w14:paraId="03CB5A2C" w14:textId="77777777" w:rsidR="0064739E" w:rsidRPr="00F6274C" w:rsidRDefault="0064739E" w:rsidP="0064739E">
            <w:pPr>
              <w:jc w:val="both"/>
              <w:rPr>
                <w:rFonts w:cs="Arial"/>
                <w:sz w:val="20"/>
                <w:szCs w:val="20"/>
              </w:rPr>
            </w:pPr>
          </w:p>
        </w:tc>
        <w:tc>
          <w:tcPr>
            <w:tcW w:w="884" w:type="dxa"/>
            <w:tcMar>
              <w:top w:w="28" w:type="dxa"/>
              <w:bottom w:w="28" w:type="dxa"/>
            </w:tcMar>
          </w:tcPr>
          <w:p w14:paraId="2B4EFCDD" w14:textId="77777777" w:rsidR="0064739E" w:rsidRPr="00F6274C" w:rsidRDefault="0064739E" w:rsidP="0064739E">
            <w:pPr>
              <w:jc w:val="both"/>
              <w:rPr>
                <w:rFonts w:cs="Arial"/>
                <w:sz w:val="20"/>
                <w:szCs w:val="20"/>
              </w:rPr>
            </w:pPr>
            <w:r w:rsidRPr="00F6274C">
              <w:rPr>
                <w:rFonts w:cs="Arial"/>
                <w:sz w:val="20"/>
                <w:szCs w:val="20"/>
              </w:rPr>
              <w:t>1b.3.2</w:t>
            </w:r>
          </w:p>
        </w:tc>
        <w:tc>
          <w:tcPr>
            <w:tcW w:w="5452" w:type="dxa"/>
            <w:tcMar>
              <w:top w:w="28" w:type="dxa"/>
              <w:bottom w:w="28" w:type="dxa"/>
            </w:tcMar>
          </w:tcPr>
          <w:p w14:paraId="10476A94" w14:textId="77777777" w:rsidR="0064739E" w:rsidRPr="00F6274C" w:rsidRDefault="0064739E" w:rsidP="0064739E">
            <w:pPr>
              <w:jc w:val="right"/>
              <w:rPr>
                <w:rFonts w:cs="Arial"/>
                <w:sz w:val="20"/>
                <w:szCs w:val="20"/>
              </w:rPr>
            </w:pPr>
            <w:r w:rsidRPr="00F6274C">
              <w:rPr>
                <w:rFonts w:cs="Arial"/>
                <w:sz w:val="20"/>
                <w:szCs w:val="20"/>
              </w:rPr>
              <w:t>Assessment of probability criteria</w:t>
            </w:r>
          </w:p>
        </w:tc>
        <w:tc>
          <w:tcPr>
            <w:tcW w:w="614" w:type="dxa"/>
            <w:vMerge w:val="restart"/>
            <w:tcMar>
              <w:top w:w="28" w:type="dxa"/>
              <w:bottom w:w="28" w:type="dxa"/>
            </w:tcMar>
          </w:tcPr>
          <w:p w14:paraId="1ED05D66" w14:textId="77777777" w:rsidR="0064739E" w:rsidRPr="00F6274C" w:rsidRDefault="0064739E" w:rsidP="0064739E">
            <w:pPr>
              <w:jc w:val="center"/>
              <w:rPr>
                <w:rFonts w:cs="Arial"/>
                <w:sz w:val="20"/>
                <w:szCs w:val="20"/>
              </w:rPr>
            </w:pPr>
          </w:p>
          <w:p w14:paraId="3A9BDD49" w14:textId="77777777" w:rsidR="0064739E" w:rsidRPr="00F6274C" w:rsidRDefault="0064739E" w:rsidP="0064739E">
            <w:pPr>
              <w:jc w:val="center"/>
              <w:rPr>
                <w:rFonts w:cs="Arial"/>
                <w:sz w:val="20"/>
                <w:szCs w:val="20"/>
              </w:rPr>
            </w:pPr>
            <w:r w:rsidRPr="00F6274C">
              <w:rPr>
                <w:rFonts w:cs="Arial"/>
                <w:sz w:val="20"/>
                <w:szCs w:val="20"/>
              </w:rPr>
              <w:t>3</w:t>
            </w:r>
          </w:p>
        </w:tc>
        <w:tc>
          <w:tcPr>
            <w:tcW w:w="2547" w:type="dxa"/>
            <w:vMerge/>
            <w:tcMar>
              <w:top w:w="28" w:type="dxa"/>
              <w:bottom w:w="28" w:type="dxa"/>
            </w:tcMar>
          </w:tcPr>
          <w:p w14:paraId="0884FB16" w14:textId="77777777" w:rsidR="0064739E" w:rsidRPr="00F6274C" w:rsidRDefault="0064739E" w:rsidP="0064739E">
            <w:pPr>
              <w:jc w:val="both"/>
              <w:rPr>
                <w:rFonts w:cs="Arial"/>
                <w:sz w:val="20"/>
                <w:szCs w:val="20"/>
              </w:rPr>
            </w:pPr>
          </w:p>
        </w:tc>
        <w:tc>
          <w:tcPr>
            <w:tcW w:w="2979" w:type="dxa"/>
            <w:vMerge/>
            <w:tcMar>
              <w:top w:w="28" w:type="dxa"/>
              <w:bottom w:w="28" w:type="dxa"/>
            </w:tcMar>
          </w:tcPr>
          <w:p w14:paraId="70A12BFE" w14:textId="77777777" w:rsidR="0064739E" w:rsidRPr="00F6274C" w:rsidRDefault="0064739E" w:rsidP="0064739E">
            <w:pPr>
              <w:jc w:val="both"/>
              <w:rPr>
                <w:rFonts w:cs="Arial"/>
                <w:sz w:val="20"/>
                <w:szCs w:val="20"/>
              </w:rPr>
            </w:pPr>
          </w:p>
        </w:tc>
        <w:tc>
          <w:tcPr>
            <w:tcW w:w="597" w:type="dxa"/>
            <w:vMerge/>
            <w:tcMar>
              <w:top w:w="28" w:type="dxa"/>
              <w:bottom w:w="28" w:type="dxa"/>
            </w:tcMar>
          </w:tcPr>
          <w:p w14:paraId="7221A788" w14:textId="77777777" w:rsidR="0064739E" w:rsidRPr="00F6274C" w:rsidRDefault="0064739E" w:rsidP="0064739E">
            <w:pPr>
              <w:jc w:val="both"/>
              <w:rPr>
                <w:rFonts w:cs="Arial"/>
                <w:sz w:val="20"/>
                <w:szCs w:val="20"/>
              </w:rPr>
            </w:pPr>
          </w:p>
        </w:tc>
      </w:tr>
      <w:tr w:rsidR="0064739E" w:rsidRPr="00F6274C" w14:paraId="0D6AE980" w14:textId="77777777" w:rsidTr="001B497F">
        <w:trPr>
          <w:jc w:val="center"/>
        </w:trPr>
        <w:tc>
          <w:tcPr>
            <w:tcW w:w="593" w:type="dxa"/>
            <w:tcMar>
              <w:top w:w="28" w:type="dxa"/>
              <w:bottom w:w="28" w:type="dxa"/>
            </w:tcMar>
          </w:tcPr>
          <w:p w14:paraId="75B56D32" w14:textId="77777777" w:rsidR="0064739E" w:rsidRPr="00F6274C" w:rsidRDefault="0064739E" w:rsidP="0064739E">
            <w:pPr>
              <w:jc w:val="both"/>
              <w:rPr>
                <w:rFonts w:cs="Arial"/>
                <w:sz w:val="20"/>
                <w:szCs w:val="20"/>
              </w:rPr>
            </w:pPr>
          </w:p>
        </w:tc>
        <w:tc>
          <w:tcPr>
            <w:tcW w:w="606" w:type="dxa"/>
            <w:tcMar>
              <w:top w:w="28" w:type="dxa"/>
              <w:bottom w:w="28" w:type="dxa"/>
            </w:tcMar>
          </w:tcPr>
          <w:p w14:paraId="4C2B0D40" w14:textId="77777777" w:rsidR="0064739E" w:rsidRPr="00F6274C" w:rsidRDefault="0064739E" w:rsidP="0064739E">
            <w:pPr>
              <w:jc w:val="both"/>
              <w:rPr>
                <w:rFonts w:cs="Arial"/>
                <w:sz w:val="20"/>
                <w:szCs w:val="20"/>
              </w:rPr>
            </w:pPr>
          </w:p>
        </w:tc>
        <w:tc>
          <w:tcPr>
            <w:tcW w:w="884" w:type="dxa"/>
            <w:tcMar>
              <w:top w:w="28" w:type="dxa"/>
              <w:bottom w:w="28" w:type="dxa"/>
            </w:tcMar>
          </w:tcPr>
          <w:p w14:paraId="2AA83448" w14:textId="77777777" w:rsidR="0064739E" w:rsidRPr="00F6274C" w:rsidRDefault="0064739E" w:rsidP="0064739E">
            <w:pPr>
              <w:jc w:val="both"/>
              <w:rPr>
                <w:rFonts w:cs="Arial"/>
                <w:sz w:val="20"/>
                <w:szCs w:val="20"/>
              </w:rPr>
            </w:pPr>
            <w:r w:rsidRPr="00F6274C">
              <w:rPr>
                <w:rFonts w:cs="Arial"/>
                <w:sz w:val="20"/>
                <w:szCs w:val="20"/>
              </w:rPr>
              <w:t>1b.3.3</w:t>
            </w:r>
          </w:p>
        </w:tc>
        <w:tc>
          <w:tcPr>
            <w:tcW w:w="5452" w:type="dxa"/>
            <w:tcMar>
              <w:top w:w="28" w:type="dxa"/>
              <w:bottom w:w="28" w:type="dxa"/>
            </w:tcMar>
          </w:tcPr>
          <w:p w14:paraId="11EA7471" w14:textId="77777777" w:rsidR="0064739E" w:rsidRPr="00F6274C" w:rsidRDefault="0064739E" w:rsidP="0064739E">
            <w:pPr>
              <w:jc w:val="right"/>
              <w:rPr>
                <w:rFonts w:cs="Arial"/>
                <w:sz w:val="20"/>
                <w:szCs w:val="20"/>
              </w:rPr>
            </w:pPr>
            <w:r w:rsidRPr="00F6274C">
              <w:rPr>
                <w:rFonts w:cs="Arial"/>
                <w:sz w:val="20"/>
                <w:szCs w:val="20"/>
              </w:rPr>
              <w:t>Assessment of consequence criteria</w:t>
            </w:r>
          </w:p>
        </w:tc>
        <w:tc>
          <w:tcPr>
            <w:tcW w:w="614" w:type="dxa"/>
            <w:vMerge/>
            <w:tcMar>
              <w:top w:w="28" w:type="dxa"/>
              <w:bottom w:w="28" w:type="dxa"/>
            </w:tcMar>
          </w:tcPr>
          <w:p w14:paraId="6A81D50F" w14:textId="77777777" w:rsidR="0064739E" w:rsidRPr="00F6274C" w:rsidRDefault="0064739E" w:rsidP="0064739E">
            <w:pPr>
              <w:jc w:val="center"/>
              <w:rPr>
                <w:rFonts w:cs="Arial"/>
                <w:sz w:val="20"/>
                <w:szCs w:val="20"/>
              </w:rPr>
            </w:pPr>
          </w:p>
        </w:tc>
        <w:tc>
          <w:tcPr>
            <w:tcW w:w="2547" w:type="dxa"/>
            <w:vMerge/>
            <w:tcMar>
              <w:top w:w="28" w:type="dxa"/>
              <w:bottom w:w="28" w:type="dxa"/>
            </w:tcMar>
          </w:tcPr>
          <w:p w14:paraId="11D7A1A1" w14:textId="77777777" w:rsidR="0064739E" w:rsidRPr="00F6274C" w:rsidRDefault="0064739E" w:rsidP="0064739E">
            <w:pPr>
              <w:jc w:val="both"/>
              <w:rPr>
                <w:rFonts w:cs="Arial"/>
                <w:sz w:val="20"/>
                <w:szCs w:val="20"/>
              </w:rPr>
            </w:pPr>
          </w:p>
        </w:tc>
        <w:tc>
          <w:tcPr>
            <w:tcW w:w="2979" w:type="dxa"/>
            <w:vMerge/>
            <w:tcMar>
              <w:top w:w="28" w:type="dxa"/>
              <w:bottom w:w="28" w:type="dxa"/>
            </w:tcMar>
          </w:tcPr>
          <w:p w14:paraId="186056A9" w14:textId="77777777" w:rsidR="0064739E" w:rsidRPr="00F6274C" w:rsidRDefault="0064739E" w:rsidP="0064739E">
            <w:pPr>
              <w:jc w:val="both"/>
              <w:rPr>
                <w:rFonts w:cs="Arial"/>
                <w:sz w:val="20"/>
                <w:szCs w:val="20"/>
              </w:rPr>
            </w:pPr>
          </w:p>
        </w:tc>
        <w:tc>
          <w:tcPr>
            <w:tcW w:w="597" w:type="dxa"/>
            <w:vMerge/>
            <w:tcMar>
              <w:top w:w="28" w:type="dxa"/>
              <w:bottom w:w="28" w:type="dxa"/>
            </w:tcMar>
          </w:tcPr>
          <w:p w14:paraId="42E95B93" w14:textId="77777777" w:rsidR="0064739E" w:rsidRPr="00F6274C" w:rsidRDefault="0064739E" w:rsidP="0064739E">
            <w:pPr>
              <w:jc w:val="both"/>
              <w:rPr>
                <w:rFonts w:cs="Arial"/>
                <w:sz w:val="20"/>
                <w:szCs w:val="20"/>
              </w:rPr>
            </w:pPr>
          </w:p>
        </w:tc>
      </w:tr>
      <w:tr w:rsidR="0064739E" w:rsidRPr="00F6274C" w14:paraId="63FF479E" w14:textId="77777777" w:rsidTr="001B497F">
        <w:trPr>
          <w:jc w:val="center"/>
        </w:trPr>
        <w:tc>
          <w:tcPr>
            <w:tcW w:w="593" w:type="dxa"/>
            <w:tcMar>
              <w:top w:w="28" w:type="dxa"/>
              <w:bottom w:w="28" w:type="dxa"/>
            </w:tcMar>
          </w:tcPr>
          <w:p w14:paraId="598C97D5" w14:textId="77777777" w:rsidR="0064739E" w:rsidRPr="00F6274C" w:rsidRDefault="0064739E" w:rsidP="0064739E">
            <w:pPr>
              <w:jc w:val="both"/>
              <w:rPr>
                <w:rFonts w:cs="Arial"/>
                <w:sz w:val="20"/>
                <w:szCs w:val="20"/>
              </w:rPr>
            </w:pPr>
          </w:p>
        </w:tc>
        <w:tc>
          <w:tcPr>
            <w:tcW w:w="606" w:type="dxa"/>
            <w:tcMar>
              <w:top w:w="28" w:type="dxa"/>
              <w:bottom w:w="28" w:type="dxa"/>
            </w:tcMar>
          </w:tcPr>
          <w:p w14:paraId="01A9B966" w14:textId="77777777" w:rsidR="0064739E" w:rsidRPr="00F6274C" w:rsidRDefault="0064739E" w:rsidP="0064739E">
            <w:pPr>
              <w:jc w:val="both"/>
              <w:rPr>
                <w:rFonts w:cs="Arial"/>
                <w:sz w:val="20"/>
                <w:szCs w:val="20"/>
              </w:rPr>
            </w:pPr>
          </w:p>
        </w:tc>
        <w:tc>
          <w:tcPr>
            <w:tcW w:w="884" w:type="dxa"/>
            <w:tcMar>
              <w:top w:w="28" w:type="dxa"/>
              <w:bottom w:w="28" w:type="dxa"/>
            </w:tcMar>
          </w:tcPr>
          <w:p w14:paraId="673A2A8F" w14:textId="77777777" w:rsidR="0064739E" w:rsidRPr="00F6274C" w:rsidRDefault="0064739E" w:rsidP="0064739E">
            <w:pPr>
              <w:jc w:val="both"/>
              <w:rPr>
                <w:rFonts w:cs="Arial"/>
                <w:sz w:val="20"/>
                <w:szCs w:val="20"/>
              </w:rPr>
            </w:pPr>
            <w:r w:rsidRPr="00F6274C">
              <w:rPr>
                <w:rFonts w:cs="Arial"/>
                <w:sz w:val="20"/>
                <w:szCs w:val="20"/>
              </w:rPr>
              <w:t>1b.3.4</w:t>
            </w:r>
          </w:p>
        </w:tc>
        <w:tc>
          <w:tcPr>
            <w:tcW w:w="5452" w:type="dxa"/>
            <w:tcMar>
              <w:top w:w="28" w:type="dxa"/>
              <w:bottom w:w="28" w:type="dxa"/>
            </w:tcMar>
          </w:tcPr>
          <w:p w14:paraId="3D7FAC1B" w14:textId="77777777" w:rsidR="0064739E" w:rsidRPr="00F6274C" w:rsidRDefault="0064739E" w:rsidP="0064739E">
            <w:pPr>
              <w:jc w:val="right"/>
              <w:rPr>
                <w:rFonts w:cs="Arial"/>
                <w:sz w:val="20"/>
                <w:szCs w:val="20"/>
              </w:rPr>
            </w:pPr>
            <w:r w:rsidRPr="00F6274C">
              <w:rPr>
                <w:rFonts w:cs="Arial"/>
                <w:sz w:val="20"/>
                <w:szCs w:val="20"/>
              </w:rPr>
              <w:t>Selection of probability and consequence criteria</w:t>
            </w:r>
          </w:p>
        </w:tc>
        <w:tc>
          <w:tcPr>
            <w:tcW w:w="614" w:type="dxa"/>
            <w:vMerge/>
            <w:tcMar>
              <w:top w:w="28" w:type="dxa"/>
              <w:bottom w:w="28" w:type="dxa"/>
            </w:tcMar>
          </w:tcPr>
          <w:p w14:paraId="65FA6C49" w14:textId="77777777" w:rsidR="0064739E" w:rsidRPr="00F6274C" w:rsidRDefault="0064739E" w:rsidP="0064739E">
            <w:pPr>
              <w:jc w:val="center"/>
              <w:rPr>
                <w:rFonts w:cs="Arial"/>
                <w:sz w:val="20"/>
                <w:szCs w:val="20"/>
              </w:rPr>
            </w:pPr>
          </w:p>
        </w:tc>
        <w:tc>
          <w:tcPr>
            <w:tcW w:w="2547" w:type="dxa"/>
            <w:vMerge/>
            <w:tcMar>
              <w:top w:w="28" w:type="dxa"/>
              <w:bottom w:w="28" w:type="dxa"/>
            </w:tcMar>
          </w:tcPr>
          <w:p w14:paraId="53191C9D" w14:textId="77777777" w:rsidR="0064739E" w:rsidRPr="00F6274C" w:rsidRDefault="0064739E" w:rsidP="0064739E">
            <w:pPr>
              <w:jc w:val="both"/>
              <w:rPr>
                <w:rFonts w:cs="Arial"/>
                <w:sz w:val="20"/>
                <w:szCs w:val="20"/>
              </w:rPr>
            </w:pPr>
          </w:p>
        </w:tc>
        <w:tc>
          <w:tcPr>
            <w:tcW w:w="2979" w:type="dxa"/>
            <w:vMerge/>
            <w:tcMar>
              <w:top w:w="28" w:type="dxa"/>
              <w:bottom w:w="28" w:type="dxa"/>
            </w:tcMar>
          </w:tcPr>
          <w:p w14:paraId="056B82B0" w14:textId="77777777" w:rsidR="0064739E" w:rsidRPr="00F6274C" w:rsidRDefault="0064739E" w:rsidP="0064739E">
            <w:pPr>
              <w:jc w:val="both"/>
              <w:rPr>
                <w:rFonts w:cs="Arial"/>
                <w:sz w:val="20"/>
                <w:szCs w:val="20"/>
              </w:rPr>
            </w:pPr>
          </w:p>
        </w:tc>
        <w:tc>
          <w:tcPr>
            <w:tcW w:w="597" w:type="dxa"/>
            <w:vMerge/>
            <w:tcMar>
              <w:top w:w="28" w:type="dxa"/>
              <w:bottom w:w="28" w:type="dxa"/>
            </w:tcMar>
          </w:tcPr>
          <w:p w14:paraId="088150A4" w14:textId="77777777" w:rsidR="0064739E" w:rsidRPr="00F6274C" w:rsidRDefault="0064739E" w:rsidP="0064739E">
            <w:pPr>
              <w:jc w:val="both"/>
              <w:rPr>
                <w:rFonts w:cs="Arial"/>
                <w:sz w:val="20"/>
                <w:szCs w:val="20"/>
              </w:rPr>
            </w:pPr>
          </w:p>
        </w:tc>
      </w:tr>
    </w:tbl>
    <w:p w14:paraId="536B6066" w14:textId="77777777" w:rsidR="001B5743" w:rsidRPr="00F6274C" w:rsidRDefault="001B5743" w:rsidP="00574F7E">
      <w:pPr>
        <w:pStyle w:val="ModuleHeading1"/>
      </w:pPr>
      <w:r w:rsidRPr="00F6274C">
        <w:t xml:space="preserve">DETAILED TEACHING SYLLABUS FOR MODULE </w:t>
      </w:r>
      <w:r w:rsidR="009D3393" w:rsidRPr="00F6274C">
        <w:t>1C</w:t>
      </w:r>
      <w:r w:rsidRPr="00F6274C">
        <w:t xml:space="preserve"> </w:t>
      </w:r>
      <w:r w:rsidR="009D3393" w:rsidRPr="00F6274C">
        <w:t>–</w:t>
      </w:r>
      <w:r w:rsidRPr="00F6274C">
        <w:t xml:space="preserve"> </w:t>
      </w:r>
      <w:r w:rsidR="000F794C" w:rsidRPr="00F6274C">
        <w:t>FUNDING ATON SERVICES</w:t>
      </w:r>
    </w:p>
    <w:p w14:paraId="595E0763" w14:textId="77777777" w:rsidR="001B5743" w:rsidRPr="00F6274C" w:rsidRDefault="001B5743" w:rsidP="001B5743">
      <w:pPr>
        <w:pStyle w:val="Table"/>
        <w:rPr>
          <w:rFonts w:asciiTheme="minorHAnsi" w:hAnsiTheme="minorHAnsi"/>
          <w:szCs w:val="22"/>
        </w:rPr>
      </w:pPr>
      <w:bookmarkStart w:id="305" w:name="_Toc419881261"/>
      <w:r w:rsidRPr="00F6274C">
        <w:rPr>
          <w:rFonts w:asciiTheme="minorHAnsi" w:hAnsiTheme="minorHAnsi"/>
          <w:szCs w:val="22"/>
        </w:rPr>
        <w:t xml:space="preserve">Detailed Teaching Syllabus for Module </w:t>
      </w:r>
      <w:bookmarkEnd w:id="305"/>
      <w:r w:rsidR="00086ABB" w:rsidRPr="00F6274C">
        <w:rPr>
          <w:rFonts w:asciiTheme="minorHAnsi" w:hAnsiTheme="minorHAnsi"/>
          <w:szCs w:val="22"/>
        </w:rPr>
        <w:t>1C</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1B5743" w:rsidRPr="00F6274C" w14:paraId="0456BCA5" w14:textId="77777777" w:rsidTr="00DF798C">
        <w:trPr>
          <w:cantSplit/>
          <w:trHeight w:val="1336"/>
        </w:trPr>
        <w:tc>
          <w:tcPr>
            <w:tcW w:w="593" w:type="dxa"/>
            <w:tcMar>
              <w:top w:w="0" w:type="dxa"/>
              <w:bottom w:w="0" w:type="dxa"/>
            </w:tcMar>
            <w:textDirection w:val="btLr"/>
            <w:vAlign w:val="center"/>
          </w:tcPr>
          <w:p w14:paraId="074E551C" w14:textId="77777777" w:rsidR="001B5743" w:rsidRPr="00F6274C" w:rsidRDefault="001B5743" w:rsidP="009062C6">
            <w:pPr>
              <w:ind w:left="113" w:right="113"/>
              <w:jc w:val="center"/>
              <w:rPr>
                <w:rFonts w:cs="Arial"/>
                <w:b/>
                <w:sz w:val="20"/>
                <w:szCs w:val="20"/>
              </w:rPr>
            </w:pPr>
            <w:r w:rsidRPr="00F6274C">
              <w:rPr>
                <w:rFonts w:cs="Arial"/>
                <w:b/>
                <w:sz w:val="20"/>
                <w:szCs w:val="20"/>
              </w:rPr>
              <w:t>Module</w:t>
            </w:r>
          </w:p>
        </w:tc>
        <w:tc>
          <w:tcPr>
            <w:tcW w:w="617" w:type="dxa"/>
            <w:tcMar>
              <w:top w:w="0" w:type="dxa"/>
              <w:bottom w:w="0" w:type="dxa"/>
            </w:tcMar>
            <w:textDirection w:val="btLr"/>
            <w:vAlign w:val="center"/>
          </w:tcPr>
          <w:p w14:paraId="6323B51D" w14:textId="77777777" w:rsidR="001B5743" w:rsidRPr="00F6274C" w:rsidRDefault="001B5743" w:rsidP="009062C6">
            <w:pPr>
              <w:ind w:left="113" w:right="113"/>
              <w:jc w:val="center"/>
              <w:rPr>
                <w:rFonts w:cs="Arial"/>
                <w:b/>
                <w:sz w:val="20"/>
                <w:szCs w:val="20"/>
              </w:rPr>
            </w:pPr>
            <w:r w:rsidRPr="00F6274C">
              <w:rPr>
                <w:rFonts w:cs="Arial"/>
                <w:b/>
                <w:sz w:val="20"/>
                <w:szCs w:val="20"/>
              </w:rPr>
              <w:t>Element</w:t>
            </w:r>
          </w:p>
        </w:tc>
        <w:tc>
          <w:tcPr>
            <w:tcW w:w="884" w:type="dxa"/>
            <w:tcMar>
              <w:top w:w="0" w:type="dxa"/>
              <w:bottom w:w="0" w:type="dxa"/>
            </w:tcMar>
            <w:textDirection w:val="btLr"/>
            <w:vAlign w:val="center"/>
          </w:tcPr>
          <w:p w14:paraId="6BE7FE3D" w14:textId="77777777" w:rsidR="001B5743" w:rsidRPr="00F6274C" w:rsidRDefault="001B5743" w:rsidP="009062C6">
            <w:pPr>
              <w:ind w:left="113" w:right="113"/>
              <w:jc w:val="center"/>
              <w:rPr>
                <w:rFonts w:cs="Arial"/>
                <w:b/>
                <w:sz w:val="20"/>
                <w:szCs w:val="20"/>
              </w:rPr>
            </w:pPr>
            <w:r w:rsidRPr="00F6274C">
              <w:rPr>
                <w:rFonts w:cs="Arial"/>
                <w:b/>
                <w:sz w:val="20"/>
                <w:szCs w:val="20"/>
              </w:rPr>
              <w:t>Sub-element</w:t>
            </w:r>
          </w:p>
        </w:tc>
        <w:tc>
          <w:tcPr>
            <w:tcW w:w="5445" w:type="dxa"/>
            <w:tcMar>
              <w:top w:w="0" w:type="dxa"/>
              <w:bottom w:w="0" w:type="dxa"/>
            </w:tcMar>
            <w:vAlign w:val="center"/>
          </w:tcPr>
          <w:p w14:paraId="3E1148CC" w14:textId="77777777" w:rsidR="001B5743" w:rsidRPr="00F6274C" w:rsidRDefault="001B5743" w:rsidP="009062C6">
            <w:pPr>
              <w:jc w:val="center"/>
              <w:rPr>
                <w:rFonts w:cs="Arial"/>
                <w:b/>
                <w:sz w:val="20"/>
                <w:szCs w:val="20"/>
              </w:rPr>
            </w:pPr>
            <w:r w:rsidRPr="00F6274C">
              <w:rPr>
                <w:rFonts w:cs="Arial"/>
                <w:b/>
                <w:sz w:val="20"/>
                <w:szCs w:val="20"/>
              </w:rPr>
              <w:t>Subject</w:t>
            </w:r>
          </w:p>
        </w:tc>
        <w:tc>
          <w:tcPr>
            <w:tcW w:w="614" w:type="dxa"/>
            <w:tcMar>
              <w:top w:w="0" w:type="dxa"/>
              <w:bottom w:w="0" w:type="dxa"/>
            </w:tcMar>
            <w:textDirection w:val="btLr"/>
            <w:vAlign w:val="center"/>
          </w:tcPr>
          <w:p w14:paraId="38227D79" w14:textId="77777777" w:rsidR="001B5743" w:rsidRPr="00F6274C" w:rsidRDefault="001B5743" w:rsidP="009062C6">
            <w:pPr>
              <w:ind w:left="113" w:right="113"/>
              <w:jc w:val="center"/>
              <w:rPr>
                <w:rFonts w:cs="Arial"/>
                <w:b/>
                <w:sz w:val="20"/>
                <w:szCs w:val="20"/>
              </w:rPr>
            </w:pPr>
            <w:r w:rsidRPr="00F6274C">
              <w:rPr>
                <w:rFonts w:cs="Arial"/>
                <w:b/>
                <w:sz w:val="20"/>
                <w:szCs w:val="20"/>
              </w:rPr>
              <w:t>Level of Competence</w:t>
            </w:r>
          </w:p>
        </w:tc>
        <w:tc>
          <w:tcPr>
            <w:tcW w:w="2545" w:type="dxa"/>
            <w:tcMar>
              <w:top w:w="0" w:type="dxa"/>
              <w:bottom w:w="0" w:type="dxa"/>
            </w:tcMar>
            <w:vAlign w:val="center"/>
          </w:tcPr>
          <w:p w14:paraId="1E3449C0" w14:textId="77777777" w:rsidR="001B5743" w:rsidRPr="00F6274C" w:rsidRDefault="001B5743" w:rsidP="009062C6">
            <w:pPr>
              <w:jc w:val="center"/>
              <w:rPr>
                <w:rFonts w:cs="Arial"/>
                <w:b/>
                <w:sz w:val="20"/>
                <w:szCs w:val="20"/>
              </w:rPr>
            </w:pPr>
            <w:r w:rsidRPr="00F6274C">
              <w:rPr>
                <w:rFonts w:cs="Arial"/>
                <w:b/>
                <w:sz w:val="20"/>
                <w:szCs w:val="20"/>
              </w:rPr>
              <w:t>Recommended training aids; exercises and external visits</w:t>
            </w:r>
          </w:p>
        </w:tc>
        <w:tc>
          <w:tcPr>
            <w:tcW w:w="2977" w:type="dxa"/>
            <w:tcMar>
              <w:top w:w="0" w:type="dxa"/>
              <w:bottom w:w="0" w:type="dxa"/>
            </w:tcMar>
            <w:vAlign w:val="center"/>
          </w:tcPr>
          <w:p w14:paraId="56FE0677" w14:textId="77777777" w:rsidR="001B5743" w:rsidRPr="00F6274C" w:rsidRDefault="001B5743" w:rsidP="009062C6">
            <w:pPr>
              <w:jc w:val="center"/>
              <w:rPr>
                <w:rFonts w:cs="Arial"/>
                <w:b/>
                <w:sz w:val="20"/>
                <w:szCs w:val="20"/>
              </w:rPr>
            </w:pPr>
            <w:r w:rsidRPr="00F6274C">
              <w:rPr>
                <w:rFonts w:cs="Arial"/>
                <w:b/>
                <w:sz w:val="20"/>
                <w:szCs w:val="20"/>
              </w:rPr>
              <w:t>References</w:t>
            </w:r>
          </w:p>
          <w:p w14:paraId="6A4AFA84" w14:textId="77777777" w:rsidR="001B5743" w:rsidRPr="00F6274C" w:rsidRDefault="001B5743" w:rsidP="009062C6">
            <w:pPr>
              <w:jc w:val="center"/>
              <w:rPr>
                <w:rFonts w:cs="Arial"/>
                <w:sz w:val="20"/>
                <w:szCs w:val="20"/>
              </w:rPr>
            </w:pPr>
          </w:p>
          <w:p w14:paraId="59797A62" w14:textId="77777777" w:rsidR="001B5743" w:rsidRPr="00F6274C" w:rsidRDefault="001B5743" w:rsidP="009062C6">
            <w:pPr>
              <w:jc w:val="center"/>
              <w:rPr>
                <w:rFonts w:cs="Arial"/>
                <w:sz w:val="20"/>
                <w:szCs w:val="20"/>
              </w:rPr>
            </w:pPr>
          </w:p>
        </w:tc>
        <w:tc>
          <w:tcPr>
            <w:tcW w:w="597" w:type="dxa"/>
            <w:tcMar>
              <w:top w:w="0" w:type="dxa"/>
              <w:bottom w:w="0" w:type="dxa"/>
            </w:tcMar>
            <w:textDirection w:val="btLr"/>
            <w:vAlign w:val="center"/>
          </w:tcPr>
          <w:p w14:paraId="2458F90A" w14:textId="77777777" w:rsidR="001B5743" w:rsidRPr="00F6274C" w:rsidRDefault="001B5743" w:rsidP="009062C6">
            <w:pPr>
              <w:ind w:left="113" w:right="113"/>
              <w:jc w:val="center"/>
              <w:rPr>
                <w:rFonts w:cs="Arial"/>
                <w:b/>
                <w:sz w:val="20"/>
                <w:szCs w:val="20"/>
              </w:rPr>
            </w:pPr>
            <w:r w:rsidRPr="00F6274C">
              <w:rPr>
                <w:rFonts w:cs="Arial"/>
                <w:b/>
                <w:sz w:val="20"/>
                <w:szCs w:val="20"/>
              </w:rPr>
              <w:t>Lecture No.</w:t>
            </w:r>
          </w:p>
        </w:tc>
      </w:tr>
      <w:tr w:rsidR="001B5743" w:rsidRPr="00F6274C" w14:paraId="63A1DD4D" w14:textId="77777777" w:rsidTr="00DF798C">
        <w:trPr>
          <w:trHeight w:val="70"/>
        </w:trPr>
        <w:tc>
          <w:tcPr>
            <w:tcW w:w="593" w:type="dxa"/>
            <w:tcMar>
              <w:top w:w="0" w:type="dxa"/>
              <w:bottom w:w="0" w:type="dxa"/>
            </w:tcMar>
          </w:tcPr>
          <w:p w14:paraId="0E8FA869" w14:textId="77777777" w:rsidR="001B5743" w:rsidRPr="00F6274C" w:rsidRDefault="00496566" w:rsidP="009062C6">
            <w:pPr>
              <w:jc w:val="both"/>
              <w:rPr>
                <w:rFonts w:cs="Arial"/>
                <w:b/>
                <w:sz w:val="20"/>
                <w:szCs w:val="20"/>
              </w:rPr>
            </w:pPr>
            <w:r w:rsidRPr="00F6274C">
              <w:rPr>
                <w:rFonts w:cs="Arial"/>
                <w:b/>
                <w:sz w:val="20"/>
                <w:szCs w:val="20"/>
              </w:rPr>
              <w:t>1C</w:t>
            </w:r>
          </w:p>
        </w:tc>
        <w:tc>
          <w:tcPr>
            <w:tcW w:w="617" w:type="dxa"/>
            <w:shd w:val="clear" w:color="auto" w:fill="D9D9D9" w:themeFill="background1" w:themeFillShade="D9"/>
            <w:tcMar>
              <w:top w:w="0" w:type="dxa"/>
              <w:bottom w:w="0" w:type="dxa"/>
            </w:tcMar>
          </w:tcPr>
          <w:p w14:paraId="383C8CE7" w14:textId="77777777" w:rsidR="001B5743" w:rsidRPr="00F6274C" w:rsidRDefault="001B5743" w:rsidP="009062C6">
            <w:pPr>
              <w:jc w:val="both"/>
              <w:rPr>
                <w:rFonts w:cs="Arial"/>
                <w:b/>
                <w:sz w:val="20"/>
                <w:szCs w:val="20"/>
              </w:rPr>
            </w:pPr>
          </w:p>
        </w:tc>
        <w:tc>
          <w:tcPr>
            <w:tcW w:w="884" w:type="dxa"/>
            <w:vMerge w:val="restart"/>
            <w:shd w:val="clear" w:color="auto" w:fill="D9D9D9" w:themeFill="background1" w:themeFillShade="D9"/>
            <w:tcMar>
              <w:top w:w="0" w:type="dxa"/>
              <w:bottom w:w="0" w:type="dxa"/>
            </w:tcMar>
          </w:tcPr>
          <w:p w14:paraId="05F63BB5" w14:textId="77777777" w:rsidR="001B5743" w:rsidRPr="00F6274C" w:rsidRDefault="001B5743" w:rsidP="009062C6">
            <w:pPr>
              <w:jc w:val="both"/>
              <w:rPr>
                <w:rFonts w:cs="Arial"/>
                <w:b/>
                <w:sz w:val="20"/>
                <w:szCs w:val="20"/>
              </w:rPr>
            </w:pPr>
          </w:p>
        </w:tc>
        <w:tc>
          <w:tcPr>
            <w:tcW w:w="5445" w:type="dxa"/>
            <w:tcMar>
              <w:top w:w="0" w:type="dxa"/>
              <w:bottom w:w="0" w:type="dxa"/>
            </w:tcMar>
          </w:tcPr>
          <w:p w14:paraId="525D54A9" w14:textId="77777777" w:rsidR="001B5743" w:rsidRPr="00F6274C" w:rsidRDefault="000F794C" w:rsidP="009062C6">
            <w:pPr>
              <w:jc w:val="center"/>
              <w:rPr>
                <w:rFonts w:cs="Arial"/>
                <w:b/>
                <w:sz w:val="20"/>
                <w:szCs w:val="20"/>
              </w:rPr>
            </w:pPr>
            <w:r w:rsidRPr="00F6274C">
              <w:rPr>
                <w:rFonts w:cs="Arial"/>
                <w:b/>
                <w:sz w:val="20"/>
                <w:szCs w:val="20"/>
              </w:rPr>
              <w:t>FUNDING ATON SERVICES</w:t>
            </w:r>
          </w:p>
        </w:tc>
        <w:tc>
          <w:tcPr>
            <w:tcW w:w="6733" w:type="dxa"/>
            <w:gridSpan w:val="4"/>
            <w:vMerge w:val="restart"/>
            <w:shd w:val="clear" w:color="auto" w:fill="D9D9D9" w:themeFill="background1" w:themeFillShade="D9"/>
            <w:tcMar>
              <w:top w:w="0" w:type="dxa"/>
              <w:bottom w:w="0" w:type="dxa"/>
            </w:tcMar>
          </w:tcPr>
          <w:p w14:paraId="6185C34A" w14:textId="77777777" w:rsidR="001B5743" w:rsidRPr="00F6274C" w:rsidRDefault="001B5743" w:rsidP="009062C6">
            <w:pPr>
              <w:jc w:val="both"/>
              <w:rPr>
                <w:rFonts w:cs="Arial"/>
                <w:b/>
                <w:sz w:val="20"/>
                <w:szCs w:val="20"/>
              </w:rPr>
            </w:pPr>
          </w:p>
        </w:tc>
      </w:tr>
      <w:tr w:rsidR="001B5743" w:rsidRPr="00F6274C" w14:paraId="7F5B05CB" w14:textId="77777777" w:rsidTr="00DF798C">
        <w:tc>
          <w:tcPr>
            <w:tcW w:w="593" w:type="dxa"/>
            <w:tcMar>
              <w:top w:w="0" w:type="dxa"/>
              <w:bottom w:w="0" w:type="dxa"/>
            </w:tcMar>
          </w:tcPr>
          <w:p w14:paraId="53B3B0A2" w14:textId="77777777" w:rsidR="001B5743" w:rsidRPr="00F6274C" w:rsidRDefault="001B5743" w:rsidP="009062C6">
            <w:pPr>
              <w:jc w:val="both"/>
              <w:rPr>
                <w:rFonts w:cs="Arial"/>
                <w:b/>
                <w:sz w:val="20"/>
                <w:szCs w:val="20"/>
              </w:rPr>
            </w:pPr>
          </w:p>
        </w:tc>
        <w:tc>
          <w:tcPr>
            <w:tcW w:w="617" w:type="dxa"/>
            <w:tcMar>
              <w:top w:w="0" w:type="dxa"/>
              <w:bottom w:w="0" w:type="dxa"/>
            </w:tcMar>
          </w:tcPr>
          <w:p w14:paraId="2F8C12A4" w14:textId="77777777" w:rsidR="001B5743" w:rsidRPr="00F6274C" w:rsidRDefault="00496566" w:rsidP="009062C6">
            <w:pPr>
              <w:jc w:val="both"/>
              <w:rPr>
                <w:rFonts w:cs="Arial"/>
                <w:b/>
                <w:sz w:val="20"/>
                <w:szCs w:val="20"/>
              </w:rPr>
            </w:pPr>
            <w:r w:rsidRPr="00F6274C">
              <w:rPr>
                <w:rFonts w:cs="Arial"/>
                <w:b/>
                <w:sz w:val="20"/>
                <w:szCs w:val="20"/>
              </w:rPr>
              <w:t>1c</w:t>
            </w:r>
            <w:r w:rsidR="001B5743" w:rsidRPr="00F6274C">
              <w:rPr>
                <w:rFonts w:cs="Arial"/>
                <w:b/>
                <w:sz w:val="20"/>
                <w:szCs w:val="20"/>
              </w:rPr>
              <w:t>.1</w:t>
            </w:r>
          </w:p>
        </w:tc>
        <w:tc>
          <w:tcPr>
            <w:tcW w:w="884" w:type="dxa"/>
            <w:vMerge/>
            <w:shd w:val="clear" w:color="auto" w:fill="D9D9D9" w:themeFill="background1" w:themeFillShade="D9"/>
            <w:tcMar>
              <w:top w:w="0" w:type="dxa"/>
              <w:bottom w:w="0" w:type="dxa"/>
            </w:tcMar>
          </w:tcPr>
          <w:p w14:paraId="2BB3E49D" w14:textId="77777777" w:rsidR="001B5743" w:rsidRPr="00F6274C" w:rsidRDefault="001B5743" w:rsidP="009062C6">
            <w:pPr>
              <w:jc w:val="both"/>
              <w:rPr>
                <w:rFonts w:cs="Arial"/>
                <w:b/>
                <w:sz w:val="20"/>
                <w:szCs w:val="20"/>
              </w:rPr>
            </w:pPr>
          </w:p>
        </w:tc>
        <w:tc>
          <w:tcPr>
            <w:tcW w:w="5445" w:type="dxa"/>
            <w:tcMar>
              <w:top w:w="0" w:type="dxa"/>
              <w:bottom w:w="0" w:type="dxa"/>
            </w:tcMar>
          </w:tcPr>
          <w:p w14:paraId="2F561601" w14:textId="77777777" w:rsidR="001B5743" w:rsidRPr="00F6274C" w:rsidRDefault="000F794C" w:rsidP="009062C6">
            <w:pPr>
              <w:rPr>
                <w:rFonts w:cs="Arial"/>
                <w:b/>
                <w:sz w:val="20"/>
                <w:szCs w:val="20"/>
              </w:rPr>
            </w:pPr>
            <w:r w:rsidRPr="00F6274C">
              <w:rPr>
                <w:rFonts w:cs="Arial"/>
                <w:b/>
                <w:sz w:val="20"/>
                <w:szCs w:val="20"/>
              </w:rPr>
              <w:t>THE TOTAL COST OF OWNERSHIP</w:t>
            </w:r>
          </w:p>
        </w:tc>
        <w:tc>
          <w:tcPr>
            <w:tcW w:w="6733" w:type="dxa"/>
            <w:gridSpan w:val="4"/>
            <w:vMerge/>
            <w:shd w:val="clear" w:color="auto" w:fill="D9D9D9" w:themeFill="background1" w:themeFillShade="D9"/>
            <w:tcMar>
              <w:top w:w="0" w:type="dxa"/>
              <w:bottom w:w="0" w:type="dxa"/>
            </w:tcMar>
          </w:tcPr>
          <w:p w14:paraId="1496FC55" w14:textId="77777777" w:rsidR="001B5743" w:rsidRPr="00F6274C" w:rsidRDefault="001B5743" w:rsidP="009062C6">
            <w:pPr>
              <w:jc w:val="both"/>
              <w:rPr>
                <w:rFonts w:cs="Arial"/>
                <w:b/>
                <w:sz w:val="20"/>
                <w:szCs w:val="20"/>
              </w:rPr>
            </w:pPr>
          </w:p>
        </w:tc>
      </w:tr>
      <w:tr w:rsidR="000F794C" w:rsidRPr="00F6274C" w14:paraId="66E9E37A" w14:textId="77777777" w:rsidTr="00DF798C">
        <w:tc>
          <w:tcPr>
            <w:tcW w:w="593" w:type="dxa"/>
            <w:tcMar>
              <w:top w:w="0" w:type="dxa"/>
              <w:bottom w:w="0" w:type="dxa"/>
            </w:tcMar>
          </w:tcPr>
          <w:p w14:paraId="61FA306F" w14:textId="77777777" w:rsidR="000F794C" w:rsidRPr="00F6274C" w:rsidRDefault="000F794C" w:rsidP="009062C6">
            <w:pPr>
              <w:jc w:val="both"/>
              <w:rPr>
                <w:rFonts w:cs="Arial"/>
                <w:sz w:val="20"/>
                <w:szCs w:val="20"/>
              </w:rPr>
            </w:pPr>
          </w:p>
        </w:tc>
        <w:tc>
          <w:tcPr>
            <w:tcW w:w="617" w:type="dxa"/>
            <w:tcMar>
              <w:top w:w="0" w:type="dxa"/>
              <w:bottom w:w="0" w:type="dxa"/>
            </w:tcMar>
          </w:tcPr>
          <w:p w14:paraId="5620FD8C" w14:textId="77777777" w:rsidR="000F794C" w:rsidRPr="00F6274C" w:rsidRDefault="000F794C" w:rsidP="009062C6">
            <w:pPr>
              <w:jc w:val="both"/>
              <w:rPr>
                <w:rFonts w:cs="Arial"/>
                <w:sz w:val="20"/>
                <w:szCs w:val="20"/>
              </w:rPr>
            </w:pPr>
          </w:p>
        </w:tc>
        <w:tc>
          <w:tcPr>
            <w:tcW w:w="884" w:type="dxa"/>
            <w:tcMar>
              <w:top w:w="0" w:type="dxa"/>
              <w:bottom w:w="0" w:type="dxa"/>
            </w:tcMar>
          </w:tcPr>
          <w:p w14:paraId="4AABBAED" w14:textId="77777777" w:rsidR="000F794C" w:rsidRPr="00F6274C" w:rsidRDefault="000F794C" w:rsidP="009062C6">
            <w:pPr>
              <w:jc w:val="both"/>
              <w:rPr>
                <w:rFonts w:cs="Arial"/>
                <w:sz w:val="20"/>
                <w:szCs w:val="20"/>
              </w:rPr>
            </w:pPr>
            <w:r w:rsidRPr="00F6274C">
              <w:rPr>
                <w:rFonts w:cs="Arial"/>
                <w:sz w:val="20"/>
                <w:szCs w:val="20"/>
              </w:rPr>
              <w:t>1c.1.1</w:t>
            </w:r>
          </w:p>
        </w:tc>
        <w:tc>
          <w:tcPr>
            <w:tcW w:w="5445" w:type="dxa"/>
            <w:tcMar>
              <w:top w:w="0" w:type="dxa"/>
              <w:bottom w:w="0" w:type="dxa"/>
            </w:tcMar>
          </w:tcPr>
          <w:p w14:paraId="392EF27C" w14:textId="77777777" w:rsidR="000F794C" w:rsidRPr="00F6274C" w:rsidRDefault="00576F5B" w:rsidP="009062C6">
            <w:pPr>
              <w:jc w:val="right"/>
              <w:rPr>
                <w:rFonts w:cs="Arial"/>
                <w:sz w:val="20"/>
                <w:szCs w:val="20"/>
              </w:rPr>
            </w:pPr>
            <w:r w:rsidRPr="00F6274C">
              <w:rPr>
                <w:rFonts w:cs="Arial"/>
                <w:sz w:val="20"/>
                <w:szCs w:val="20"/>
              </w:rPr>
              <w:t>Components of the total cost of an AtoN</w:t>
            </w:r>
          </w:p>
        </w:tc>
        <w:tc>
          <w:tcPr>
            <w:tcW w:w="614" w:type="dxa"/>
            <w:tcMar>
              <w:top w:w="0" w:type="dxa"/>
              <w:bottom w:w="0" w:type="dxa"/>
            </w:tcMar>
          </w:tcPr>
          <w:p w14:paraId="59195776" w14:textId="77777777" w:rsidR="000F794C" w:rsidRPr="00F6274C" w:rsidRDefault="00576F5B" w:rsidP="009062C6">
            <w:pPr>
              <w:jc w:val="center"/>
              <w:rPr>
                <w:rFonts w:cs="Arial"/>
                <w:sz w:val="20"/>
                <w:szCs w:val="20"/>
              </w:rPr>
            </w:pPr>
            <w:r w:rsidRPr="00F6274C">
              <w:rPr>
                <w:rFonts w:cs="Arial"/>
                <w:sz w:val="20"/>
                <w:szCs w:val="20"/>
              </w:rPr>
              <w:t>4</w:t>
            </w:r>
          </w:p>
        </w:tc>
        <w:tc>
          <w:tcPr>
            <w:tcW w:w="2545" w:type="dxa"/>
            <w:vMerge w:val="restart"/>
            <w:tcMar>
              <w:top w:w="0" w:type="dxa"/>
              <w:bottom w:w="0" w:type="dxa"/>
            </w:tcMar>
          </w:tcPr>
          <w:p w14:paraId="3C3D3098" w14:textId="77777777" w:rsidR="000F794C" w:rsidRPr="00F6274C" w:rsidRDefault="000F794C" w:rsidP="009062C6">
            <w:pPr>
              <w:jc w:val="both"/>
              <w:rPr>
                <w:rFonts w:cs="Arial"/>
                <w:sz w:val="20"/>
                <w:szCs w:val="20"/>
              </w:rPr>
            </w:pPr>
          </w:p>
        </w:tc>
        <w:tc>
          <w:tcPr>
            <w:tcW w:w="2977" w:type="dxa"/>
            <w:vMerge w:val="restart"/>
            <w:tcMar>
              <w:top w:w="0" w:type="dxa"/>
              <w:bottom w:w="0" w:type="dxa"/>
            </w:tcMar>
          </w:tcPr>
          <w:p w14:paraId="127E122F" w14:textId="58B55EA7" w:rsidR="000F794C" w:rsidRPr="00F6274C" w:rsidRDefault="00F42D71">
            <w:pPr>
              <w:jc w:val="both"/>
              <w:rPr>
                <w:rFonts w:cs="Arial"/>
                <w:sz w:val="20"/>
                <w:szCs w:val="20"/>
              </w:rPr>
            </w:pPr>
            <w:ins w:id="306" w:author="James Collocott" w:date="2018-10-24T10:04:00Z">
              <w:r>
                <w:rPr>
                  <w:rFonts w:cs="Arial"/>
                  <w:sz w:val="20"/>
                  <w:szCs w:val="20"/>
                </w:rPr>
                <w:t>NAVGUIDE</w:t>
              </w:r>
            </w:ins>
          </w:p>
        </w:tc>
        <w:tc>
          <w:tcPr>
            <w:tcW w:w="597" w:type="dxa"/>
            <w:vMerge w:val="restart"/>
            <w:tcMar>
              <w:top w:w="0" w:type="dxa"/>
              <w:bottom w:w="0" w:type="dxa"/>
            </w:tcMar>
          </w:tcPr>
          <w:p w14:paraId="098C5C2F" w14:textId="77777777" w:rsidR="000F794C" w:rsidRPr="00F6274C" w:rsidRDefault="000F794C" w:rsidP="009062C6">
            <w:pPr>
              <w:jc w:val="center"/>
              <w:rPr>
                <w:rFonts w:cs="Arial"/>
                <w:sz w:val="20"/>
                <w:szCs w:val="20"/>
              </w:rPr>
            </w:pPr>
          </w:p>
          <w:p w14:paraId="68B93902" w14:textId="77777777" w:rsidR="000F794C" w:rsidRPr="00F6274C" w:rsidRDefault="000F794C" w:rsidP="009062C6">
            <w:pPr>
              <w:jc w:val="center"/>
              <w:rPr>
                <w:rFonts w:cs="Arial"/>
                <w:sz w:val="20"/>
                <w:szCs w:val="20"/>
              </w:rPr>
            </w:pPr>
          </w:p>
          <w:p w14:paraId="24CCFBF0" w14:textId="77777777" w:rsidR="000F794C" w:rsidRPr="00F6274C" w:rsidRDefault="000F794C" w:rsidP="009062C6">
            <w:pPr>
              <w:jc w:val="center"/>
              <w:rPr>
                <w:rFonts w:cs="Arial"/>
                <w:sz w:val="20"/>
                <w:szCs w:val="20"/>
              </w:rPr>
            </w:pPr>
            <w:r w:rsidRPr="00F6274C">
              <w:rPr>
                <w:rFonts w:cs="Arial"/>
                <w:sz w:val="20"/>
                <w:szCs w:val="20"/>
              </w:rPr>
              <w:t>8</w:t>
            </w:r>
          </w:p>
        </w:tc>
      </w:tr>
      <w:tr w:rsidR="00576F5B" w:rsidRPr="00F6274C" w14:paraId="6FBFBA4B" w14:textId="77777777" w:rsidTr="000F794C">
        <w:tc>
          <w:tcPr>
            <w:tcW w:w="593" w:type="dxa"/>
            <w:tcMar>
              <w:top w:w="0" w:type="dxa"/>
              <w:bottom w:w="0" w:type="dxa"/>
            </w:tcMar>
          </w:tcPr>
          <w:p w14:paraId="35C8AF7D" w14:textId="77777777" w:rsidR="00576F5B" w:rsidRPr="00F6274C" w:rsidRDefault="00576F5B" w:rsidP="00DF798C">
            <w:pPr>
              <w:jc w:val="both"/>
              <w:rPr>
                <w:rFonts w:cs="Arial"/>
                <w:sz w:val="20"/>
                <w:szCs w:val="20"/>
              </w:rPr>
            </w:pPr>
          </w:p>
        </w:tc>
        <w:tc>
          <w:tcPr>
            <w:tcW w:w="617" w:type="dxa"/>
            <w:tcMar>
              <w:top w:w="0" w:type="dxa"/>
              <w:bottom w:w="0" w:type="dxa"/>
            </w:tcMar>
          </w:tcPr>
          <w:p w14:paraId="6F012506" w14:textId="77777777" w:rsidR="00576F5B" w:rsidRPr="00F6274C" w:rsidRDefault="00576F5B" w:rsidP="00DF798C">
            <w:pPr>
              <w:jc w:val="both"/>
              <w:rPr>
                <w:rFonts w:cs="Arial"/>
                <w:sz w:val="20"/>
                <w:szCs w:val="20"/>
              </w:rPr>
            </w:pPr>
          </w:p>
        </w:tc>
        <w:tc>
          <w:tcPr>
            <w:tcW w:w="884" w:type="dxa"/>
            <w:tcMar>
              <w:top w:w="0" w:type="dxa"/>
              <w:bottom w:w="0" w:type="dxa"/>
            </w:tcMar>
          </w:tcPr>
          <w:p w14:paraId="19F6567C" w14:textId="77777777" w:rsidR="00576F5B" w:rsidRPr="00F6274C" w:rsidRDefault="00576F5B" w:rsidP="00DF798C">
            <w:pPr>
              <w:jc w:val="both"/>
              <w:rPr>
                <w:rFonts w:cs="Arial"/>
                <w:sz w:val="20"/>
                <w:szCs w:val="20"/>
              </w:rPr>
            </w:pPr>
            <w:r w:rsidRPr="00F6274C">
              <w:rPr>
                <w:rFonts w:cs="Arial"/>
                <w:sz w:val="20"/>
                <w:szCs w:val="20"/>
              </w:rPr>
              <w:t>1c.1.2</w:t>
            </w:r>
          </w:p>
        </w:tc>
        <w:tc>
          <w:tcPr>
            <w:tcW w:w="5445" w:type="dxa"/>
            <w:shd w:val="clear" w:color="auto" w:fill="auto"/>
            <w:tcMar>
              <w:top w:w="0" w:type="dxa"/>
              <w:bottom w:w="0" w:type="dxa"/>
            </w:tcMar>
          </w:tcPr>
          <w:p w14:paraId="1A609DE7" w14:textId="77777777" w:rsidR="00576F5B" w:rsidRPr="00F6274C" w:rsidRDefault="00576F5B" w:rsidP="00DF798C">
            <w:pPr>
              <w:jc w:val="right"/>
              <w:rPr>
                <w:rFonts w:cs="Arial"/>
                <w:sz w:val="20"/>
                <w:szCs w:val="20"/>
              </w:rPr>
            </w:pPr>
            <w:r w:rsidRPr="00F6274C">
              <w:rPr>
                <w:rFonts w:cs="Arial"/>
                <w:sz w:val="20"/>
                <w:szCs w:val="20"/>
              </w:rPr>
              <w:t>Design, procurement and commissioning costs</w:t>
            </w:r>
          </w:p>
        </w:tc>
        <w:tc>
          <w:tcPr>
            <w:tcW w:w="614" w:type="dxa"/>
            <w:vMerge w:val="restart"/>
            <w:tcMar>
              <w:top w:w="0" w:type="dxa"/>
              <w:bottom w:w="0" w:type="dxa"/>
            </w:tcMar>
          </w:tcPr>
          <w:p w14:paraId="07966C01" w14:textId="77777777" w:rsidR="00576F5B" w:rsidRPr="00F6274C" w:rsidRDefault="00576F5B" w:rsidP="00DF798C">
            <w:pPr>
              <w:jc w:val="center"/>
              <w:rPr>
                <w:rFonts w:cs="Arial"/>
                <w:sz w:val="20"/>
                <w:szCs w:val="20"/>
              </w:rPr>
            </w:pPr>
          </w:p>
          <w:p w14:paraId="30BA27F9" w14:textId="77777777" w:rsidR="00576F5B" w:rsidRPr="00F6274C" w:rsidRDefault="00576F5B" w:rsidP="00DF798C">
            <w:pPr>
              <w:jc w:val="center"/>
              <w:rPr>
                <w:rFonts w:cs="Arial"/>
                <w:sz w:val="20"/>
                <w:szCs w:val="20"/>
              </w:rPr>
            </w:pPr>
          </w:p>
          <w:p w14:paraId="709C4B7A" w14:textId="77777777" w:rsidR="00576F5B" w:rsidRPr="00F6274C" w:rsidRDefault="00576F5B" w:rsidP="00DF798C">
            <w:pPr>
              <w:jc w:val="center"/>
              <w:rPr>
                <w:rFonts w:cs="Arial"/>
                <w:sz w:val="20"/>
                <w:szCs w:val="20"/>
              </w:rPr>
            </w:pPr>
            <w:r w:rsidRPr="00F6274C">
              <w:rPr>
                <w:rFonts w:cs="Arial"/>
                <w:sz w:val="20"/>
                <w:szCs w:val="20"/>
              </w:rPr>
              <w:t>3</w:t>
            </w:r>
          </w:p>
        </w:tc>
        <w:tc>
          <w:tcPr>
            <w:tcW w:w="2545" w:type="dxa"/>
            <w:vMerge/>
            <w:tcMar>
              <w:top w:w="0" w:type="dxa"/>
              <w:bottom w:w="0" w:type="dxa"/>
            </w:tcMar>
          </w:tcPr>
          <w:p w14:paraId="37088739" w14:textId="77777777" w:rsidR="00576F5B" w:rsidRPr="00F6274C" w:rsidRDefault="00576F5B" w:rsidP="00DF798C">
            <w:pPr>
              <w:jc w:val="both"/>
              <w:rPr>
                <w:rFonts w:cs="Arial"/>
                <w:sz w:val="20"/>
                <w:szCs w:val="20"/>
              </w:rPr>
            </w:pPr>
          </w:p>
        </w:tc>
        <w:tc>
          <w:tcPr>
            <w:tcW w:w="2977" w:type="dxa"/>
            <w:vMerge/>
            <w:tcMar>
              <w:top w:w="0" w:type="dxa"/>
              <w:bottom w:w="0" w:type="dxa"/>
            </w:tcMar>
          </w:tcPr>
          <w:p w14:paraId="5D3871F1" w14:textId="77777777" w:rsidR="00576F5B" w:rsidRPr="00F6274C" w:rsidRDefault="00576F5B" w:rsidP="00DF798C">
            <w:pPr>
              <w:jc w:val="both"/>
              <w:rPr>
                <w:rFonts w:cs="Arial"/>
                <w:sz w:val="20"/>
                <w:szCs w:val="20"/>
              </w:rPr>
            </w:pPr>
          </w:p>
        </w:tc>
        <w:tc>
          <w:tcPr>
            <w:tcW w:w="597" w:type="dxa"/>
            <w:vMerge/>
            <w:tcMar>
              <w:top w:w="0" w:type="dxa"/>
              <w:bottom w:w="0" w:type="dxa"/>
            </w:tcMar>
          </w:tcPr>
          <w:p w14:paraId="59781B64" w14:textId="77777777" w:rsidR="00576F5B" w:rsidRPr="00F6274C" w:rsidRDefault="00576F5B" w:rsidP="00DF798C">
            <w:pPr>
              <w:jc w:val="center"/>
              <w:rPr>
                <w:rFonts w:cs="Arial"/>
                <w:sz w:val="20"/>
                <w:szCs w:val="20"/>
              </w:rPr>
            </w:pPr>
          </w:p>
        </w:tc>
      </w:tr>
      <w:tr w:rsidR="00576F5B" w:rsidRPr="00F6274C" w14:paraId="03450A81" w14:textId="77777777" w:rsidTr="00DF798C">
        <w:trPr>
          <w:trHeight w:val="115"/>
        </w:trPr>
        <w:tc>
          <w:tcPr>
            <w:tcW w:w="593" w:type="dxa"/>
            <w:tcMar>
              <w:top w:w="0" w:type="dxa"/>
              <w:bottom w:w="0" w:type="dxa"/>
            </w:tcMar>
          </w:tcPr>
          <w:p w14:paraId="295ACFD3" w14:textId="77777777" w:rsidR="00576F5B" w:rsidRPr="00F6274C" w:rsidRDefault="00576F5B" w:rsidP="00DF798C">
            <w:pPr>
              <w:jc w:val="both"/>
              <w:rPr>
                <w:rFonts w:cs="Arial"/>
                <w:sz w:val="20"/>
                <w:szCs w:val="20"/>
              </w:rPr>
            </w:pPr>
          </w:p>
        </w:tc>
        <w:tc>
          <w:tcPr>
            <w:tcW w:w="617" w:type="dxa"/>
            <w:tcMar>
              <w:top w:w="0" w:type="dxa"/>
              <w:bottom w:w="0" w:type="dxa"/>
            </w:tcMar>
          </w:tcPr>
          <w:p w14:paraId="1BE39FCE" w14:textId="77777777" w:rsidR="00576F5B" w:rsidRPr="00F6274C" w:rsidRDefault="00576F5B" w:rsidP="00DF798C">
            <w:pPr>
              <w:jc w:val="both"/>
              <w:rPr>
                <w:rFonts w:cs="Arial"/>
                <w:sz w:val="20"/>
                <w:szCs w:val="20"/>
              </w:rPr>
            </w:pPr>
          </w:p>
        </w:tc>
        <w:tc>
          <w:tcPr>
            <w:tcW w:w="884" w:type="dxa"/>
            <w:tcMar>
              <w:top w:w="0" w:type="dxa"/>
              <w:bottom w:w="0" w:type="dxa"/>
            </w:tcMar>
          </w:tcPr>
          <w:p w14:paraId="067666A0" w14:textId="77777777" w:rsidR="00576F5B" w:rsidRPr="00F6274C" w:rsidRDefault="00576F5B" w:rsidP="00DF798C">
            <w:pPr>
              <w:jc w:val="both"/>
              <w:rPr>
                <w:rFonts w:cs="Arial"/>
                <w:sz w:val="20"/>
                <w:szCs w:val="20"/>
              </w:rPr>
            </w:pPr>
            <w:r w:rsidRPr="00F6274C">
              <w:rPr>
                <w:rFonts w:cs="Arial"/>
                <w:sz w:val="20"/>
                <w:szCs w:val="20"/>
              </w:rPr>
              <w:t>1c.1.3</w:t>
            </w:r>
          </w:p>
        </w:tc>
        <w:tc>
          <w:tcPr>
            <w:tcW w:w="5445" w:type="dxa"/>
            <w:tcMar>
              <w:top w:w="0" w:type="dxa"/>
              <w:bottom w:w="0" w:type="dxa"/>
            </w:tcMar>
          </w:tcPr>
          <w:p w14:paraId="074BB1DD" w14:textId="77777777" w:rsidR="00576F5B" w:rsidRPr="00F6274C" w:rsidRDefault="0087169C" w:rsidP="00DF798C">
            <w:pPr>
              <w:jc w:val="right"/>
              <w:rPr>
                <w:rFonts w:cs="Arial"/>
                <w:sz w:val="20"/>
                <w:szCs w:val="20"/>
              </w:rPr>
            </w:pPr>
            <w:r w:rsidRPr="00F6274C">
              <w:rPr>
                <w:rFonts w:cs="Arial"/>
                <w:sz w:val="20"/>
                <w:szCs w:val="20"/>
              </w:rPr>
              <w:t>Government charges</w:t>
            </w:r>
            <w:r w:rsidR="00576F5B" w:rsidRPr="00F6274C">
              <w:rPr>
                <w:rFonts w:cs="Arial"/>
                <w:sz w:val="20"/>
                <w:szCs w:val="20"/>
              </w:rPr>
              <w:t xml:space="preserve"> and warranty issues</w:t>
            </w:r>
          </w:p>
        </w:tc>
        <w:tc>
          <w:tcPr>
            <w:tcW w:w="614" w:type="dxa"/>
            <w:vMerge/>
            <w:tcMar>
              <w:top w:w="0" w:type="dxa"/>
              <w:bottom w:w="0" w:type="dxa"/>
            </w:tcMar>
            <w:vAlign w:val="center"/>
          </w:tcPr>
          <w:p w14:paraId="7DF3256D" w14:textId="77777777" w:rsidR="00576F5B" w:rsidRPr="00F6274C" w:rsidRDefault="00576F5B" w:rsidP="00DF798C">
            <w:pPr>
              <w:jc w:val="center"/>
              <w:rPr>
                <w:rFonts w:cs="Arial"/>
                <w:sz w:val="20"/>
                <w:szCs w:val="20"/>
              </w:rPr>
            </w:pPr>
          </w:p>
        </w:tc>
        <w:tc>
          <w:tcPr>
            <w:tcW w:w="2545" w:type="dxa"/>
            <w:vMerge/>
            <w:tcMar>
              <w:top w:w="0" w:type="dxa"/>
              <w:bottom w:w="0" w:type="dxa"/>
            </w:tcMar>
          </w:tcPr>
          <w:p w14:paraId="73EFC500" w14:textId="77777777" w:rsidR="00576F5B" w:rsidRPr="00F6274C" w:rsidRDefault="00576F5B" w:rsidP="00DF798C">
            <w:pPr>
              <w:jc w:val="both"/>
              <w:rPr>
                <w:rFonts w:cs="Arial"/>
                <w:sz w:val="20"/>
                <w:szCs w:val="20"/>
              </w:rPr>
            </w:pPr>
          </w:p>
        </w:tc>
        <w:tc>
          <w:tcPr>
            <w:tcW w:w="2977" w:type="dxa"/>
            <w:vMerge/>
            <w:tcMar>
              <w:top w:w="0" w:type="dxa"/>
              <w:bottom w:w="0" w:type="dxa"/>
            </w:tcMar>
          </w:tcPr>
          <w:p w14:paraId="50657B53" w14:textId="77777777" w:rsidR="00576F5B" w:rsidRPr="00F6274C" w:rsidRDefault="00576F5B" w:rsidP="00DF798C">
            <w:pPr>
              <w:rPr>
                <w:rFonts w:cs="Arial"/>
                <w:sz w:val="20"/>
                <w:szCs w:val="20"/>
              </w:rPr>
            </w:pPr>
          </w:p>
        </w:tc>
        <w:tc>
          <w:tcPr>
            <w:tcW w:w="597" w:type="dxa"/>
            <w:vMerge/>
            <w:tcMar>
              <w:top w:w="0" w:type="dxa"/>
              <w:bottom w:w="0" w:type="dxa"/>
            </w:tcMar>
          </w:tcPr>
          <w:p w14:paraId="6038EF66" w14:textId="77777777" w:rsidR="00576F5B" w:rsidRPr="00F6274C" w:rsidRDefault="00576F5B" w:rsidP="00DF798C">
            <w:pPr>
              <w:jc w:val="center"/>
              <w:rPr>
                <w:rFonts w:cs="Arial"/>
                <w:sz w:val="20"/>
                <w:szCs w:val="20"/>
              </w:rPr>
            </w:pPr>
          </w:p>
        </w:tc>
      </w:tr>
      <w:tr w:rsidR="00576F5B" w:rsidRPr="00F6274C" w14:paraId="27BA384F" w14:textId="77777777" w:rsidTr="00DF798C">
        <w:tc>
          <w:tcPr>
            <w:tcW w:w="593" w:type="dxa"/>
            <w:tcMar>
              <w:top w:w="0" w:type="dxa"/>
              <w:bottom w:w="0" w:type="dxa"/>
            </w:tcMar>
          </w:tcPr>
          <w:p w14:paraId="0AB0A04D" w14:textId="77777777" w:rsidR="00576F5B" w:rsidRPr="00F6274C" w:rsidRDefault="00576F5B" w:rsidP="00DF798C">
            <w:pPr>
              <w:jc w:val="both"/>
              <w:rPr>
                <w:rFonts w:cs="Arial"/>
                <w:sz w:val="20"/>
                <w:szCs w:val="20"/>
              </w:rPr>
            </w:pPr>
          </w:p>
        </w:tc>
        <w:tc>
          <w:tcPr>
            <w:tcW w:w="617" w:type="dxa"/>
            <w:tcMar>
              <w:top w:w="0" w:type="dxa"/>
              <w:bottom w:w="0" w:type="dxa"/>
            </w:tcMar>
          </w:tcPr>
          <w:p w14:paraId="35026E9C" w14:textId="77777777" w:rsidR="00576F5B" w:rsidRPr="00F6274C" w:rsidRDefault="00576F5B" w:rsidP="00DF798C">
            <w:pPr>
              <w:jc w:val="both"/>
              <w:rPr>
                <w:rFonts w:cs="Arial"/>
                <w:sz w:val="20"/>
                <w:szCs w:val="20"/>
              </w:rPr>
            </w:pPr>
          </w:p>
        </w:tc>
        <w:tc>
          <w:tcPr>
            <w:tcW w:w="884" w:type="dxa"/>
            <w:tcMar>
              <w:top w:w="0" w:type="dxa"/>
              <w:bottom w:w="0" w:type="dxa"/>
            </w:tcMar>
          </w:tcPr>
          <w:p w14:paraId="395A2FD4" w14:textId="77777777" w:rsidR="00576F5B" w:rsidRPr="00F6274C" w:rsidRDefault="00576F5B" w:rsidP="00DF798C">
            <w:pPr>
              <w:jc w:val="both"/>
              <w:rPr>
                <w:rFonts w:cs="Arial"/>
                <w:sz w:val="20"/>
                <w:szCs w:val="20"/>
              </w:rPr>
            </w:pPr>
            <w:r w:rsidRPr="00F6274C">
              <w:rPr>
                <w:rFonts w:cs="Arial"/>
                <w:sz w:val="20"/>
                <w:szCs w:val="20"/>
              </w:rPr>
              <w:t>1c.1.4</w:t>
            </w:r>
          </w:p>
        </w:tc>
        <w:tc>
          <w:tcPr>
            <w:tcW w:w="5445" w:type="dxa"/>
            <w:tcMar>
              <w:top w:w="0" w:type="dxa"/>
              <w:bottom w:w="0" w:type="dxa"/>
            </w:tcMar>
          </w:tcPr>
          <w:p w14:paraId="53E9A873" w14:textId="77777777" w:rsidR="00576F5B" w:rsidRPr="00F6274C" w:rsidRDefault="00576F5B" w:rsidP="00DF798C">
            <w:pPr>
              <w:jc w:val="right"/>
              <w:rPr>
                <w:rFonts w:cs="Arial"/>
                <w:sz w:val="20"/>
                <w:szCs w:val="20"/>
              </w:rPr>
            </w:pPr>
            <w:r w:rsidRPr="00F6274C">
              <w:rPr>
                <w:rFonts w:cs="Arial"/>
                <w:sz w:val="20"/>
                <w:szCs w:val="20"/>
              </w:rPr>
              <w:t>Through-life maintenance and disposal costs</w:t>
            </w:r>
          </w:p>
        </w:tc>
        <w:tc>
          <w:tcPr>
            <w:tcW w:w="614" w:type="dxa"/>
            <w:vMerge/>
            <w:tcMar>
              <w:top w:w="0" w:type="dxa"/>
              <w:bottom w:w="0" w:type="dxa"/>
            </w:tcMar>
          </w:tcPr>
          <w:p w14:paraId="45F0306C" w14:textId="77777777" w:rsidR="00576F5B" w:rsidRPr="00F6274C" w:rsidRDefault="00576F5B" w:rsidP="00DF798C">
            <w:pPr>
              <w:jc w:val="center"/>
              <w:rPr>
                <w:rFonts w:cs="Arial"/>
                <w:sz w:val="20"/>
                <w:szCs w:val="20"/>
              </w:rPr>
            </w:pPr>
          </w:p>
        </w:tc>
        <w:tc>
          <w:tcPr>
            <w:tcW w:w="2545" w:type="dxa"/>
            <w:vMerge/>
            <w:tcMar>
              <w:top w:w="0" w:type="dxa"/>
              <w:bottom w:w="0" w:type="dxa"/>
            </w:tcMar>
          </w:tcPr>
          <w:p w14:paraId="2A7E879C" w14:textId="77777777" w:rsidR="00576F5B" w:rsidRPr="00F6274C" w:rsidRDefault="00576F5B" w:rsidP="00DF798C">
            <w:pPr>
              <w:jc w:val="both"/>
              <w:rPr>
                <w:rFonts w:cs="Arial"/>
                <w:sz w:val="20"/>
                <w:szCs w:val="20"/>
              </w:rPr>
            </w:pPr>
          </w:p>
        </w:tc>
        <w:tc>
          <w:tcPr>
            <w:tcW w:w="2977" w:type="dxa"/>
            <w:vMerge/>
            <w:tcMar>
              <w:top w:w="0" w:type="dxa"/>
              <w:bottom w:w="0" w:type="dxa"/>
            </w:tcMar>
          </w:tcPr>
          <w:p w14:paraId="5325467C" w14:textId="77777777" w:rsidR="00576F5B" w:rsidRPr="00F6274C" w:rsidRDefault="00576F5B" w:rsidP="00DF798C">
            <w:pPr>
              <w:rPr>
                <w:rFonts w:cs="Arial"/>
                <w:sz w:val="20"/>
                <w:szCs w:val="20"/>
              </w:rPr>
            </w:pPr>
          </w:p>
        </w:tc>
        <w:tc>
          <w:tcPr>
            <w:tcW w:w="597" w:type="dxa"/>
            <w:vMerge/>
            <w:tcMar>
              <w:top w:w="0" w:type="dxa"/>
              <w:bottom w:w="0" w:type="dxa"/>
            </w:tcMar>
          </w:tcPr>
          <w:p w14:paraId="580DE294" w14:textId="77777777" w:rsidR="00576F5B" w:rsidRPr="00F6274C" w:rsidRDefault="00576F5B" w:rsidP="00DF798C">
            <w:pPr>
              <w:jc w:val="both"/>
              <w:rPr>
                <w:rFonts w:cs="Arial"/>
                <w:sz w:val="20"/>
                <w:szCs w:val="20"/>
              </w:rPr>
            </w:pPr>
          </w:p>
        </w:tc>
      </w:tr>
      <w:tr w:rsidR="00576F5B" w:rsidRPr="00F6274C" w14:paraId="3207A948" w14:textId="77777777" w:rsidTr="00DF798C">
        <w:tc>
          <w:tcPr>
            <w:tcW w:w="593" w:type="dxa"/>
            <w:tcMar>
              <w:top w:w="0" w:type="dxa"/>
              <w:bottom w:w="0" w:type="dxa"/>
            </w:tcMar>
          </w:tcPr>
          <w:p w14:paraId="2E0F01CC" w14:textId="77777777" w:rsidR="00576F5B" w:rsidRPr="00F6274C" w:rsidRDefault="00576F5B" w:rsidP="00DF798C">
            <w:pPr>
              <w:jc w:val="both"/>
              <w:rPr>
                <w:rFonts w:cs="Arial"/>
                <w:sz w:val="20"/>
                <w:szCs w:val="20"/>
              </w:rPr>
            </w:pPr>
          </w:p>
        </w:tc>
        <w:tc>
          <w:tcPr>
            <w:tcW w:w="617" w:type="dxa"/>
            <w:tcMar>
              <w:top w:w="0" w:type="dxa"/>
              <w:bottom w:w="0" w:type="dxa"/>
            </w:tcMar>
          </w:tcPr>
          <w:p w14:paraId="10C4B372" w14:textId="77777777" w:rsidR="00576F5B" w:rsidRPr="00F6274C" w:rsidRDefault="00576F5B" w:rsidP="00DF798C">
            <w:pPr>
              <w:jc w:val="both"/>
              <w:rPr>
                <w:rFonts w:cs="Arial"/>
                <w:sz w:val="20"/>
                <w:szCs w:val="20"/>
              </w:rPr>
            </w:pPr>
          </w:p>
        </w:tc>
        <w:tc>
          <w:tcPr>
            <w:tcW w:w="884" w:type="dxa"/>
            <w:tcMar>
              <w:top w:w="0" w:type="dxa"/>
              <w:bottom w:w="0" w:type="dxa"/>
            </w:tcMar>
          </w:tcPr>
          <w:p w14:paraId="6524E910" w14:textId="77777777" w:rsidR="00576F5B" w:rsidRPr="00F6274C" w:rsidRDefault="00576F5B" w:rsidP="00DF798C">
            <w:pPr>
              <w:jc w:val="both"/>
              <w:rPr>
                <w:rFonts w:cs="Arial"/>
                <w:sz w:val="20"/>
                <w:szCs w:val="20"/>
              </w:rPr>
            </w:pPr>
            <w:r w:rsidRPr="00F6274C">
              <w:rPr>
                <w:rFonts w:cs="Arial"/>
                <w:sz w:val="20"/>
                <w:szCs w:val="20"/>
              </w:rPr>
              <w:t>1c.1.5</w:t>
            </w:r>
          </w:p>
        </w:tc>
        <w:tc>
          <w:tcPr>
            <w:tcW w:w="5445" w:type="dxa"/>
            <w:tcMar>
              <w:top w:w="0" w:type="dxa"/>
              <w:bottom w:w="0" w:type="dxa"/>
            </w:tcMar>
          </w:tcPr>
          <w:p w14:paraId="540E040C" w14:textId="77777777" w:rsidR="00576F5B" w:rsidRPr="00F6274C" w:rsidRDefault="00576F5B" w:rsidP="00DF798C">
            <w:pPr>
              <w:jc w:val="right"/>
              <w:rPr>
                <w:rFonts w:cs="Arial"/>
                <w:sz w:val="20"/>
                <w:szCs w:val="20"/>
              </w:rPr>
            </w:pPr>
            <w:r w:rsidRPr="00F6274C">
              <w:rPr>
                <w:rFonts w:cs="Arial"/>
                <w:sz w:val="20"/>
                <w:szCs w:val="20"/>
              </w:rPr>
              <w:t>Management and administrative costs</w:t>
            </w:r>
          </w:p>
        </w:tc>
        <w:tc>
          <w:tcPr>
            <w:tcW w:w="614" w:type="dxa"/>
            <w:vMerge/>
            <w:tcMar>
              <w:top w:w="0" w:type="dxa"/>
              <w:bottom w:w="0" w:type="dxa"/>
            </w:tcMar>
          </w:tcPr>
          <w:p w14:paraId="38BE1627" w14:textId="77777777" w:rsidR="00576F5B" w:rsidRPr="00F6274C" w:rsidRDefault="00576F5B" w:rsidP="00DF798C">
            <w:pPr>
              <w:jc w:val="center"/>
              <w:rPr>
                <w:rFonts w:cs="Arial"/>
                <w:sz w:val="20"/>
                <w:szCs w:val="20"/>
              </w:rPr>
            </w:pPr>
          </w:p>
        </w:tc>
        <w:tc>
          <w:tcPr>
            <w:tcW w:w="2545" w:type="dxa"/>
            <w:vMerge/>
            <w:tcMar>
              <w:top w:w="0" w:type="dxa"/>
              <w:bottom w:w="0" w:type="dxa"/>
            </w:tcMar>
          </w:tcPr>
          <w:p w14:paraId="6F64AF2E" w14:textId="77777777" w:rsidR="00576F5B" w:rsidRPr="00F6274C" w:rsidRDefault="00576F5B" w:rsidP="00DF798C">
            <w:pPr>
              <w:jc w:val="both"/>
              <w:rPr>
                <w:rFonts w:cs="Arial"/>
                <w:sz w:val="20"/>
                <w:szCs w:val="20"/>
              </w:rPr>
            </w:pPr>
          </w:p>
        </w:tc>
        <w:tc>
          <w:tcPr>
            <w:tcW w:w="2977" w:type="dxa"/>
            <w:vMerge/>
            <w:tcMar>
              <w:top w:w="0" w:type="dxa"/>
              <w:bottom w:w="0" w:type="dxa"/>
            </w:tcMar>
          </w:tcPr>
          <w:p w14:paraId="04A16FD3" w14:textId="77777777" w:rsidR="00576F5B" w:rsidRPr="00F6274C" w:rsidRDefault="00576F5B" w:rsidP="00DF798C">
            <w:pPr>
              <w:jc w:val="both"/>
              <w:rPr>
                <w:rFonts w:cs="Arial"/>
                <w:sz w:val="20"/>
                <w:szCs w:val="20"/>
              </w:rPr>
            </w:pPr>
          </w:p>
        </w:tc>
        <w:tc>
          <w:tcPr>
            <w:tcW w:w="597" w:type="dxa"/>
            <w:vMerge/>
            <w:tcMar>
              <w:top w:w="0" w:type="dxa"/>
              <w:bottom w:w="0" w:type="dxa"/>
            </w:tcMar>
          </w:tcPr>
          <w:p w14:paraId="404BABB9" w14:textId="77777777" w:rsidR="00576F5B" w:rsidRPr="00F6274C" w:rsidRDefault="00576F5B" w:rsidP="00DF798C">
            <w:pPr>
              <w:jc w:val="both"/>
              <w:rPr>
                <w:rFonts w:cs="Arial"/>
                <w:sz w:val="20"/>
                <w:szCs w:val="20"/>
              </w:rPr>
            </w:pPr>
          </w:p>
        </w:tc>
      </w:tr>
      <w:tr w:rsidR="00DF798C" w:rsidRPr="00F6274C" w14:paraId="0D43C364" w14:textId="77777777" w:rsidTr="00DF798C">
        <w:tc>
          <w:tcPr>
            <w:tcW w:w="593" w:type="dxa"/>
            <w:tcMar>
              <w:top w:w="0" w:type="dxa"/>
              <w:bottom w:w="0" w:type="dxa"/>
            </w:tcMar>
          </w:tcPr>
          <w:p w14:paraId="6AF5F729" w14:textId="77777777" w:rsidR="00DF798C" w:rsidRPr="00F6274C" w:rsidRDefault="00DF798C" w:rsidP="00DF798C">
            <w:pPr>
              <w:jc w:val="both"/>
              <w:rPr>
                <w:rFonts w:cs="Arial"/>
                <w:sz w:val="20"/>
                <w:szCs w:val="20"/>
              </w:rPr>
            </w:pPr>
          </w:p>
        </w:tc>
        <w:tc>
          <w:tcPr>
            <w:tcW w:w="617" w:type="dxa"/>
            <w:tcMar>
              <w:top w:w="0" w:type="dxa"/>
              <w:bottom w:w="0" w:type="dxa"/>
            </w:tcMar>
          </w:tcPr>
          <w:p w14:paraId="7917CF16" w14:textId="77777777" w:rsidR="00DF798C" w:rsidRPr="00F6274C" w:rsidRDefault="00DF798C" w:rsidP="00DF798C">
            <w:pPr>
              <w:jc w:val="both"/>
              <w:rPr>
                <w:rFonts w:cs="Arial"/>
                <w:b/>
                <w:sz w:val="20"/>
                <w:szCs w:val="20"/>
              </w:rPr>
            </w:pPr>
            <w:r w:rsidRPr="00F6274C">
              <w:rPr>
                <w:rFonts w:cs="Arial"/>
                <w:b/>
                <w:sz w:val="20"/>
                <w:szCs w:val="20"/>
              </w:rPr>
              <w:t>1c.2</w:t>
            </w:r>
          </w:p>
        </w:tc>
        <w:tc>
          <w:tcPr>
            <w:tcW w:w="884" w:type="dxa"/>
            <w:shd w:val="clear" w:color="auto" w:fill="D9D9D9" w:themeFill="background1" w:themeFillShade="D9"/>
            <w:tcMar>
              <w:top w:w="0" w:type="dxa"/>
              <w:bottom w:w="0" w:type="dxa"/>
            </w:tcMar>
          </w:tcPr>
          <w:p w14:paraId="21706E1D" w14:textId="77777777" w:rsidR="00DF798C" w:rsidRPr="00F6274C" w:rsidRDefault="00DF798C" w:rsidP="00DF798C">
            <w:pPr>
              <w:jc w:val="both"/>
              <w:rPr>
                <w:rFonts w:cs="Arial"/>
                <w:sz w:val="20"/>
                <w:szCs w:val="20"/>
              </w:rPr>
            </w:pPr>
          </w:p>
        </w:tc>
        <w:tc>
          <w:tcPr>
            <w:tcW w:w="5445" w:type="dxa"/>
            <w:tcMar>
              <w:top w:w="0" w:type="dxa"/>
              <w:bottom w:w="0" w:type="dxa"/>
            </w:tcMar>
          </w:tcPr>
          <w:p w14:paraId="713D1065" w14:textId="77777777" w:rsidR="00DF798C" w:rsidRPr="00F6274C" w:rsidRDefault="00576F5B" w:rsidP="00DF798C">
            <w:pPr>
              <w:rPr>
                <w:rFonts w:cs="Arial"/>
                <w:b/>
                <w:sz w:val="20"/>
                <w:szCs w:val="20"/>
              </w:rPr>
            </w:pPr>
            <w:r w:rsidRPr="00F6274C">
              <w:rPr>
                <w:rFonts w:cs="Arial"/>
                <w:b/>
                <w:sz w:val="20"/>
                <w:szCs w:val="20"/>
              </w:rPr>
              <w:t>FUNDING ATON SERVICES</w:t>
            </w:r>
          </w:p>
        </w:tc>
        <w:tc>
          <w:tcPr>
            <w:tcW w:w="6733" w:type="dxa"/>
            <w:gridSpan w:val="4"/>
            <w:shd w:val="clear" w:color="auto" w:fill="D9D9D9" w:themeFill="background1" w:themeFillShade="D9"/>
            <w:tcMar>
              <w:top w:w="0" w:type="dxa"/>
              <w:bottom w:w="0" w:type="dxa"/>
            </w:tcMar>
          </w:tcPr>
          <w:p w14:paraId="4EAAE5EE" w14:textId="77777777" w:rsidR="00DF798C" w:rsidRPr="00F6274C" w:rsidRDefault="00DF798C" w:rsidP="00DF798C">
            <w:pPr>
              <w:jc w:val="both"/>
              <w:rPr>
                <w:rFonts w:cs="Arial"/>
                <w:sz w:val="20"/>
                <w:szCs w:val="20"/>
              </w:rPr>
            </w:pPr>
          </w:p>
        </w:tc>
      </w:tr>
      <w:tr w:rsidR="00DF798C" w:rsidRPr="00F6274C" w14:paraId="032696B4" w14:textId="77777777" w:rsidTr="00DF798C">
        <w:tc>
          <w:tcPr>
            <w:tcW w:w="593" w:type="dxa"/>
            <w:tcMar>
              <w:top w:w="0" w:type="dxa"/>
              <w:bottom w:w="0" w:type="dxa"/>
            </w:tcMar>
          </w:tcPr>
          <w:p w14:paraId="7BAB8454" w14:textId="77777777" w:rsidR="00DF798C" w:rsidRPr="00F6274C" w:rsidRDefault="00DF798C" w:rsidP="00DF798C">
            <w:pPr>
              <w:jc w:val="both"/>
              <w:rPr>
                <w:rFonts w:cs="Arial"/>
                <w:sz w:val="20"/>
                <w:szCs w:val="20"/>
              </w:rPr>
            </w:pPr>
          </w:p>
        </w:tc>
        <w:tc>
          <w:tcPr>
            <w:tcW w:w="617" w:type="dxa"/>
            <w:tcMar>
              <w:top w:w="0" w:type="dxa"/>
              <w:bottom w:w="0" w:type="dxa"/>
            </w:tcMar>
          </w:tcPr>
          <w:p w14:paraId="7E0082C6" w14:textId="77777777" w:rsidR="00DF798C" w:rsidRPr="00F6274C" w:rsidRDefault="00DF798C" w:rsidP="00DF798C">
            <w:pPr>
              <w:jc w:val="both"/>
              <w:rPr>
                <w:rFonts w:cs="Arial"/>
                <w:sz w:val="20"/>
                <w:szCs w:val="20"/>
              </w:rPr>
            </w:pPr>
          </w:p>
        </w:tc>
        <w:tc>
          <w:tcPr>
            <w:tcW w:w="884" w:type="dxa"/>
            <w:tcMar>
              <w:top w:w="0" w:type="dxa"/>
              <w:bottom w:w="0" w:type="dxa"/>
            </w:tcMar>
          </w:tcPr>
          <w:p w14:paraId="74A5D44C" w14:textId="77777777" w:rsidR="00DF798C" w:rsidRPr="00F6274C" w:rsidRDefault="00DF798C" w:rsidP="00DF798C">
            <w:pPr>
              <w:jc w:val="both"/>
              <w:rPr>
                <w:rFonts w:cs="Arial"/>
                <w:sz w:val="20"/>
                <w:szCs w:val="20"/>
              </w:rPr>
            </w:pPr>
            <w:r w:rsidRPr="00F6274C">
              <w:rPr>
                <w:rFonts w:cs="Arial"/>
                <w:sz w:val="20"/>
                <w:szCs w:val="20"/>
              </w:rPr>
              <w:t>1c.2.1</w:t>
            </w:r>
          </w:p>
        </w:tc>
        <w:tc>
          <w:tcPr>
            <w:tcW w:w="5445" w:type="dxa"/>
            <w:tcMar>
              <w:top w:w="0" w:type="dxa"/>
              <w:bottom w:w="0" w:type="dxa"/>
            </w:tcMar>
          </w:tcPr>
          <w:p w14:paraId="18CE56E1" w14:textId="77777777" w:rsidR="00DF798C" w:rsidRPr="00F6274C" w:rsidRDefault="0095749A" w:rsidP="00DF798C">
            <w:pPr>
              <w:jc w:val="right"/>
              <w:rPr>
                <w:rFonts w:cs="Arial"/>
                <w:sz w:val="20"/>
                <w:szCs w:val="20"/>
              </w:rPr>
            </w:pPr>
            <w:r w:rsidRPr="00F6274C">
              <w:rPr>
                <w:rFonts w:cs="Arial"/>
                <w:sz w:val="20"/>
                <w:szCs w:val="20"/>
              </w:rPr>
              <w:t>Options for funding AtoN services</w:t>
            </w:r>
          </w:p>
        </w:tc>
        <w:tc>
          <w:tcPr>
            <w:tcW w:w="614" w:type="dxa"/>
            <w:tcMar>
              <w:top w:w="0" w:type="dxa"/>
              <w:bottom w:w="0" w:type="dxa"/>
            </w:tcMar>
            <w:vAlign w:val="center"/>
          </w:tcPr>
          <w:p w14:paraId="3EE7C58A" w14:textId="77777777" w:rsidR="00DF798C" w:rsidRPr="00F6274C" w:rsidRDefault="004A01A6" w:rsidP="00DF798C">
            <w:pPr>
              <w:jc w:val="center"/>
              <w:rPr>
                <w:rFonts w:cs="Arial"/>
                <w:sz w:val="20"/>
                <w:szCs w:val="20"/>
              </w:rPr>
            </w:pPr>
            <w:r w:rsidRPr="00F6274C">
              <w:rPr>
                <w:rFonts w:cs="Arial"/>
                <w:sz w:val="20"/>
                <w:szCs w:val="20"/>
              </w:rPr>
              <w:t>4</w:t>
            </w:r>
          </w:p>
        </w:tc>
        <w:tc>
          <w:tcPr>
            <w:tcW w:w="2545" w:type="dxa"/>
            <w:vMerge w:val="restart"/>
            <w:tcMar>
              <w:top w:w="0" w:type="dxa"/>
              <w:bottom w:w="0" w:type="dxa"/>
            </w:tcMar>
          </w:tcPr>
          <w:p w14:paraId="5C9203C4" w14:textId="77777777" w:rsidR="00DF798C" w:rsidRPr="00F6274C" w:rsidRDefault="00DF798C" w:rsidP="00DF798C">
            <w:pPr>
              <w:jc w:val="both"/>
              <w:rPr>
                <w:rFonts w:cs="Arial"/>
                <w:sz w:val="20"/>
                <w:szCs w:val="20"/>
              </w:rPr>
            </w:pPr>
            <w:r w:rsidRPr="00F6274C">
              <w:rPr>
                <w:rFonts w:cs="Arial"/>
                <w:sz w:val="20"/>
                <w:szCs w:val="20"/>
              </w:rPr>
              <w:t xml:space="preserve"> </w:t>
            </w:r>
            <w:r w:rsidR="004A01A6" w:rsidRPr="00F6274C">
              <w:rPr>
                <w:rFonts w:cs="Arial"/>
                <w:sz w:val="20"/>
                <w:szCs w:val="20"/>
              </w:rPr>
              <w:t xml:space="preserve">Total cost and light dues calculation exercise </w:t>
            </w:r>
          </w:p>
          <w:p w14:paraId="68A75EBA" w14:textId="77777777" w:rsidR="00DF798C" w:rsidRPr="00F6274C" w:rsidRDefault="00DF798C" w:rsidP="00DF798C">
            <w:pPr>
              <w:jc w:val="both"/>
              <w:rPr>
                <w:rFonts w:cs="Arial"/>
                <w:sz w:val="20"/>
                <w:szCs w:val="20"/>
              </w:rPr>
            </w:pPr>
          </w:p>
        </w:tc>
        <w:tc>
          <w:tcPr>
            <w:tcW w:w="2977" w:type="dxa"/>
            <w:vMerge w:val="restart"/>
            <w:tcMar>
              <w:top w:w="0" w:type="dxa"/>
              <w:bottom w:w="0" w:type="dxa"/>
            </w:tcMar>
          </w:tcPr>
          <w:p w14:paraId="77E9EE51" w14:textId="3C40437C" w:rsidR="00DF798C" w:rsidRPr="00F6274C" w:rsidRDefault="00F42D71" w:rsidP="00DF798C">
            <w:pPr>
              <w:jc w:val="both"/>
              <w:rPr>
                <w:rFonts w:cs="Arial"/>
                <w:sz w:val="20"/>
                <w:szCs w:val="20"/>
              </w:rPr>
            </w:pPr>
            <w:ins w:id="307" w:author="James Collocott" w:date="2018-10-24T10:05:00Z">
              <w:r>
                <w:rPr>
                  <w:rFonts w:cs="Arial"/>
                  <w:sz w:val="20"/>
                  <w:szCs w:val="20"/>
                </w:rPr>
                <w:t>NAVGUIDE</w:t>
              </w:r>
            </w:ins>
          </w:p>
          <w:p w14:paraId="64689714" w14:textId="77777777" w:rsidR="00DF798C" w:rsidRPr="00F6274C" w:rsidRDefault="00DF798C" w:rsidP="00DF798C">
            <w:pPr>
              <w:jc w:val="both"/>
              <w:rPr>
                <w:rFonts w:cs="Arial"/>
                <w:sz w:val="20"/>
                <w:szCs w:val="20"/>
              </w:rPr>
            </w:pPr>
          </w:p>
          <w:p w14:paraId="1B78CBA2" w14:textId="77777777" w:rsidR="00DF798C" w:rsidRPr="00F6274C" w:rsidRDefault="00DF798C" w:rsidP="00DF798C">
            <w:pPr>
              <w:jc w:val="both"/>
              <w:rPr>
                <w:rFonts w:cs="Arial"/>
                <w:sz w:val="20"/>
                <w:szCs w:val="20"/>
              </w:rPr>
            </w:pPr>
          </w:p>
        </w:tc>
        <w:tc>
          <w:tcPr>
            <w:tcW w:w="597" w:type="dxa"/>
            <w:vMerge w:val="restart"/>
            <w:tcMar>
              <w:top w:w="0" w:type="dxa"/>
              <w:bottom w:w="0" w:type="dxa"/>
            </w:tcMar>
          </w:tcPr>
          <w:p w14:paraId="0428D8E0" w14:textId="77777777" w:rsidR="00DF798C" w:rsidRPr="00F6274C" w:rsidRDefault="00DF798C" w:rsidP="00DF798C">
            <w:pPr>
              <w:jc w:val="center"/>
              <w:rPr>
                <w:rFonts w:cs="Arial"/>
                <w:sz w:val="20"/>
                <w:szCs w:val="20"/>
              </w:rPr>
            </w:pPr>
          </w:p>
          <w:p w14:paraId="2E14C6BE" w14:textId="77777777" w:rsidR="00DF798C" w:rsidRPr="00F6274C" w:rsidRDefault="0095749A" w:rsidP="00DF798C">
            <w:pPr>
              <w:jc w:val="center"/>
              <w:rPr>
                <w:rFonts w:cs="Arial"/>
                <w:sz w:val="20"/>
                <w:szCs w:val="20"/>
              </w:rPr>
            </w:pPr>
            <w:r w:rsidRPr="00F6274C">
              <w:rPr>
                <w:rFonts w:cs="Arial"/>
                <w:sz w:val="20"/>
                <w:szCs w:val="20"/>
              </w:rPr>
              <w:t>9</w:t>
            </w:r>
          </w:p>
          <w:p w14:paraId="6E1937CB" w14:textId="77777777" w:rsidR="00DF798C" w:rsidRPr="00F6274C" w:rsidRDefault="00DF798C" w:rsidP="00DF798C">
            <w:pPr>
              <w:jc w:val="center"/>
              <w:rPr>
                <w:rFonts w:cs="Arial"/>
                <w:sz w:val="20"/>
                <w:szCs w:val="20"/>
              </w:rPr>
            </w:pPr>
          </w:p>
          <w:p w14:paraId="587E5F9B" w14:textId="77777777" w:rsidR="00DF798C" w:rsidRPr="00F6274C" w:rsidRDefault="00DF798C" w:rsidP="00DF798C">
            <w:pPr>
              <w:jc w:val="center"/>
              <w:rPr>
                <w:rFonts w:cs="Arial"/>
                <w:sz w:val="20"/>
                <w:szCs w:val="20"/>
              </w:rPr>
            </w:pPr>
          </w:p>
        </w:tc>
      </w:tr>
      <w:tr w:rsidR="004A01A6" w:rsidRPr="00F6274C" w14:paraId="4A18A4C7" w14:textId="77777777" w:rsidTr="00DF798C">
        <w:tc>
          <w:tcPr>
            <w:tcW w:w="593" w:type="dxa"/>
            <w:tcMar>
              <w:top w:w="0" w:type="dxa"/>
              <w:bottom w:w="0" w:type="dxa"/>
            </w:tcMar>
          </w:tcPr>
          <w:p w14:paraId="7A701F40" w14:textId="77777777" w:rsidR="004A01A6" w:rsidRPr="00F6274C" w:rsidRDefault="004A01A6" w:rsidP="00DF798C">
            <w:pPr>
              <w:jc w:val="both"/>
              <w:rPr>
                <w:rFonts w:cs="Arial"/>
                <w:sz w:val="20"/>
                <w:szCs w:val="20"/>
              </w:rPr>
            </w:pPr>
          </w:p>
        </w:tc>
        <w:tc>
          <w:tcPr>
            <w:tcW w:w="617" w:type="dxa"/>
            <w:tcMar>
              <w:top w:w="0" w:type="dxa"/>
              <w:bottom w:w="0" w:type="dxa"/>
            </w:tcMar>
          </w:tcPr>
          <w:p w14:paraId="3A6BCC5E" w14:textId="77777777" w:rsidR="004A01A6" w:rsidRPr="00F6274C" w:rsidRDefault="004A01A6" w:rsidP="00DF798C">
            <w:pPr>
              <w:jc w:val="both"/>
              <w:rPr>
                <w:rFonts w:cs="Arial"/>
                <w:sz w:val="20"/>
                <w:szCs w:val="20"/>
              </w:rPr>
            </w:pPr>
          </w:p>
        </w:tc>
        <w:tc>
          <w:tcPr>
            <w:tcW w:w="884" w:type="dxa"/>
            <w:tcMar>
              <w:top w:w="0" w:type="dxa"/>
              <w:bottom w:w="0" w:type="dxa"/>
            </w:tcMar>
          </w:tcPr>
          <w:p w14:paraId="548C1521" w14:textId="77777777" w:rsidR="004A01A6" w:rsidRPr="00F6274C" w:rsidRDefault="004A01A6" w:rsidP="00DF798C">
            <w:pPr>
              <w:jc w:val="both"/>
              <w:rPr>
                <w:rFonts w:cs="Arial"/>
                <w:sz w:val="20"/>
                <w:szCs w:val="20"/>
              </w:rPr>
            </w:pPr>
            <w:r w:rsidRPr="00F6274C">
              <w:rPr>
                <w:rFonts w:cs="Arial"/>
                <w:sz w:val="20"/>
                <w:szCs w:val="20"/>
              </w:rPr>
              <w:t>1c.2.2</w:t>
            </w:r>
          </w:p>
        </w:tc>
        <w:tc>
          <w:tcPr>
            <w:tcW w:w="5445" w:type="dxa"/>
            <w:tcMar>
              <w:top w:w="0" w:type="dxa"/>
              <w:bottom w:w="0" w:type="dxa"/>
            </w:tcMar>
          </w:tcPr>
          <w:p w14:paraId="1D136ACF" w14:textId="77777777" w:rsidR="004A01A6" w:rsidRPr="00F6274C" w:rsidRDefault="004A01A6" w:rsidP="00DF798C">
            <w:pPr>
              <w:jc w:val="right"/>
              <w:rPr>
                <w:rFonts w:cs="Arial"/>
                <w:sz w:val="20"/>
                <w:szCs w:val="20"/>
              </w:rPr>
            </w:pPr>
            <w:r w:rsidRPr="00F6274C">
              <w:rPr>
                <w:rFonts w:cs="Arial"/>
                <w:sz w:val="20"/>
                <w:szCs w:val="20"/>
              </w:rPr>
              <w:t>Advantages and disadvantages of the “user-pays” system</w:t>
            </w:r>
          </w:p>
        </w:tc>
        <w:tc>
          <w:tcPr>
            <w:tcW w:w="614" w:type="dxa"/>
            <w:vMerge w:val="restart"/>
            <w:tcMar>
              <w:top w:w="0" w:type="dxa"/>
              <w:bottom w:w="0" w:type="dxa"/>
            </w:tcMar>
          </w:tcPr>
          <w:p w14:paraId="0CF5362F" w14:textId="77777777" w:rsidR="004A01A6" w:rsidRPr="00F6274C" w:rsidRDefault="004A01A6" w:rsidP="00DF798C">
            <w:pPr>
              <w:jc w:val="center"/>
              <w:rPr>
                <w:rFonts w:cs="Arial"/>
                <w:sz w:val="20"/>
                <w:szCs w:val="20"/>
              </w:rPr>
            </w:pPr>
          </w:p>
          <w:p w14:paraId="362C5848" w14:textId="77777777" w:rsidR="004A01A6" w:rsidRPr="00F6274C" w:rsidRDefault="004A01A6" w:rsidP="00DF798C">
            <w:pPr>
              <w:jc w:val="center"/>
              <w:rPr>
                <w:rFonts w:cs="Arial"/>
                <w:sz w:val="20"/>
                <w:szCs w:val="20"/>
              </w:rPr>
            </w:pPr>
            <w:r w:rsidRPr="00F6274C">
              <w:rPr>
                <w:rFonts w:cs="Arial"/>
                <w:sz w:val="20"/>
                <w:szCs w:val="20"/>
              </w:rPr>
              <w:t>3</w:t>
            </w:r>
          </w:p>
        </w:tc>
        <w:tc>
          <w:tcPr>
            <w:tcW w:w="2545" w:type="dxa"/>
            <w:vMerge/>
            <w:tcMar>
              <w:top w:w="0" w:type="dxa"/>
              <w:bottom w:w="0" w:type="dxa"/>
            </w:tcMar>
          </w:tcPr>
          <w:p w14:paraId="5E438644" w14:textId="77777777" w:rsidR="004A01A6" w:rsidRPr="00F6274C" w:rsidRDefault="004A01A6" w:rsidP="00DF798C">
            <w:pPr>
              <w:jc w:val="both"/>
              <w:rPr>
                <w:rFonts w:cs="Arial"/>
                <w:sz w:val="20"/>
                <w:szCs w:val="20"/>
              </w:rPr>
            </w:pPr>
          </w:p>
        </w:tc>
        <w:tc>
          <w:tcPr>
            <w:tcW w:w="2977" w:type="dxa"/>
            <w:vMerge/>
            <w:tcMar>
              <w:top w:w="0" w:type="dxa"/>
              <w:bottom w:w="0" w:type="dxa"/>
            </w:tcMar>
          </w:tcPr>
          <w:p w14:paraId="5F82BCD0" w14:textId="77777777" w:rsidR="004A01A6" w:rsidRPr="00F6274C" w:rsidRDefault="004A01A6" w:rsidP="00DF798C">
            <w:pPr>
              <w:jc w:val="both"/>
              <w:rPr>
                <w:rFonts w:cs="Arial"/>
                <w:sz w:val="20"/>
                <w:szCs w:val="20"/>
              </w:rPr>
            </w:pPr>
          </w:p>
        </w:tc>
        <w:tc>
          <w:tcPr>
            <w:tcW w:w="597" w:type="dxa"/>
            <w:vMerge/>
            <w:tcMar>
              <w:top w:w="0" w:type="dxa"/>
              <w:bottom w:w="0" w:type="dxa"/>
            </w:tcMar>
          </w:tcPr>
          <w:p w14:paraId="359256CC" w14:textId="77777777" w:rsidR="004A01A6" w:rsidRPr="00F6274C" w:rsidRDefault="004A01A6" w:rsidP="00DF798C">
            <w:pPr>
              <w:jc w:val="both"/>
              <w:rPr>
                <w:rFonts w:cs="Arial"/>
                <w:sz w:val="20"/>
                <w:szCs w:val="20"/>
              </w:rPr>
            </w:pPr>
          </w:p>
        </w:tc>
      </w:tr>
      <w:tr w:rsidR="004A01A6" w:rsidRPr="00F6274C" w14:paraId="35847B87" w14:textId="77777777" w:rsidTr="00DF798C">
        <w:tc>
          <w:tcPr>
            <w:tcW w:w="593" w:type="dxa"/>
            <w:tcMar>
              <w:top w:w="0" w:type="dxa"/>
              <w:bottom w:w="0" w:type="dxa"/>
            </w:tcMar>
          </w:tcPr>
          <w:p w14:paraId="2E7649E0" w14:textId="77777777" w:rsidR="004A01A6" w:rsidRPr="00F6274C" w:rsidRDefault="004A01A6" w:rsidP="00DF798C">
            <w:pPr>
              <w:jc w:val="both"/>
              <w:rPr>
                <w:rFonts w:cs="Arial"/>
                <w:sz w:val="20"/>
                <w:szCs w:val="20"/>
              </w:rPr>
            </w:pPr>
          </w:p>
        </w:tc>
        <w:tc>
          <w:tcPr>
            <w:tcW w:w="617" w:type="dxa"/>
            <w:tcMar>
              <w:top w:w="0" w:type="dxa"/>
              <w:bottom w:w="0" w:type="dxa"/>
            </w:tcMar>
          </w:tcPr>
          <w:p w14:paraId="0AFCD937" w14:textId="77777777" w:rsidR="004A01A6" w:rsidRPr="00F6274C" w:rsidRDefault="004A01A6" w:rsidP="00DF798C">
            <w:pPr>
              <w:jc w:val="both"/>
              <w:rPr>
                <w:rFonts w:cs="Arial"/>
                <w:sz w:val="20"/>
                <w:szCs w:val="20"/>
              </w:rPr>
            </w:pPr>
          </w:p>
        </w:tc>
        <w:tc>
          <w:tcPr>
            <w:tcW w:w="884" w:type="dxa"/>
            <w:tcMar>
              <w:top w:w="0" w:type="dxa"/>
              <w:bottom w:w="0" w:type="dxa"/>
            </w:tcMar>
          </w:tcPr>
          <w:p w14:paraId="2125C75C" w14:textId="77777777" w:rsidR="004A01A6" w:rsidRPr="00F6274C" w:rsidRDefault="004A01A6" w:rsidP="00DF798C">
            <w:pPr>
              <w:jc w:val="both"/>
              <w:rPr>
                <w:rFonts w:cs="Arial"/>
                <w:sz w:val="20"/>
                <w:szCs w:val="20"/>
              </w:rPr>
            </w:pPr>
            <w:r w:rsidRPr="00F6274C">
              <w:rPr>
                <w:rFonts w:cs="Arial"/>
                <w:sz w:val="20"/>
                <w:szCs w:val="20"/>
              </w:rPr>
              <w:t>1c.2.3</w:t>
            </w:r>
          </w:p>
        </w:tc>
        <w:tc>
          <w:tcPr>
            <w:tcW w:w="5445" w:type="dxa"/>
            <w:tcMar>
              <w:top w:w="0" w:type="dxa"/>
              <w:bottom w:w="0" w:type="dxa"/>
            </w:tcMar>
          </w:tcPr>
          <w:p w14:paraId="415DC6A0" w14:textId="284BA01A" w:rsidR="004A01A6" w:rsidRPr="00F6274C" w:rsidRDefault="00F42D71">
            <w:pPr>
              <w:jc w:val="right"/>
              <w:rPr>
                <w:rFonts w:cs="Arial"/>
                <w:sz w:val="20"/>
                <w:szCs w:val="20"/>
              </w:rPr>
            </w:pPr>
            <w:ins w:id="308" w:author="James Collocott" w:date="2018-10-24T10:06:00Z">
              <w:r w:rsidRPr="00F6274C">
                <w:rPr>
                  <w:rFonts w:cs="Arial"/>
                  <w:sz w:val="20"/>
                  <w:szCs w:val="20"/>
                </w:rPr>
                <w:t xml:space="preserve">Justification for charging light dues </w:t>
              </w:r>
            </w:ins>
            <w:del w:id="309" w:author="James Collocott" w:date="2018-10-24T10:06:00Z">
              <w:r w:rsidR="004A01A6" w:rsidRPr="00F6274C" w:rsidDel="00F42D71">
                <w:rPr>
                  <w:rFonts w:cs="Arial"/>
                  <w:sz w:val="20"/>
                  <w:szCs w:val="20"/>
                </w:rPr>
                <w:delText>Light dues and their administration</w:delText>
              </w:r>
            </w:del>
          </w:p>
        </w:tc>
        <w:tc>
          <w:tcPr>
            <w:tcW w:w="614" w:type="dxa"/>
            <w:vMerge/>
            <w:tcMar>
              <w:top w:w="0" w:type="dxa"/>
              <w:bottom w:w="0" w:type="dxa"/>
            </w:tcMar>
          </w:tcPr>
          <w:p w14:paraId="4599B66D" w14:textId="77777777" w:rsidR="004A01A6" w:rsidRPr="00F6274C" w:rsidRDefault="004A01A6" w:rsidP="00DF798C">
            <w:pPr>
              <w:jc w:val="center"/>
              <w:rPr>
                <w:rFonts w:cs="Arial"/>
                <w:sz w:val="20"/>
                <w:szCs w:val="20"/>
              </w:rPr>
            </w:pPr>
          </w:p>
        </w:tc>
        <w:tc>
          <w:tcPr>
            <w:tcW w:w="2545" w:type="dxa"/>
            <w:vMerge/>
            <w:tcMar>
              <w:top w:w="0" w:type="dxa"/>
              <w:bottom w:w="0" w:type="dxa"/>
            </w:tcMar>
          </w:tcPr>
          <w:p w14:paraId="34F84652" w14:textId="77777777" w:rsidR="004A01A6" w:rsidRPr="00F6274C" w:rsidRDefault="004A01A6" w:rsidP="00DF798C">
            <w:pPr>
              <w:jc w:val="both"/>
              <w:rPr>
                <w:rFonts w:cs="Arial"/>
                <w:sz w:val="20"/>
                <w:szCs w:val="20"/>
              </w:rPr>
            </w:pPr>
          </w:p>
        </w:tc>
        <w:tc>
          <w:tcPr>
            <w:tcW w:w="2977" w:type="dxa"/>
            <w:vMerge/>
            <w:tcMar>
              <w:top w:w="0" w:type="dxa"/>
              <w:bottom w:w="0" w:type="dxa"/>
            </w:tcMar>
          </w:tcPr>
          <w:p w14:paraId="33AE7FA5" w14:textId="77777777" w:rsidR="004A01A6" w:rsidRPr="00F6274C" w:rsidRDefault="004A01A6" w:rsidP="00DF798C">
            <w:pPr>
              <w:jc w:val="both"/>
              <w:rPr>
                <w:rFonts w:cs="Arial"/>
                <w:sz w:val="20"/>
                <w:szCs w:val="20"/>
              </w:rPr>
            </w:pPr>
          </w:p>
        </w:tc>
        <w:tc>
          <w:tcPr>
            <w:tcW w:w="597" w:type="dxa"/>
            <w:vMerge/>
            <w:tcMar>
              <w:top w:w="0" w:type="dxa"/>
              <w:bottom w:w="0" w:type="dxa"/>
            </w:tcMar>
          </w:tcPr>
          <w:p w14:paraId="4863BE33" w14:textId="77777777" w:rsidR="004A01A6" w:rsidRPr="00F6274C" w:rsidRDefault="004A01A6" w:rsidP="00DF798C">
            <w:pPr>
              <w:jc w:val="both"/>
              <w:rPr>
                <w:rFonts w:cs="Arial"/>
                <w:sz w:val="20"/>
                <w:szCs w:val="20"/>
              </w:rPr>
            </w:pPr>
          </w:p>
        </w:tc>
      </w:tr>
      <w:tr w:rsidR="004A01A6" w:rsidRPr="00F6274C" w14:paraId="6C710C49" w14:textId="77777777" w:rsidTr="00B26D2B">
        <w:trPr>
          <w:trHeight w:val="417"/>
        </w:trPr>
        <w:tc>
          <w:tcPr>
            <w:tcW w:w="593" w:type="dxa"/>
            <w:tcMar>
              <w:top w:w="0" w:type="dxa"/>
              <w:bottom w:w="0" w:type="dxa"/>
            </w:tcMar>
          </w:tcPr>
          <w:p w14:paraId="3683AB15" w14:textId="77777777" w:rsidR="004A01A6" w:rsidRPr="00F6274C" w:rsidRDefault="004A01A6" w:rsidP="00DF798C">
            <w:pPr>
              <w:jc w:val="both"/>
              <w:rPr>
                <w:rFonts w:cs="Arial"/>
                <w:sz w:val="20"/>
                <w:szCs w:val="20"/>
              </w:rPr>
            </w:pPr>
          </w:p>
        </w:tc>
        <w:tc>
          <w:tcPr>
            <w:tcW w:w="617" w:type="dxa"/>
            <w:tcMar>
              <w:top w:w="0" w:type="dxa"/>
              <w:bottom w:w="0" w:type="dxa"/>
            </w:tcMar>
          </w:tcPr>
          <w:p w14:paraId="74471194" w14:textId="77777777" w:rsidR="004A01A6" w:rsidRPr="00F6274C" w:rsidRDefault="004A01A6" w:rsidP="00DF798C">
            <w:pPr>
              <w:jc w:val="both"/>
              <w:rPr>
                <w:rFonts w:cs="Arial"/>
                <w:sz w:val="20"/>
                <w:szCs w:val="20"/>
              </w:rPr>
            </w:pPr>
          </w:p>
        </w:tc>
        <w:tc>
          <w:tcPr>
            <w:tcW w:w="884" w:type="dxa"/>
            <w:tcMar>
              <w:top w:w="0" w:type="dxa"/>
              <w:bottom w:w="0" w:type="dxa"/>
            </w:tcMar>
          </w:tcPr>
          <w:p w14:paraId="657A4982" w14:textId="77777777" w:rsidR="004A01A6" w:rsidRPr="00F6274C" w:rsidRDefault="004A01A6" w:rsidP="00DF798C">
            <w:pPr>
              <w:jc w:val="both"/>
              <w:rPr>
                <w:rFonts w:cs="Arial"/>
                <w:sz w:val="20"/>
                <w:szCs w:val="20"/>
              </w:rPr>
            </w:pPr>
            <w:r w:rsidRPr="00F6274C">
              <w:rPr>
                <w:rFonts w:cs="Arial"/>
                <w:sz w:val="20"/>
                <w:szCs w:val="20"/>
              </w:rPr>
              <w:t>1c.2.4</w:t>
            </w:r>
          </w:p>
        </w:tc>
        <w:tc>
          <w:tcPr>
            <w:tcW w:w="5445" w:type="dxa"/>
            <w:tcMar>
              <w:top w:w="0" w:type="dxa"/>
              <w:bottom w:w="0" w:type="dxa"/>
            </w:tcMar>
          </w:tcPr>
          <w:p w14:paraId="1F62EC0D" w14:textId="41DD29A9" w:rsidR="004A01A6" w:rsidRPr="00F6274C" w:rsidRDefault="004A01A6" w:rsidP="00DF798C">
            <w:pPr>
              <w:jc w:val="right"/>
              <w:rPr>
                <w:rFonts w:cs="Arial"/>
                <w:sz w:val="20"/>
                <w:szCs w:val="20"/>
              </w:rPr>
            </w:pPr>
            <w:del w:id="310" w:author="James Collocott" w:date="2018-10-24T10:06:00Z">
              <w:r w:rsidRPr="00F6274C" w:rsidDel="00F42D71">
                <w:rPr>
                  <w:rFonts w:cs="Arial"/>
                  <w:sz w:val="20"/>
                  <w:szCs w:val="20"/>
                </w:rPr>
                <w:delText>Justification for charging light dues</w:delText>
              </w:r>
            </w:del>
            <w:ins w:id="311" w:author="James Collocott" w:date="2018-10-24T10:06:00Z">
              <w:r w:rsidR="00F42D71" w:rsidRPr="00F6274C">
                <w:rPr>
                  <w:rFonts w:cs="Arial"/>
                  <w:sz w:val="20"/>
                  <w:szCs w:val="20"/>
                </w:rPr>
                <w:t xml:space="preserve"> Light dues and their administration</w:t>
              </w:r>
            </w:ins>
          </w:p>
        </w:tc>
        <w:tc>
          <w:tcPr>
            <w:tcW w:w="614" w:type="dxa"/>
            <w:vMerge/>
            <w:tcMar>
              <w:top w:w="0" w:type="dxa"/>
              <w:bottom w:w="0" w:type="dxa"/>
            </w:tcMar>
          </w:tcPr>
          <w:p w14:paraId="310670D0" w14:textId="77777777" w:rsidR="004A01A6" w:rsidRPr="00F6274C" w:rsidRDefault="004A01A6" w:rsidP="00DF798C">
            <w:pPr>
              <w:jc w:val="center"/>
              <w:rPr>
                <w:rFonts w:cs="Arial"/>
                <w:sz w:val="20"/>
                <w:szCs w:val="20"/>
              </w:rPr>
            </w:pPr>
          </w:p>
        </w:tc>
        <w:tc>
          <w:tcPr>
            <w:tcW w:w="2545" w:type="dxa"/>
            <w:vMerge/>
            <w:tcMar>
              <w:top w:w="0" w:type="dxa"/>
              <w:bottom w:w="0" w:type="dxa"/>
            </w:tcMar>
          </w:tcPr>
          <w:p w14:paraId="5F2296FB" w14:textId="77777777" w:rsidR="004A01A6" w:rsidRPr="00F6274C" w:rsidRDefault="004A01A6" w:rsidP="00DF798C">
            <w:pPr>
              <w:jc w:val="both"/>
              <w:rPr>
                <w:rFonts w:cs="Arial"/>
                <w:sz w:val="20"/>
                <w:szCs w:val="20"/>
              </w:rPr>
            </w:pPr>
          </w:p>
        </w:tc>
        <w:tc>
          <w:tcPr>
            <w:tcW w:w="2977" w:type="dxa"/>
            <w:vMerge/>
            <w:tcMar>
              <w:top w:w="0" w:type="dxa"/>
              <w:bottom w:w="0" w:type="dxa"/>
            </w:tcMar>
          </w:tcPr>
          <w:p w14:paraId="4D06F698" w14:textId="77777777" w:rsidR="004A01A6" w:rsidRPr="00F6274C" w:rsidRDefault="004A01A6" w:rsidP="00DF798C">
            <w:pPr>
              <w:jc w:val="both"/>
              <w:rPr>
                <w:rFonts w:cs="Arial"/>
                <w:sz w:val="20"/>
                <w:szCs w:val="20"/>
              </w:rPr>
            </w:pPr>
          </w:p>
        </w:tc>
        <w:tc>
          <w:tcPr>
            <w:tcW w:w="597" w:type="dxa"/>
            <w:vMerge/>
            <w:tcMar>
              <w:top w:w="0" w:type="dxa"/>
              <w:bottom w:w="0" w:type="dxa"/>
            </w:tcMar>
          </w:tcPr>
          <w:p w14:paraId="1F2F1623" w14:textId="77777777" w:rsidR="004A01A6" w:rsidRPr="00F6274C" w:rsidRDefault="004A01A6" w:rsidP="00DF798C">
            <w:pPr>
              <w:jc w:val="both"/>
              <w:rPr>
                <w:rFonts w:cs="Arial"/>
                <w:sz w:val="20"/>
                <w:szCs w:val="20"/>
              </w:rPr>
            </w:pPr>
          </w:p>
        </w:tc>
      </w:tr>
      <w:tr w:rsidR="00B26D2B" w:rsidRPr="00F6274C" w14:paraId="2D7D9E79" w14:textId="77777777" w:rsidTr="00B26D2B">
        <w:trPr>
          <w:trHeight w:val="417"/>
        </w:trPr>
        <w:tc>
          <w:tcPr>
            <w:tcW w:w="593" w:type="dxa"/>
            <w:tcMar>
              <w:top w:w="0" w:type="dxa"/>
              <w:bottom w:w="0" w:type="dxa"/>
            </w:tcMar>
          </w:tcPr>
          <w:p w14:paraId="47F148FA" w14:textId="77777777" w:rsidR="00B26D2B" w:rsidRPr="00F6274C" w:rsidRDefault="00B26D2B" w:rsidP="00DF798C">
            <w:pPr>
              <w:jc w:val="both"/>
              <w:rPr>
                <w:rFonts w:cs="Arial"/>
                <w:sz w:val="20"/>
                <w:szCs w:val="20"/>
              </w:rPr>
            </w:pPr>
          </w:p>
        </w:tc>
        <w:tc>
          <w:tcPr>
            <w:tcW w:w="617" w:type="dxa"/>
            <w:tcMar>
              <w:top w:w="0" w:type="dxa"/>
              <w:bottom w:w="0" w:type="dxa"/>
            </w:tcMar>
          </w:tcPr>
          <w:p w14:paraId="0E896D6C" w14:textId="77777777" w:rsidR="00B26D2B" w:rsidRPr="00F6274C" w:rsidRDefault="00B26D2B" w:rsidP="00DF798C">
            <w:pPr>
              <w:jc w:val="both"/>
              <w:rPr>
                <w:rFonts w:cs="Arial"/>
                <w:b/>
                <w:sz w:val="20"/>
                <w:szCs w:val="20"/>
              </w:rPr>
            </w:pPr>
            <w:r w:rsidRPr="00F6274C">
              <w:rPr>
                <w:rFonts w:cs="Arial"/>
                <w:b/>
                <w:sz w:val="20"/>
                <w:szCs w:val="20"/>
              </w:rPr>
              <w:t>1c.3</w:t>
            </w:r>
          </w:p>
        </w:tc>
        <w:tc>
          <w:tcPr>
            <w:tcW w:w="884" w:type="dxa"/>
            <w:shd w:val="clear" w:color="auto" w:fill="D9D9D9" w:themeFill="background1" w:themeFillShade="D9"/>
            <w:tcMar>
              <w:top w:w="0" w:type="dxa"/>
              <w:bottom w:w="0" w:type="dxa"/>
            </w:tcMar>
          </w:tcPr>
          <w:p w14:paraId="49379077" w14:textId="77777777" w:rsidR="00B26D2B" w:rsidRPr="00F6274C" w:rsidRDefault="00B26D2B" w:rsidP="00DF798C">
            <w:pPr>
              <w:jc w:val="both"/>
              <w:rPr>
                <w:rFonts w:cs="Arial"/>
                <w:sz w:val="20"/>
                <w:szCs w:val="20"/>
              </w:rPr>
            </w:pPr>
          </w:p>
        </w:tc>
        <w:tc>
          <w:tcPr>
            <w:tcW w:w="5445" w:type="dxa"/>
            <w:tcMar>
              <w:top w:w="0" w:type="dxa"/>
              <w:bottom w:w="0" w:type="dxa"/>
            </w:tcMar>
          </w:tcPr>
          <w:p w14:paraId="73AE02F7" w14:textId="77777777" w:rsidR="00B26D2B" w:rsidRPr="00F6274C" w:rsidRDefault="00B26D2B" w:rsidP="00B26D2B">
            <w:pPr>
              <w:rPr>
                <w:rFonts w:cs="Arial"/>
                <w:b/>
                <w:sz w:val="20"/>
                <w:szCs w:val="20"/>
              </w:rPr>
            </w:pPr>
            <w:r w:rsidRPr="00F6274C">
              <w:rPr>
                <w:rFonts w:cs="Arial"/>
                <w:b/>
                <w:sz w:val="20"/>
                <w:szCs w:val="20"/>
              </w:rPr>
              <w:t>INSURANCE OF ATON ASSETS AND SERVICES</w:t>
            </w:r>
          </w:p>
        </w:tc>
        <w:tc>
          <w:tcPr>
            <w:tcW w:w="6733" w:type="dxa"/>
            <w:gridSpan w:val="4"/>
            <w:shd w:val="clear" w:color="auto" w:fill="D9D9D9" w:themeFill="background1" w:themeFillShade="D9"/>
            <w:tcMar>
              <w:top w:w="0" w:type="dxa"/>
              <w:bottom w:w="0" w:type="dxa"/>
            </w:tcMar>
          </w:tcPr>
          <w:p w14:paraId="75B4A07C" w14:textId="77777777" w:rsidR="00B26D2B" w:rsidRPr="00F6274C" w:rsidRDefault="00B26D2B" w:rsidP="00DF798C">
            <w:pPr>
              <w:jc w:val="both"/>
              <w:rPr>
                <w:rFonts w:cs="Arial"/>
                <w:sz w:val="20"/>
                <w:szCs w:val="20"/>
              </w:rPr>
            </w:pPr>
          </w:p>
        </w:tc>
      </w:tr>
      <w:tr w:rsidR="00B26D2B" w:rsidRPr="00F6274C" w14:paraId="725C8E28" w14:textId="77777777" w:rsidTr="00B26D2B">
        <w:trPr>
          <w:trHeight w:val="417"/>
        </w:trPr>
        <w:tc>
          <w:tcPr>
            <w:tcW w:w="593" w:type="dxa"/>
            <w:tcMar>
              <w:top w:w="0" w:type="dxa"/>
              <w:bottom w:w="0" w:type="dxa"/>
            </w:tcMar>
          </w:tcPr>
          <w:p w14:paraId="47355150" w14:textId="77777777" w:rsidR="00B26D2B" w:rsidRPr="00F6274C" w:rsidRDefault="00B26D2B" w:rsidP="00DF798C">
            <w:pPr>
              <w:jc w:val="both"/>
              <w:rPr>
                <w:rFonts w:cs="Arial"/>
                <w:sz w:val="20"/>
                <w:szCs w:val="20"/>
              </w:rPr>
            </w:pPr>
          </w:p>
        </w:tc>
        <w:tc>
          <w:tcPr>
            <w:tcW w:w="617" w:type="dxa"/>
            <w:tcMar>
              <w:top w:w="0" w:type="dxa"/>
              <w:bottom w:w="0" w:type="dxa"/>
            </w:tcMar>
          </w:tcPr>
          <w:p w14:paraId="637D3D3B" w14:textId="77777777" w:rsidR="00B26D2B" w:rsidRPr="00F6274C" w:rsidRDefault="00B26D2B" w:rsidP="00DF798C">
            <w:pPr>
              <w:jc w:val="both"/>
              <w:rPr>
                <w:rFonts w:cs="Arial"/>
                <w:sz w:val="20"/>
                <w:szCs w:val="20"/>
              </w:rPr>
            </w:pPr>
          </w:p>
        </w:tc>
        <w:tc>
          <w:tcPr>
            <w:tcW w:w="884" w:type="dxa"/>
            <w:tcMar>
              <w:top w:w="0" w:type="dxa"/>
              <w:bottom w:w="0" w:type="dxa"/>
            </w:tcMar>
          </w:tcPr>
          <w:p w14:paraId="56A2F219" w14:textId="77777777" w:rsidR="00B26D2B" w:rsidRPr="00F6274C" w:rsidRDefault="00B26D2B" w:rsidP="00DF798C">
            <w:pPr>
              <w:jc w:val="both"/>
              <w:rPr>
                <w:rFonts w:cs="Arial"/>
                <w:sz w:val="20"/>
                <w:szCs w:val="20"/>
              </w:rPr>
            </w:pPr>
            <w:r w:rsidRPr="00F6274C">
              <w:rPr>
                <w:rFonts w:cs="Arial"/>
                <w:sz w:val="20"/>
                <w:szCs w:val="20"/>
              </w:rPr>
              <w:t>1c.3.1</w:t>
            </w:r>
          </w:p>
        </w:tc>
        <w:tc>
          <w:tcPr>
            <w:tcW w:w="5445" w:type="dxa"/>
            <w:tcMar>
              <w:top w:w="0" w:type="dxa"/>
              <w:bottom w:w="0" w:type="dxa"/>
            </w:tcMar>
          </w:tcPr>
          <w:p w14:paraId="442E97FA" w14:textId="77777777" w:rsidR="00B26D2B" w:rsidRPr="00F6274C" w:rsidRDefault="00B26D2B" w:rsidP="00DF798C">
            <w:pPr>
              <w:jc w:val="right"/>
              <w:rPr>
                <w:rFonts w:cs="Arial"/>
                <w:sz w:val="20"/>
                <w:szCs w:val="20"/>
              </w:rPr>
            </w:pPr>
            <w:r w:rsidRPr="00F6274C">
              <w:rPr>
                <w:rFonts w:cs="Arial"/>
                <w:sz w:val="20"/>
                <w:szCs w:val="20"/>
              </w:rPr>
              <w:t>Insurance of vessels and the role of P&amp;I Clubs</w:t>
            </w:r>
          </w:p>
        </w:tc>
        <w:tc>
          <w:tcPr>
            <w:tcW w:w="614" w:type="dxa"/>
            <w:tcMar>
              <w:top w:w="0" w:type="dxa"/>
              <w:bottom w:w="0" w:type="dxa"/>
            </w:tcMar>
          </w:tcPr>
          <w:p w14:paraId="4A892511" w14:textId="77777777" w:rsidR="00B26D2B" w:rsidRPr="00F6274C" w:rsidRDefault="00B26D2B" w:rsidP="00DF798C">
            <w:pPr>
              <w:jc w:val="center"/>
              <w:rPr>
                <w:rFonts w:cs="Arial"/>
                <w:sz w:val="20"/>
                <w:szCs w:val="20"/>
              </w:rPr>
            </w:pPr>
            <w:r w:rsidRPr="00F6274C">
              <w:rPr>
                <w:rFonts w:cs="Arial"/>
                <w:sz w:val="20"/>
                <w:szCs w:val="20"/>
              </w:rPr>
              <w:t>2</w:t>
            </w:r>
          </w:p>
        </w:tc>
        <w:tc>
          <w:tcPr>
            <w:tcW w:w="2545" w:type="dxa"/>
            <w:vMerge w:val="restart"/>
            <w:tcMar>
              <w:top w:w="0" w:type="dxa"/>
              <w:bottom w:w="0" w:type="dxa"/>
            </w:tcMar>
          </w:tcPr>
          <w:p w14:paraId="0A5FCF73" w14:textId="77777777" w:rsidR="00B26D2B" w:rsidRPr="00F6274C" w:rsidRDefault="00B26D2B" w:rsidP="00DF798C">
            <w:pPr>
              <w:jc w:val="both"/>
              <w:rPr>
                <w:rFonts w:cs="Arial"/>
                <w:sz w:val="20"/>
                <w:szCs w:val="20"/>
              </w:rPr>
            </w:pPr>
          </w:p>
        </w:tc>
        <w:tc>
          <w:tcPr>
            <w:tcW w:w="2977" w:type="dxa"/>
            <w:vMerge w:val="restart"/>
            <w:tcMar>
              <w:top w:w="0" w:type="dxa"/>
              <w:bottom w:w="0" w:type="dxa"/>
            </w:tcMar>
          </w:tcPr>
          <w:p w14:paraId="18A63331" w14:textId="77777777" w:rsidR="00B26D2B" w:rsidRPr="00F6274C" w:rsidRDefault="00B26D2B" w:rsidP="00DF798C">
            <w:pPr>
              <w:jc w:val="both"/>
              <w:rPr>
                <w:rFonts w:cs="Arial"/>
                <w:sz w:val="20"/>
                <w:szCs w:val="20"/>
              </w:rPr>
            </w:pPr>
          </w:p>
        </w:tc>
        <w:tc>
          <w:tcPr>
            <w:tcW w:w="597" w:type="dxa"/>
            <w:vMerge w:val="restart"/>
            <w:tcMar>
              <w:top w:w="0" w:type="dxa"/>
              <w:bottom w:w="0" w:type="dxa"/>
            </w:tcMar>
          </w:tcPr>
          <w:p w14:paraId="3B068C0F" w14:textId="77777777" w:rsidR="00B26D2B" w:rsidRPr="00F6274C" w:rsidRDefault="00B26D2B" w:rsidP="00DF798C">
            <w:pPr>
              <w:jc w:val="both"/>
              <w:rPr>
                <w:rFonts w:cs="Arial"/>
                <w:sz w:val="20"/>
                <w:szCs w:val="20"/>
              </w:rPr>
            </w:pPr>
          </w:p>
          <w:p w14:paraId="0537EA34" w14:textId="77777777" w:rsidR="00B26D2B" w:rsidRPr="00F6274C" w:rsidRDefault="00B26D2B" w:rsidP="00DF798C">
            <w:pPr>
              <w:jc w:val="both"/>
              <w:rPr>
                <w:rFonts w:cs="Arial"/>
                <w:sz w:val="20"/>
                <w:szCs w:val="20"/>
              </w:rPr>
            </w:pPr>
          </w:p>
          <w:p w14:paraId="4D207CB2" w14:textId="77777777" w:rsidR="00B26D2B" w:rsidRPr="00F6274C" w:rsidRDefault="00B26D2B" w:rsidP="00DF798C">
            <w:pPr>
              <w:jc w:val="both"/>
              <w:rPr>
                <w:rFonts w:cs="Arial"/>
                <w:sz w:val="20"/>
                <w:szCs w:val="20"/>
              </w:rPr>
            </w:pPr>
            <w:r w:rsidRPr="00F6274C">
              <w:rPr>
                <w:rFonts w:cs="Arial"/>
                <w:sz w:val="20"/>
                <w:szCs w:val="20"/>
              </w:rPr>
              <w:t>10</w:t>
            </w:r>
          </w:p>
        </w:tc>
      </w:tr>
      <w:tr w:rsidR="00B26D2B" w:rsidRPr="00F6274C" w14:paraId="3E07ED4D" w14:textId="77777777" w:rsidTr="00B26D2B">
        <w:trPr>
          <w:trHeight w:val="417"/>
        </w:trPr>
        <w:tc>
          <w:tcPr>
            <w:tcW w:w="593" w:type="dxa"/>
            <w:tcMar>
              <w:top w:w="0" w:type="dxa"/>
              <w:bottom w:w="0" w:type="dxa"/>
            </w:tcMar>
          </w:tcPr>
          <w:p w14:paraId="63C67809" w14:textId="77777777" w:rsidR="00B26D2B" w:rsidRPr="00F6274C" w:rsidRDefault="00B26D2B" w:rsidP="00DF798C">
            <w:pPr>
              <w:jc w:val="both"/>
              <w:rPr>
                <w:rFonts w:cs="Arial"/>
                <w:sz w:val="20"/>
                <w:szCs w:val="20"/>
              </w:rPr>
            </w:pPr>
          </w:p>
        </w:tc>
        <w:tc>
          <w:tcPr>
            <w:tcW w:w="617" w:type="dxa"/>
            <w:tcMar>
              <w:top w:w="0" w:type="dxa"/>
              <w:bottom w:w="0" w:type="dxa"/>
            </w:tcMar>
          </w:tcPr>
          <w:p w14:paraId="4FF7D380" w14:textId="77777777" w:rsidR="00B26D2B" w:rsidRPr="00F6274C" w:rsidRDefault="00B26D2B" w:rsidP="00DF798C">
            <w:pPr>
              <w:jc w:val="both"/>
              <w:rPr>
                <w:rFonts w:cs="Arial"/>
                <w:sz w:val="20"/>
                <w:szCs w:val="20"/>
              </w:rPr>
            </w:pPr>
          </w:p>
        </w:tc>
        <w:tc>
          <w:tcPr>
            <w:tcW w:w="884" w:type="dxa"/>
            <w:tcMar>
              <w:top w:w="0" w:type="dxa"/>
              <w:bottom w:w="0" w:type="dxa"/>
            </w:tcMar>
          </w:tcPr>
          <w:p w14:paraId="7179B45B" w14:textId="77777777" w:rsidR="00B26D2B" w:rsidRPr="00F6274C" w:rsidRDefault="00B26D2B" w:rsidP="00DF798C">
            <w:pPr>
              <w:jc w:val="both"/>
              <w:rPr>
                <w:rFonts w:cs="Arial"/>
                <w:sz w:val="20"/>
                <w:szCs w:val="20"/>
              </w:rPr>
            </w:pPr>
            <w:r w:rsidRPr="00F6274C">
              <w:rPr>
                <w:rFonts w:cs="Arial"/>
                <w:sz w:val="20"/>
                <w:szCs w:val="20"/>
              </w:rPr>
              <w:t>1c.3.2</w:t>
            </w:r>
          </w:p>
        </w:tc>
        <w:tc>
          <w:tcPr>
            <w:tcW w:w="5445" w:type="dxa"/>
            <w:tcMar>
              <w:top w:w="0" w:type="dxa"/>
              <w:bottom w:w="0" w:type="dxa"/>
            </w:tcMar>
          </w:tcPr>
          <w:p w14:paraId="6509059C" w14:textId="77777777" w:rsidR="00B26D2B" w:rsidRPr="00F6274C" w:rsidRDefault="00B26D2B" w:rsidP="00DF798C">
            <w:pPr>
              <w:jc w:val="right"/>
              <w:rPr>
                <w:rFonts w:cs="Arial"/>
                <w:sz w:val="20"/>
                <w:szCs w:val="20"/>
              </w:rPr>
            </w:pPr>
            <w:r w:rsidRPr="00F6274C">
              <w:rPr>
                <w:rFonts w:cs="Arial"/>
                <w:sz w:val="20"/>
                <w:szCs w:val="20"/>
              </w:rPr>
              <w:t>AtoN asset insurance</w:t>
            </w:r>
          </w:p>
        </w:tc>
        <w:tc>
          <w:tcPr>
            <w:tcW w:w="614" w:type="dxa"/>
            <w:vMerge w:val="restart"/>
            <w:tcMar>
              <w:top w:w="0" w:type="dxa"/>
              <w:bottom w:w="0" w:type="dxa"/>
            </w:tcMar>
          </w:tcPr>
          <w:p w14:paraId="262929EF" w14:textId="77777777" w:rsidR="00B26D2B" w:rsidRPr="00F6274C" w:rsidRDefault="00B26D2B" w:rsidP="00DF798C">
            <w:pPr>
              <w:jc w:val="center"/>
              <w:rPr>
                <w:rFonts w:cs="Arial"/>
                <w:sz w:val="20"/>
                <w:szCs w:val="20"/>
              </w:rPr>
            </w:pPr>
          </w:p>
          <w:p w14:paraId="143A7DC2" w14:textId="77777777" w:rsidR="00B26D2B" w:rsidRPr="00F6274C" w:rsidRDefault="00B26D2B" w:rsidP="00DF798C">
            <w:pPr>
              <w:jc w:val="center"/>
              <w:rPr>
                <w:rFonts w:cs="Arial"/>
                <w:sz w:val="20"/>
                <w:szCs w:val="20"/>
              </w:rPr>
            </w:pPr>
            <w:r w:rsidRPr="00F6274C">
              <w:rPr>
                <w:rFonts w:cs="Arial"/>
                <w:sz w:val="20"/>
                <w:szCs w:val="20"/>
              </w:rPr>
              <w:t>3</w:t>
            </w:r>
          </w:p>
        </w:tc>
        <w:tc>
          <w:tcPr>
            <w:tcW w:w="2545" w:type="dxa"/>
            <w:vMerge/>
            <w:tcMar>
              <w:top w:w="0" w:type="dxa"/>
              <w:bottom w:w="0" w:type="dxa"/>
            </w:tcMar>
          </w:tcPr>
          <w:p w14:paraId="22F73D57" w14:textId="77777777" w:rsidR="00B26D2B" w:rsidRPr="00F6274C" w:rsidRDefault="00B26D2B" w:rsidP="00DF798C">
            <w:pPr>
              <w:jc w:val="both"/>
              <w:rPr>
                <w:rFonts w:cs="Arial"/>
                <w:sz w:val="20"/>
                <w:szCs w:val="20"/>
              </w:rPr>
            </w:pPr>
          </w:p>
        </w:tc>
        <w:tc>
          <w:tcPr>
            <w:tcW w:w="2977" w:type="dxa"/>
            <w:vMerge/>
            <w:tcMar>
              <w:top w:w="0" w:type="dxa"/>
              <w:bottom w:w="0" w:type="dxa"/>
            </w:tcMar>
          </w:tcPr>
          <w:p w14:paraId="01F8FF7C" w14:textId="77777777" w:rsidR="00B26D2B" w:rsidRPr="00F6274C" w:rsidRDefault="00B26D2B" w:rsidP="00DF798C">
            <w:pPr>
              <w:jc w:val="both"/>
              <w:rPr>
                <w:rFonts w:cs="Arial"/>
                <w:sz w:val="20"/>
                <w:szCs w:val="20"/>
              </w:rPr>
            </w:pPr>
          </w:p>
        </w:tc>
        <w:tc>
          <w:tcPr>
            <w:tcW w:w="597" w:type="dxa"/>
            <w:vMerge/>
            <w:tcMar>
              <w:top w:w="0" w:type="dxa"/>
              <w:bottom w:w="0" w:type="dxa"/>
            </w:tcMar>
          </w:tcPr>
          <w:p w14:paraId="486DF976" w14:textId="77777777" w:rsidR="00B26D2B" w:rsidRPr="00F6274C" w:rsidRDefault="00B26D2B" w:rsidP="00DF798C">
            <w:pPr>
              <w:jc w:val="both"/>
              <w:rPr>
                <w:rFonts w:cs="Arial"/>
                <w:sz w:val="20"/>
                <w:szCs w:val="20"/>
              </w:rPr>
            </w:pPr>
          </w:p>
        </w:tc>
      </w:tr>
      <w:tr w:rsidR="00B26D2B" w:rsidRPr="00F6274C" w14:paraId="3C8F55E0" w14:textId="77777777" w:rsidTr="00B26D2B">
        <w:trPr>
          <w:trHeight w:val="417"/>
        </w:trPr>
        <w:tc>
          <w:tcPr>
            <w:tcW w:w="593" w:type="dxa"/>
            <w:tcMar>
              <w:top w:w="0" w:type="dxa"/>
              <w:bottom w:w="0" w:type="dxa"/>
            </w:tcMar>
          </w:tcPr>
          <w:p w14:paraId="51276DC0" w14:textId="77777777" w:rsidR="00B26D2B" w:rsidRPr="00F6274C" w:rsidRDefault="00B26D2B" w:rsidP="00DF798C">
            <w:pPr>
              <w:jc w:val="both"/>
              <w:rPr>
                <w:rFonts w:cs="Arial"/>
                <w:sz w:val="20"/>
                <w:szCs w:val="20"/>
              </w:rPr>
            </w:pPr>
          </w:p>
        </w:tc>
        <w:tc>
          <w:tcPr>
            <w:tcW w:w="617" w:type="dxa"/>
            <w:tcMar>
              <w:top w:w="0" w:type="dxa"/>
              <w:bottom w:w="0" w:type="dxa"/>
            </w:tcMar>
          </w:tcPr>
          <w:p w14:paraId="70AA433A" w14:textId="77777777" w:rsidR="00B26D2B" w:rsidRPr="00F6274C" w:rsidRDefault="00B26D2B" w:rsidP="00DF798C">
            <w:pPr>
              <w:jc w:val="both"/>
              <w:rPr>
                <w:rFonts w:cs="Arial"/>
                <w:sz w:val="20"/>
                <w:szCs w:val="20"/>
              </w:rPr>
            </w:pPr>
          </w:p>
        </w:tc>
        <w:tc>
          <w:tcPr>
            <w:tcW w:w="884" w:type="dxa"/>
            <w:tcMar>
              <w:top w:w="0" w:type="dxa"/>
              <w:bottom w:w="0" w:type="dxa"/>
            </w:tcMar>
          </w:tcPr>
          <w:p w14:paraId="4EE1F82A" w14:textId="77777777" w:rsidR="00B26D2B" w:rsidRPr="00F6274C" w:rsidRDefault="00B26D2B" w:rsidP="00DF798C">
            <w:pPr>
              <w:jc w:val="both"/>
              <w:rPr>
                <w:rFonts w:cs="Arial"/>
                <w:sz w:val="20"/>
                <w:szCs w:val="20"/>
              </w:rPr>
            </w:pPr>
            <w:r w:rsidRPr="00F6274C">
              <w:rPr>
                <w:rFonts w:cs="Arial"/>
                <w:sz w:val="20"/>
                <w:szCs w:val="20"/>
              </w:rPr>
              <w:t>1c.3.3</w:t>
            </w:r>
          </w:p>
        </w:tc>
        <w:tc>
          <w:tcPr>
            <w:tcW w:w="5445" w:type="dxa"/>
            <w:tcMar>
              <w:top w:w="0" w:type="dxa"/>
              <w:bottom w:w="0" w:type="dxa"/>
            </w:tcMar>
          </w:tcPr>
          <w:p w14:paraId="4DFA32E8" w14:textId="77777777" w:rsidR="00B26D2B" w:rsidRPr="00F6274C" w:rsidRDefault="00B26D2B" w:rsidP="00DF798C">
            <w:pPr>
              <w:jc w:val="right"/>
              <w:rPr>
                <w:rFonts w:cs="Arial"/>
                <w:sz w:val="20"/>
                <w:szCs w:val="20"/>
              </w:rPr>
            </w:pPr>
            <w:r w:rsidRPr="00F6274C">
              <w:rPr>
                <w:rFonts w:cs="Arial"/>
                <w:sz w:val="20"/>
                <w:szCs w:val="20"/>
              </w:rPr>
              <w:t>Third-party liability insurance</w:t>
            </w:r>
          </w:p>
        </w:tc>
        <w:tc>
          <w:tcPr>
            <w:tcW w:w="614" w:type="dxa"/>
            <w:vMerge/>
            <w:tcMar>
              <w:top w:w="0" w:type="dxa"/>
              <w:bottom w:w="0" w:type="dxa"/>
            </w:tcMar>
          </w:tcPr>
          <w:p w14:paraId="127FCB58" w14:textId="77777777" w:rsidR="00B26D2B" w:rsidRPr="00F6274C" w:rsidRDefault="00B26D2B" w:rsidP="00DF798C">
            <w:pPr>
              <w:jc w:val="center"/>
              <w:rPr>
                <w:rFonts w:cs="Arial"/>
                <w:sz w:val="20"/>
                <w:szCs w:val="20"/>
              </w:rPr>
            </w:pPr>
          </w:p>
        </w:tc>
        <w:tc>
          <w:tcPr>
            <w:tcW w:w="2545" w:type="dxa"/>
            <w:vMerge/>
            <w:tcMar>
              <w:top w:w="0" w:type="dxa"/>
              <w:bottom w:w="0" w:type="dxa"/>
            </w:tcMar>
          </w:tcPr>
          <w:p w14:paraId="4BA8B95F" w14:textId="77777777" w:rsidR="00B26D2B" w:rsidRPr="00F6274C" w:rsidRDefault="00B26D2B" w:rsidP="00DF798C">
            <w:pPr>
              <w:jc w:val="both"/>
              <w:rPr>
                <w:rFonts w:cs="Arial"/>
                <w:sz w:val="20"/>
                <w:szCs w:val="20"/>
              </w:rPr>
            </w:pPr>
          </w:p>
        </w:tc>
        <w:tc>
          <w:tcPr>
            <w:tcW w:w="2977" w:type="dxa"/>
            <w:vMerge/>
            <w:tcMar>
              <w:top w:w="0" w:type="dxa"/>
              <w:bottom w:w="0" w:type="dxa"/>
            </w:tcMar>
          </w:tcPr>
          <w:p w14:paraId="22DC5984" w14:textId="77777777" w:rsidR="00B26D2B" w:rsidRPr="00F6274C" w:rsidRDefault="00B26D2B" w:rsidP="00DF798C">
            <w:pPr>
              <w:jc w:val="both"/>
              <w:rPr>
                <w:rFonts w:cs="Arial"/>
                <w:sz w:val="20"/>
                <w:szCs w:val="20"/>
              </w:rPr>
            </w:pPr>
          </w:p>
        </w:tc>
        <w:tc>
          <w:tcPr>
            <w:tcW w:w="597" w:type="dxa"/>
            <w:vMerge/>
            <w:tcMar>
              <w:top w:w="0" w:type="dxa"/>
              <w:bottom w:w="0" w:type="dxa"/>
            </w:tcMar>
          </w:tcPr>
          <w:p w14:paraId="7A62D4EC" w14:textId="77777777" w:rsidR="00B26D2B" w:rsidRPr="00F6274C" w:rsidRDefault="00B26D2B" w:rsidP="00DF798C">
            <w:pPr>
              <w:jc w:val="both"/>
              <w:rPr>
                <w:rFonts w:cs="Arial"/>
                <w:sz w:val="20"/>
                <w:szCs w:val="20"/>
              </w:rPr>
            </w:pPr>
          </w:p>
        </w:tc>
      </w:tr>
      <w:tr w:rsidR="00B26D2B" w:rsidRPr="00F6274C" w14:paraId="1F15D9EC" w14:textId="77777777" w:rsidTr="00B26D2B">
        <w:trPr>
          <w:trHeight w:val="417"/>
        </w:trPr>
        <w:tc>
          <w:tcPr>
            <w:tcW w:w="593" w:type="dxa"/>
            <w:tcMar>
              <w:top w:w="0" w:type="dxa"/>
              <w:bottom w:w="0" w:type="dxa"/>
            </w:tcMar>
          </w:tcPr>
          <w:p w14:paraId="61DE3AD4" w14:textId="77777777" w:rsidR="00B26D2B" w:rsidRPr="00F6274C" w:rsidRDefault="00B26D2B" w:rsidP="00DF798C">
            <w:pPr>
              <w:jc w:val="both"/>
              <w:rPr>
                <w:rFonts w:cs="Arial"/>
                <w:sz w:val="20"/>
                <w:szCs w:val="20"/>
              </w:rPr>
            </w:pPr>
          </w:p>
        </w:tc>
        <w:tc>
          <w:tcPr>
            <w:tcW w:w="617" w:type="dxa"/>
            <w:tcMar>
              <w:top w:w="0" w:type="dxa"/>
              <w:bottom w:w="0" w:type="dxa"/>
            </w:tcMar>
          </w:tcPr>
          <w:p w14:paraId="2583C9A8" w14:textId="77777777" w:rsidR="00B26D2B" w:rsidRPr="00F6274C" w:rsidRDefault="00B26D2B" w:rsidP="00DF798C">
            <w:pPr>
              <w:jc w:val="both"/>
              <w:rPr>
                <w:rFonts w:cs="Arial"/>
                <w:sz w:val="20"/>
                <w:szCs w:val="20"/>
              </w:rPr>
            </w:pPr>
          </w:p>
        </w:tc>
        <w:tc>
          <w:tcPr>
            <w:tcW w:w="884" w:type="dxa"/>
            <w:tcMar>
              <w:top w:w="0" w:type="dxa"/>
              <w:bottom w:w="0" w:type="dxa"/>
            </w:tcMar>
          </w:tcPr>
          <w:p w14:paraId="4BDC086C" w14:textId="77777777" w:rsidR="00B26D2B" w:rsidRPr="00F6274C" w:rsidRDefault="00B26D2B" w:rsidP="00DF798C">
            <w:pPr>
              <w:jc w:val="both"/>
              <w:rPr>
                <w:rFonts w:cs="Arial"/>
                <w:sz w:val="20"/>
                <w:szCs w:val="20"/>
              </w:rPr>
            </w:pPr>
            <w:r w:rsidRPr="00F6274C">
              <w:rPr>
                <w:rFonts w:cs="Arial"/>
                <w:sz w:val="20"/>
                <w:szCs w:val="20"/>
              </w:rPr>
              <w:t>1c.3.4</w:t>
            </w:r>
          </w:p>
        </w:tc>
        <w:tc>
          <w:tcPr>
            <w:tcW w:w="5445" w:type="dxa"/>
            <w:tcMar>
              <w:top w:w="0" w:type="dxa"/>
              <w:bottom w:w="0" w:type="dxa"/>
            </w:tcMar>
          </w:tcPr>
          <w:p w14:paraId="533C01A2" w14:textId="3E2B213B" w:rsidR="00B26D2B" w:rsidRPr="00F6274C" w:rsidRDefault="00B26D2B">
            <w:pPr>
              <w:jc w:val="right"/>
              <w:rPr>
                <w:rFonts w:cs="Arial"/>
                <w:sz w:val="20"/>
                <w:szCs w:val="20"/>
              </w:rPr>
            </w:pPr>
            <w:r w:rsidRPr="00F6274C">
              <w:rPr>
                <w:rFonts w:cs="Arial"/>
                <w:sz w:val="20"/>
                <w:szCs w:val="20"/>
              </w:rPr>
              <w:t>Manpower insurance</w:t>
            </w:r>
            <w:del w:id="312" w:author="James Collocott" w:date="2018-10-24T10:08:00Z">
              <w:r w:rsidRPr="00F6274C" w:rsidDel="002F6F71">
                <w:rPr>
                  <w:rFonts w:cs="Arial"/>
                  <w:sz w:val="20"/>
                  <w:szCs w:val="20"/>
                </w:rPr>
                <w:delText xml:space="preserve"> issues</w:delText>
              </w:r>
            </w:del>
          </w:p>
        </w:tc>
        <w:tc>
          <w:tcPr>
            <w:tcW w:w="614" w:type="dxa"/>
            <w:vMerge/>
            <w:tcMar>
              <w:top w:w="0" w:type="dxa"/>
              <w:bottom w:w="0" w:type="dxa"/>
            </w:tcMar>
          </w:tcPr>
          <w:p w14:paraId="40177AFE" w14:textId="77777777" w:rsidR="00B26D2B" w:rsidRPr="00F6274C" w:rsidRDefault="00B26D2B" w:rsidP="00DF798C">
            <w:pPr>
              <w:jc w:val="center"/>
              <w:rPr>
                <w:rFonts w:cs="Arial"/>
                <w:sz w:val="20"/>
                <w:szCs w:val="20"/>
              </w:rPr>
            </w:pPr>
          </w:p>
        </w:tc>
        <w:tc>
          <w:tcPr>
            <w:tcW w:w="2545" w:type="dxa"/>
            <w:vMerge/>
            <w:tcMar>
              <w:top w:w="0" w:type="dxa"/>
              <w:bottom w:w="0" w:type="dxa"/>
            </w:tcMar>
          </w:tcPr>
          <w:p w14:paraId="5FD645A0" w14:textId="77777777" w:rsidR="00B26D2B" w:rsidRPr="00F6274C" w:rsidRDefault="00B26D2B" w:rsidP="00DF798C">
            <w:pPr>
              <w:jc w:val="both"/>
              <w:rPr>
                <w:rFonts w:cs="Arial"/>
                <w:sz w:val="20"/>
                <w:szCs w:val="20"/>
              </w:rPr>
            </w:pPr>
          </w:p>
        </w:tc>
        <w:tc>
          <w:tcPr>
            <w:tcW w:w="2977" w:type="dxa"/>
            <w:vMerge/>
            <w:tcMar>
              <w:top w:w="0" w:type="dxa"/>
              <w:bottom w:w="0" w:type="dxa"/>
            </w:tcMar>
          </w:tcPr>
          <w:p w14:paraId="3A3A05C9" w14:textId="77777777" w:rsidR="00B26D2B" w:rsidRPr="00F6274C" w:rsidRDefault="00B26D2B" w:rsidP="00DF798C">
            <w:pPr>
              <w:jc w:val="both"/>
              <w:rPr>
                <w:rFonts w:cs="Arial"/>
                <w:sz w:val="20"/>
                <w:szCs w:val="20"/>
              </w:rPr>
            </w:pPr>
          </w:p>
        </w:tc>
        <w:tc>
          <w:tcPr>
            <w:tcW w:w="597" w:type="dxa"/>
            <w:vMerge/>
            <w:tcMar>
              <w:top w:w="0" w:type="dxa"/>
              <w:bottom w:w="0" w:type="dxa"/>
            </w:tcMar>
          </w:tcPr>
          <w:p w14:paraId="5EFCB0C2" w14:textId="77777777" w:rsidR="00B26D2B" w:rsidRPr="00F6274C" w:rsidRDefault="00B26D2B" w:rsidP="00DF798C">
            <w:pPr>
              <w:jc w:val="both"/>
              <w:rPr>
                <w:rFonts w:cs="Arial"/>
                <w:sz w:val="20"/>
                <w:szCs w:val="20"/>
              </w:rPr>
            </w:pPr>
          </w:p>
        </w:tc>
      </w:tr>
    </w:tbl>
    <w:p w14:paraId="2455E53D" w14:textId="77777777" w:rsidR="00201794" w:rsidRPr="00F6274C" w:rsidRDefault="00201794">
      <w:r w:rsidRPr="00F6274C">
        <w:br w:type="page"/>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201794" w:rsidRPr="00F6274C" w14:paraId="53890B8D" w14:textId="77777777" w:rsidTr="00201794">
        <w:trPr>
          <w:trHeight w:val="417"/>
        </w:trPr>
        <w:tc>
          <w:tcPr>
            <w:tcW w:w="593" w:type="dxa"/>
            <w:tcMar>
              <w:top w:w="0" w:type="dxa"/>
              <w:bottom w:w="0" w:type="dxa"/>
            </w:tcMar>
          </w:tcPr>
          <w:p w14:paraId="0E4818F9" w14:textId="77777777" w:rsidR="00201794" w:rsidRPr="00F6274C" w:rsidRDefault="00201794" w:rsidP="00DF798C">
            <w:pPr>
              <w:jc w:val="both"/>
              <w:rPr>
                <w:rFonts w:cs="Arial"/>
                <w:sz w:val="20"/>
                <w:szCs w:val="20"/>
              </w:rPr>
            </w:pPr>
          </w:p>
        </w:tc>
        <w:tc>
          <w:tcPr>
            <w:tcW w:w="617" w:type="dxa"/>
            <w:tcMar>
              <w:top w:w="0" w:type="dxa"/>
              <w:bottom w:w="0" w:type="dxa"/>
            </w:tcMar>
          </w:tcPr>
          <w:p w14:paraId="7EF2CAB1" w14:textId="77777777" w:rsidR="00201794" w:rsidRPr="00F6274C" w:rsidRDefault="00201794" w:rsidP="00DF798C">
            <w:pPr>
              <w:jc w:val="both"/>
              <w:rPr>
                <w:rFonts w:cs="Arial"/>
                <w:b/>
                <w:sz w:val="20"/>
                <w:szCs w:val="20"/>
              </w:rPr>
            </w:pPr>
            <w:r w:rsidRPr="00F6274C">
              <w:rPr>
                <w:rFonts w:cs="Arial"/>
                <w:b/>
                <w:sz w:val="20"/>
                <w:szCs w:val="20"/>
              </w:rPr>
              <w:t>1c.4</w:t>
            </w:r>
          </w:p>
        </w:tc>
        <w:tc>
          <w:tcPr>
            <w:tcW w:w="884" w:type="dxa"/>
            <w:shd w:val="clear" w:color="auto" w:fill="D9D9D9" w:themeFill="background1" w:themeFillShade="D9"/>
            <w:tcMar>
              <w:top w:w="0" w:type="dxa"/>
              <w:bottom w:w="0" w:type="dxa"/>
            </w:tcMar>
          </w:tcPr>
          <w:p w14:paraId="4356D805" w14:textId="77777777" w:rsidR="00201794" w:rsidRPr="00F6274C" w:rsidRDefault="00201794" w:rsidP="00DF798C">
            <w:pPr>
              <w:jc w:val="both"/>
              <w:rPr>
                <w:rFonts w:cs="Arial"/>
                <w:sz w:val="20"/>
                <w:szCs w:val="20"/>
              </w:rPr>
            </w:pPr>
          </w:p>
        </w:tc>
        <w:tc>
          <w:tcPr>
            <w:tcW w:w="5445" w:type="dxa"/>
            <w:tcMar>
              <w:top w:w="0" w:type="dxa"/>
              <w:bottom w:w="0" w:type="dxa"/>
            </w:tcMar>
          </w:tcPr>
          <w:p w14:paraId="75AA0B0F" w14:textId="77777777" w:rsidR="00201794" w:rsidRPr="00F6274C" w:rsidRDefault="007B0E8A" w:rsidP="00201794">
            <w:pPr>
              <w:rPr>
                <w:rFonts w:cs="Arial"/>
                <w:b/>
                <w:sz w:val="20"/>
                <w:szCs w:val="20"/>
              </w:rPr>
            </w:pPr>
            <w:r w:rsidRPr="00F6274C">
              <w:rPr>
                <w:rFonts w:cs="Arial"/>
                <w:b/>
                <w:sz w:val="20"/>
                <w:szCs w:val="20"/>
              </w:rPr>
              <w:t>CONTRACTING OUT</w:t>
            </w:r>
            <w:r w:rsidR="0060665D" w:rsidRPr="00F6274C">
              <w:rPr>
                <w:rFonts w:cs="Arial"/>
                <w:b/>
                <w:sz w:val="20"/>
                <w:szCs w:val="20"/>
              </w:rPr>
              <w:t xml:space="preserve"> – CASE STUDY</w:t>
            </w:r>
          </w:p>
        </w:tc>
        <w:tc>
          <w:tcPr>
            <w:tcW w:w="6733" w:type="dxa"/>
            <w:gridSpan w:val="4"/>
            <w:shd w:val="clear" w:color="auto" w:fill="D9D9D9" w:themeFill="background1" w:themeFillShade="D9"/>
            <w:tcMar>
              <w:top w:w="0" w:type="dxa"/>
              <w:bottom w:w="0" w:type="dxa"/>
            </w:tcMar>
          </w:tcPr>
          <w:p w14:paraId="17773716" w14:textId="77777777" w:rsidR="00201794" w:rsidRPr="00F6274C" w:rsidRDefault="0060665D" w:rsidP="00DF798C">
            <w:pPr>
              <w:jc w:val="both"/>
              <w:rPr>
                <w:rFonts w:cs="Arial"/>
                <w:sz w:val="20"/>
                <w:szCs w:val="20"/>
              </w:rPr>
            </w:pPr>
            <w:r w:rsidRPr="00F6274C">
              <w:rPr>
                <w:rFonts w:cs="Arial"/>
                <w:b/>
                <w:sz w:val="20"/>
                <w:szCs w:val="20"/>
              </w:rPr>
              <w:t xml:space="preserve">Note: </w:t>
            </w:r>
            <w:r w:rsidRPr="00F6274C">
              <w:rPr>
                <w:rFonts w:cs="Arial"/>
                <w:sz w:val="20"/>
                <w:szCs w:val="20"/>
              </w:rPr>
              <w:t>Each ATO should select an appropriate case study for Lecture 11</w:t>
            </w:r>
          </w:p>
        </w:tc>
      </w:tr>
      <w:tr w:rsidR="0060665D" w:rsidRPr="00F6274C" w14:paraId="1C59EA46" w14:textId="77777777" w:rsidTr="00B26D2B">
        <w:trPr>
          <w:trHeight w:val="417"/>
        </w:trPr>
        <w:tc>
          <w:tcPr>
            <w:tcW w:w="593" w:type="dxa"/>
            <w:tcMar>
              <w:top w:w="0" w:type="dxa"/>
              <w:bottom w:w="0" w:type="dxa"/>
            </w:tcMar>
          </w:tcPr>
          <w:p w14:paraId="4B8D01C7" w14:textId="77777777" w:rsidR="0060665D" w:rsidRPr="00F6274C" w:rsidRDefault="0060665D" w:rsidP="00DF798C">
            <w:pPr>
              <w:jc w:val="both"/>
              <w:rPr>
                <w:rFonts w:cs="Arial"/>
                <w:sz w:val="20"/>
                <w:szCs w:val="20"/>
              </w:rPr>
            </w:pPr>
          </w:p>
        </w:tc>
        <w:tc>
          <w:tcPr>
            <w:tcW w:w="617" w:type="dxa"/>
            <w:tcMar>
              <w:top w:w="0" w:type="dxa"/>
              <w:bottom w:w="0" w:type="dxa"/>
            </w:tcMar>
          </w:tcPr>
          <w:p w14:paraId="7B8A1C29" w14:textId="77777777" w:rsidR="0060665D" w:rsidRPr="00F6274C" w:rsidRDefault="0060665D" w:rsidP="00DF798C">
            <w:pPr>
              <w:jc w:val="both"/>
              <w:rPr>
                <w:rFonts w:cs="Arial"/>
                <w:sz w:val="20"/>
                <w:szCs w:val="20"/>
              </w:rPr>
            </w:pPr>
          </w:p>
        </w:tc>
        <w:tc>
          <w:tcPr>
            <w:tcW w:w="884" w:type="dxa"/>
            <w:tcMar>
              <w:top w:w="0" w:type="dxa"/>
              <w:bottom w:w="0" w:type="dxa"/>
            </w:tcMar>
          </w:tcPr>
          <w:p w14:paraId="7C674E2C" w14:textId="77777777" w:rsidR="0060665D" w:rsidRPr="00F6274C" w:rsidRDefault="0060665D" w:rsidP="00DF798C">
            <w:pPr>
              <w:jc w:val="both"/>
              <w:rPr>
                <w:rFonts w:cs="Arial"/>
                <w:sz w:val="20"/>
                <w:szCs w:val="20"/>
              </w:rPr>
            </w:pPr>
            <w:r w:rsidRPr="00F6274C">
              <w:rPr>
                <w:rFonts w:cs="Arial"/>
                <w:sz w:val="20"/>
                <w:szCs w:val="20"/>
              </w:rPr>
              <w:t>1c.4.1</w:t>
            </w:r>
          </w:p>
        </w:tc>
        <w:tc>
          <w:tcPr>
            <w:tcW w:w="5445" w:type="dxa"/>
            <w:tcMar>
              <w:top w:w="0" w:type="dxa"/>
              <w:bottom w:w="0" w:type="dxa"/>
            </w:tcMar>
          </w:tcPr>
          <w:p w14:paraId="222EE2CD" w14:textId="77777777" w:rsidR="0060665D" w:rsidRPr="00F6274C" w:rsidRDefault="0060665D" w:rsidP="00DF798C">
            <w:pPr>
              <w:jc w:val="right"/>
              <w:rPr>
                <w:rFonts w:cs="Arial"/>
                <w:sz w:val="20"/>
                <w:szCs w:val="20"/>
              </w:rPr>
            </w:pPr>
            <w:r w:rsidRPr="00F6274C">
              <w:rPr>
                <w:rFonts w:cs="Arial"/>
                <w:sz w:val="20"/>
                <w:szCs w:val="20"/>
              </w:rPr>
              <w:t>Advantages and disadvantages of “Contracting Out”</w:t>
            </w:r>
          </w:p>
        </w:tc>
        <w:tc>
          <w:tcPr>
            <w:tcW w:w="614" w:type="dxa"/>
            <w:vMerge w:val="restart"/>
            <w:tcMar>
              <w:top w:w="0" w:type="dxa"/>
              <w:bottom w:w="0" w:type="dxa"/>
            </w:tcMar>
          </w:tcPr>
          <w:p w14:paraId="7BBF8CD7" w14:textId="77777777" w:rsidR="0060665D" w:rsidRPr="00F6274C" w:rsidRDefault="0060665D" w:rsidP="00DF798C">
            <w:pPr>
              <w:jc w:val="center"/>
              <w:rPr>
                <w:rFonts w:cs="Arial"/>
                <w:sz w:val="20"/>
                <w:szCs w:val="20"/>
              </w:rPr>
            </w:pPr>
          </w:p>
          <w:p w14:paraId="7E8B010C" w14:textId="77777777" w:rsidR="0060665D" w:rsidRPr="00F6274C" w:rsidRDefault="0060665D" w:rsidP="00DF798C">
            <w:pPr>
              <w:jc w:val="center"/>
              <w:rPr>
                <w:rFonts w:cs="Arial"/>
                <w:sz w:val="20"/>
                <w:szCs w:val="20"/>
              </w:rPr>
            </w:pPr>
          </w:p>
          <w:p w14:paraId="35B42DC2" w14:textId="77777777" w:rsidR="0060665D" w:rsidRPr="00F6274C" w:rsidRDefault="0060665D" w:rsidP="00DF798C">
            <w:pPr>
              <w:jc w:val="center"/>
              <w:rPr>
                <w:rFonts w:cs="Arial"/>
                <w:sz w:val="20"/>
                <w:szCs w:val="20"/>
              </w:rPr>
            </w:pPr>
          </w:p>
          <w:p w14:paraId="5C4C43D1" w14:textId="77777777" w:rsidR="0060665D" w:rsidRPr="00F6274C" w:rsidRDefault="0060665D" w:rsidP="00DF798C">
            <w:pPr>
              <w:jc w:val="center"/>
              <w:rPr>
                <w:rFonts w:cs="Arial"/>
                <w:sz w:val="20"/>
                <w:szCs w:val="20"/>
              </w:rPr>
            </w:pPr>
            <w:r w:rsidRPr="00F6274C">
              <w:rPr>
                <w:rFonts w:cs="Arial"/>
                <w:sz w:val="20"/>
                <w:szCs w:val="20"/>
              </w:rPr>
              <w:t>3</w:t>
            </w:r>
          </w:p>
        </w:tc>
        <w:tc>
          <w:tcPr>
            <w:tcW w:w="2545" w:type="dxa"/>
            <w:vMerge w:val="restart"/>
            <w:tcMar>
              <w:top w:w="0" w:type="dxa"/>
              <w:bottom w:w="0" w:type="dxa"/>
            </w:tcMar>
          </w:tcPr>
          <w:p w14:paraId="74D288AE" w14:textId="77777777" w:rsidR="0060665D" w:rsidRPr="00F6274C" w:rsidRDefault="003247B6" w:rsidP="003247B6">
            <w:pPr>
              <w:rPr>
                <w:rFonts w:cs="Arial"/>
                <w:sz w:val="20"/>
                <w:szCs w:val="20"/>
              </w:rPr>
            </w:pPr>
            <w:r w:rsidRPr="00F6274C">
              <w:rPr>
                <w:rFonts w:cs="Arial"/>
                <w:sz w:val="20"/>
                <w:szCs w:val="20"/>
              </w:rPr>
              <w:t>Cost-benefit analysis exercise</w:t>
            </w:r>
          </w:p>
        </w:tc>
        <w:tc>
          <w:tcPr>
            <w:tcW w:w="2977" w:type="dxa"/>
            <w:vMerge w:val="restart"/>
            <w:tcMar>
              <w:top w:w="0" w:type="dxa"/>
              <w:bottom w:w="0" w:type="dxa"/>
            </w:tcMar>
          </w:tcPr>
          <w:p w14:paraId="4BD280A8" w14:textId="179D9CA3" w:rsidR="0060665D" w:rsidRPr="00F6274C" w:rsidRDefault="002F6F71" w:rsidP="00DF798C">
            <w:pPr>
              <w:jc w:val="both"/>
              <w:rPr>
                <w:rFonts w:cs="Arial"/>
                <w:sz w:val="20"/>
                <w:szCs w:val="20"/>
              </w:rPr>
            </w:pPr>
            <w:ins w:id="313" w:author="James Collocott" w:date="2018-10-24T10:10:00Z">
              <w:r>
                <w:rPr>
                  <w:rFonts w:cs="Arial"/>
                  <w:sz w:val="20"/>
                  <w:szCs w:val="20"/>
                </w:rPr>
                <w:t>NAVGUIDE</w:t>
              </w:r>
            </w:ins>
          </w:p>
        </w:tc>
        <w:tc>
          <w:tcPr>
            <w:tcW w:w="597" w:type="dxa"/>
            <w:vMerge w:val="restart"/>
            <w:tcMar>
              <w:top w:w="0" w:type="dxa"/>
              <w:bottom w:w="0" w:type="dxa"/>
            </w:tcMar>
          </w:tcPr>
          <w:p w14:paraId="659E9A33" w14:textId="77777777" w:rsidR="0060665D" w:rsidRPr="00F6274C" w:rsidRDefault="0060665D" w:rsidP="00DF798C">
            <w:pPr>
              <w:jc w:val="both"/>
              <w:rPr>
                <w:rFonts w:cs="Arial"/>
                <w:sz w:val="20"/>
                <w:szCs w:val="20"/>
              </w:rPr>
            </w:pPr>
          </w:p>
          <w:p w14:paraId="108E8952" w14:textId="77777777" w:rsidR="0060665D" w:rsidRPr="00F6274C" w:rsidRDefault="0060665D" w:rsidP="00DF798C">
            <w:pPr>
              <w:jc w:val="both"/>
              <w:rPr>
                <w:rFonts w:cs="Arial"/>
                <w:sz w:val="20"/>
                <w:szCs w:val="20"/>
              </w:rPr>
            </w:pPr>
          </w:p>
          <w:p w14:paraId="4736CCC1" w14:textId="77777777" w:rsidR="0060665D" w:rsidRPr="00F6274C" w:rsidRDefault="0060665D" w:rsidP="00DF798C">
            <w:pPr>
              <w:jc w:val="both"/>
              <w:rPr>
                <w:rFonts w:cs="Arial"/>
                <w:sz w:val="20"/>
                <w:szCs w:val="20"/>
              </w:rPr>
            </w:pPr>
            <w:r w:rsidRPr="00F6274C">
              <w:rPr>
                <w:rFonts w:cs="Arial"/>
                <w:sz w:val="20"/>
                <w:szCs w:val="20"/>
              </w:rPr>
              <w:t>11</w:t>
            </w:r>
          </w:p>
        </w:tc>
      </w:tr>
      <w:tr w:rsidR="0060665D" w:rsidRPr="00F6274C" w14:paraId="70F43196" w14:textId="77777777" w:rsidTr="00B26D2B">
        <w:trPr>
          <w:trHeight w:val="417"/>
        </w:trPr>
        <w:tc>
          <w:tcPr>
            <w:tcW w:w="593" w:type="dxa"/>
            <w:tcMar>
              <w:top w:w="0" w:type="dxa"/>
              <w:bottom w:w="0" w:type="dxa"/>
            </w:tcMar>
          </w:tcPr>
          <w:p w14:paraId="407D30F5" w14:textId="77777777" w:rsidR="0060665D" w:rsidRPr="00F6274C" w:rsidRDefault="0060665D" w:rsidP="00DF798C">
            <w:pPr>
              <w:jc w:val="both"/>
              <w:rPr>
                <w:rFonts w:cs="Arial"/>
                <w:sz w:val="20"/>
                <w:szCs w:val="20"/>
              </w:rPr>
            </w:pPr>
          </w:p>
        </w:tc>
        <w:tc>
          <w:tcPr>
            <w:tcW w:w="617" w:type="dxa"/>
            <w:tcMar>
              <w:top w:w="0" w:type="dxa"/>
              <w:bottom w:w="0" w:type="dxa"/>
            </w:tcMar>
          </w:tcPr>
          <w:p w14:paraId="1DCC0351" w14:textId="77777777" w:rsidR="0060665D" w:rsidRPr="00F6274C" w:rsidRDefault="0060665D" w:rsidP="00DF798C">
            <w:pPr>
              <w:jc w:val="both"/>
              <w:rPr>
                <w:rFonts w:cs="Arial"/>
                <w:sz w:val="20"/>
                <w:szCs w:val="20"/>
              </w:rPr>
            </w:pPr>
          </w:p>
        </w:tc>
        <w:tc>
          <w:tcPr>
            <w:tcW w:w="884" w:type="dxa"/>
            <w:tcMar>
              <w:top w:w="0" w:type="dxa"/>
              <w:bottom w:w="0" w:type="dxa"/>
            </w:tcMar>
          </w:tcPr>
          <w:p w14:paraId="36A80BE0" w14:textId="77777777" w:rsidR="0060665D" w:rsidRPr="00F6274C" w:rsidRDefault="0060665D" w:rsidP="00DF798C">
            <w:pPr>
              <w:jc w:val="both"/>
              <w:rPr>
                <w:rFonts w:cs="Arial"/>
                <w:sz w:val="20"/>
                <w:szCs w:val="20"/>
              </w:rPr>
            </w:pPr>
            <w:r w:rsidRPr="00F6274C">
              <w:rPr>
                <w:rFonts w:cs="Arial"/>
                <w:sz w:val="20"/>
                <w:szCs w:val="20"/>
              </w:rPr>
              <w:t>1c.4.2</w:t>
            </w:r>
          </w:p>
        </w:tc>
        <w:tc>
          <w:tcPr>
            <w:tcW w:w="5445" w:type="dxa"/>
            <w:tcMar>
              <w:top w:w="0" w:type="dxa"/>
              <w:bottom w:w="0" w:type="dxa"/>
            </w:tcMar>
          </w:tcPr>
          <w:p w14:paraId="67DC54DB" w14:textId="77777777" w:rsidR="0060665D" w:rsidRPr="00F6274C" w:rsidRDefault="0060665D" w:rsidP="00DF798C">
            <w:pPr>
              <w:jc w:val="right"/>
              <w:rPr>
                <w:rFonts w:cs="Arial"/>
                <w:sz w:val="20"/>
                <w:szCs w:val="20"/>
              </w:rPr>
            </w:pPr>
            <w:r w:rsidRPr="00F6274C">
              <w:rPr>
                <w:rFonts w:cs="Arial"/>
                <w:sz w:val="20"/>
                <w:szCs w:val="20"/>
              </w:rPr>
              <w:t>Legal contract, liability and ownership issues</w:t>
            </w:r>
          </w:p>
        </w:tc>
        <w:tc>
          <w:tcPr>
            <w:tcW w:w="614" w:type="dxa"/>
            <w:vMerge/>
            <w:tcMar>
              <w:top w:w="0" w:type="dxa"/>
              <w:bottom w:w="0" w:type="dxa"/>
            </w:tcMar>
          </w:tcPr>
          <w:p w14:paraId="0AB05684" w14:textId="77777777" w:rsidR="0060665D" w:rsidRPr="00F6274C" w:rsidRDefault="0060665D" w:rsidP="00DF798C">
            <w:pPr>
              <w:jc w:val="center"/>
              <w:rPr>
                <w:rFonts w:cs="Arial"/>
                <w:sz w:val="20"/>
                <w:szCs w:val="20"/>
              </w:rPr>
            </w:pPr>
          </w:p>
        </w:tc>
        <w:tc>
          <w:tcPr>
            <w:tcW w:w="2545" w:type="dxa"/>
            <w:vMerge/>
            <w:tcMar>
              <w:top w:w="0" w:type="dxa"/>
              <w:bottom w:w="0" w:type="dxa"/>
            </w:tcMar>
          </w:tcPr>
          <w:p w14:paraId="29F3AA38" w14:textId="77777777" w:rsidR="0060665D" w:rsidRPr="00F6274C" w:rsidRDefault="0060665D" w:rsidP="00DF798C">
            <w:pPr>
              <w:jc w:val="both"/>
              <w:rPr>
                <w:rFonts w:cs="Arial"/>
                <w:sz w:val="20"/>
                <w:szCs w:val="20"/>
              </w:rPr>
            </w:pPr>
          </w:p>
        </w:tc>
        <w:tc>
          <w:tcPr>
            <w:tcW w:w="2977" w:type="dxa"/>
            <w:vMerge/>
            <w:tcMar>
              <w:top w:w="0" w:type="dxa"/>
              <w:bottom w:w="0" w:type="dxa"/>
            </w:tcMar>
          </w:tcPr>
          <w:p w14:paraId="03D5FCE4" w14:textId="77777777" w:rsidR="0060665D" w:rsidRPr="00F6274C" w:rsidRDefault="0060665D" w:rsidP="00DF798C">
            <w:pPr>
              <w:jc w:val="both"/>
              <w:rPr>
                <w:rFonts w:cs="Arial"/>
                <w:sz w:val="20"/>
                <w:szCs w:val="20"/>
              </w:rPr>
            </w:pPr>
          </w:p>
        </w:tc>
        <w:tc>
          <w:tcPr>
            <w:tcW w:w="597" w:type="dxa"/>
            <w:vMerge/>
            <w:tcMar>
              <w:top w:w="0" w:type="dxa"/>
              <w:bottom w:w="0" w:type="dxa"/>
            </w:tcMar>
          </w:tcPr>
          <w:p w14:paraId="43536270" w14:textId="77777777" w:rsidR="0060665D" w:rsidRPr="00F6274C" w:rsidRDefault="0060665D" w:rsidP="00DF798C">
            <w:pPr>
              <w:jc w:val="both"/>
              <w:rPr>
                <w:rFonts w:cs="Arial"/>
                <w:sz w:val="20"/>
                <w:szCs w:val="20"/>
              </w:rPr>
            </w:pPr>
          </w:p>
        </w:tc>
      </w:tr>
      <w:tr w:rsidR="0060665D" w:rsidRPr="00F6274C" w14:paraId="624BB6F2" w14:textId="77777777" w:rsidTr="00B26D2B">
        <w:trPr>
          <w:trHeight w:val="417"/>
        </w:trPr>
        <w:tc>
          <w:tcPr>
            <w:tcW w:w="593" w:type="dxa"/>
            <w:tcMar>
              <w:top w:w="0" w:type="dxa"/>
              <w:bottom w:w="0" w:type="dxa"/>
            </w:tcMar>
          </w:tcPr>
          <w:p w14:paraId="631F2B98" w14:textId="77777777" w:rsidR="0060665D" w:rsidRPr="00F6274C" w:rsidRDefault="0060665D" w:rsidP="00DF798C">
            <w:pPr>
              <w:jc w:val="both"/>
              <w:rPr>
                <w:rFonts w:cs="Arial"/>
                <w:sz w:val="20"/>
                <w:szCs w:val="20"/>
              </w:rPr>
            </w:pPr>
          </w:p>
        </w:tc>
        <w:tc>
          <w:tcPr>
            <w:tcW w:w="617" w:type="dxa"/>
            <w:tcMar>
              <w:top w:w="0" w:type="dxa"/>
              <w:bottom w:w="0" w:type="dxa"/>
            </w:tcMar>
          </w:tcPr>
          <w:p w14:paraId="3DD859D5" w14:textId="77777777" w:rsidR="0060665D" w:rsidRPr="00F6274C" w:rsidRDefault="0060665D" w:rsidP="00DF798C">
            <w:pPr>
              <w:jc w:val="both"/>
              <w:rPr>
                <w:rFonts w:cs="Arial"/>
                <w:sz w:val="20"/>
                <w:szCs w:val="20"/>
              </w:rPr>
            </w:pPr>
          </w:p>
        </w:tc>
        <w:tc>
          <w:tcPr>
            <w:tcW w:w="884" w:type="dxa"/>
            <w:tcMar>
              <w:top w:w="0" w:type="dxa"/>
              <w:bottom w:w="0" w:type="dxa"/>
            </w:tcMar>
          </w:tcPr>
          <w:p w14:paraId="2FFB24A2" w14:textId="77777777" w:rsidR="0060665D" w:rsidRPr="00F6274C" w:rsidRDefault="0060665D" w:rsidP="00DF798C">
            <w:pPr>
              <w:jc w:val="both"/>
              <w:rPr>
                <w:rFonts w:cs="Arial"/>
                <w:sz w:val="20"/>
                <w:szCs w:val="20"/>
              </w:rPr>
            </w:pPr>
            <w:r w:rsidRPr="00F6274C">
              <w:rPr>
                <w:rFonts w:cs="Arial"/>
                <w:sz w:val="20"/>
                <w:szCs w:val="20"/>
              </w:rPr>
              <w:t>1c.4.3</w:t>
            </w:r>
          </w:p>
        </w:tc>
        <w:tc>
          <w:tcPr>
            <w:tcW w:w="5445" w:type="dxa"/>
            <w:tcMar>
              <w:top w:w="0" w:type="dxa"/>
              <w:bottom w:w="0" w:type="dxa"/>
            </w:tcMar>
          </w:tcPr>
          <w:p w14:paraId="50B9360A" w14:textId="77777777" w:rsidR="0060665D" w:rsidRPr="00F6274C" w:rsidRDefault="0060665D" w:rsidP="0060665D">
            <w:pPr>
              <w:jc w:val="right"/>
              <w:rPr>
                <w:rFonts w:cs="Arial"/>
                <w:sz w:val="20"/>
                <w:szCs w:val="20"/>
              </w:rPr>
            </w:pPr>
            <w:r w:rsidRPr="00F6274C">
              <w:rPr>
                <w:rFonts w:cs="Arial"/>
                <w:sz w:val="20"/>
                <w:szCs w:val="20"/>
              </w:rPr>
              <w:t>Quality control and inspection</w:t>
            </w:r>
          </w:p>
        </w:tc>
        <w:tc>
          <w:tcPr>
            <w:tcW w:w="614" w:type="dxa"/>
            <w:vMerge/>
            <w:tcMar>
              <w:top w:w="0" w:type="dxa"/>
              <w:bottom w:w="0" w:type="dxa"/>
            </w:tcMar>
          </w:tcPr>
          <w:p w14:paraId="6C5AF9A4" w14:textId="77777777" w:rsidR="0060665D" w:rsidRPr="00F6274C" w:rsidRDefault="0060665D" w:rsidP="00DF798C">
            <w:pPr>
              <w:jc w:val="center"/>
              <w:rPr>
                <w:rFonts w:cs="Arial"/>
                <w:sz w:val="20"/>
                <w:szCs w:val="20"/>
              </w:rPr>
            </w:pPr>
          </w:p>
        </w:tc>
        <w:tc>
          <w:tcPr>
            <w:tcW w:w="2545" w:type="dxa"/>
            <w:vMerge/>
            <w:tcMar>
              <w:top w:w="0" w:type="dxa"/>
              <w:bottom w:w="0" w:type="dxa"/>
            </w:tcMar>
          </w:tcPr>
          <w:p w14:paraId="79280AE0" w14:textId="77777777" w:rsidR="0060665D" w:rsidRPr="00F6274C" w:rsidRDefault="0060665D" w:rsidP="00DF798C">
            <w:pPr>
              <w:jc w:val="both"/>
              <w:rPr>
                <w:rFonts w:cs="Arial"/>
                <w:sz w:val="20"/>
                <w:szCs w:val="20"/>
              </w:rPr>
            </w:pPr>
          </w:p>
        </w:tc>
        <w:tc>
          <w:tcPr>
            <w:tcW w:w="2977" w:type="dxa"/>
            <w:vMerge/>
            <w:tcMar>
              <w:top w:w="0" w:type="dxa"/>
              <w:bottom w:w="0" w:type="dxa"/>
            </w:tcMar>
          </w:tcPr>
          <w:p w14:paraId="10362EC9" w14:textId="77777777" w:rsidR="0060665D" w:rsidRPr="00F6274C" w:rsidRDefault="0060665D" w:rsidP="00DF798C">
            <w:pPr>
              <w:jc w:val="both"/>
              <w:rPr>
                <w:rFonts w:cs="Arial"/>
                <w:sz w:val="20"/>
                <w:szCs w:val="20"/>
              </w:rPr>
            </w:pPr>
          </w:p>
        </w:tc>
        <w:tc>
          <w:tcPr>
            <w:tcW w:w="597" w:type="dxa"/>
            <w:vMerge/>
            <w:tcMar>
              <w:top w:w="0" w:type="dxa"/>
              <w:bottom w:w="0" w:type="dxa"/>
            </w:tcMar>
          </w:tcPr>
          <w:p w14:paraId="09AD8ECB" w14:textId="77777777" w:rsidR="0060665D" w:rsidRPr="00F6274C" w:rsidRDefault="0060665D" w:rsidP="00DF798C">
            <w:pPr>
              <w:jc w:val="both"/>
              <w:rPr>
                <w:rFonts w:cs="Arial"/>
                <w:sz w:val="20"/>
                <w:szCs w:val="20"/>
              </w:rPr>
            </w:pPr>
          </w:p>
        </w:tc>
      </w:tr>
      <w:tr w:rsidR="0060665D" w:rsidRPr="00F6274C" w14:paraId="3EA20871" w14:textId="77777777" w:rsidTr="00B26D2B">
        <w:trPr>
          <w:trHeight w:val="417"/>
        </w:trPr>
        <w:tc>
          <w:tcPr>
            <w:tcW w:w="593" w:type="dxa"/>
            <w:tcMar>
              <w:top w:w="0" w:type="dxa"/>
              <w:bottom w:w="0" w:type="dxa"/>
            </w:tcMar>
          </w:tcPr>
          <w:p w14:paraId="0DB63A68" w14:textId="77777777" w:rsidR="0060665D" w:rsidRPr="00F6274C" w:rsidRDefault="0060665D" w:rsidP="00DF798C">
            <w:pPr>
              <w:jc w:val="both"/>
              <w:rPr>
                <w:rFonts w:cs="Arial"/>
                <w:sz w:val="20"/>
                <w:szCs w:val="20"/>
              </w:rPr>
            </w:pPr>
          </w:p>
        </w:tc>
        <w:tc>
          <w:tcPr>
            <w:tcW w:w="617" w:type="dxa"/>
            <w:tcMar>
              <w:top w:w="0" w:type="dxa"/>
              <w:bottom w:w="0" w:type="dxa"/>
            </w:tcMar>
          </w:tcPr>
          <w:p w14:paraId="22EB6F1D" w14:textId="77777777" w:rsidR="0060665D" w:rsidRPr="00F6274C" w:rsidRDefault="0060665D" w:rsidP="00DF798C">
            <w:pPr>
              <w:jc w:val="both"/>
              <w:rPr>
                <w:rFonts w:cs="Arial"/>
                <w:sz w:val="20"/>
                <w:szCs w:val="20"/>
              </w:rPr>
            </w:pPr>
          </w:p>
        </w:tc>
        <w:tc>
          <w:tcPr>
            <w:tcW w:w="884" w:type="dxa"/>
            <w:tcMar>
              <w:top w:w="0" w:type="dxa"/>
              <w:bottom w:w="0" w:type="dxa"/>
            </w:tcMar>
          </w:tcPr>
          <w:p w14:paraId="3D128261" w14:textId="77777777" w:rsidR="0060665D" w:rsidRPr="00F6274C" w:rsidRDefault="0060665D" w:rsidP="00DF798C">
            <w:pPr>
              <w:jc w:val="both"/>
              <w:rPr>
                <w:rFonts w:cs="Arial"/>
                <w:sz w:val="20"/>
                <w:szCs w:val="20"/>
              </w:rPr>
            </w:pPr>
            <w:r w:rsidRPr="00F6274C">
              <w:rPr>
                <w:rFonts w:cs="Arial"/>
                <w:sz w:val="20"/>
                <w:szCs w:val="20"/>
              </w:rPr>
              <w:t>1c.4.4</w:t>
            </w:r>
          </w:p>
        </w:tc>
        <w:tc>
          <w:tcPr>
            <w:tcW w:w="5445" w:type="dxa"/>
            <w:tcMar>
              <w:top w:w="0" w:type="dxa"/>
              <w:bottom w:w="0" w:type="dxa"/>
            </w:tcMar>
          </w:tcPr>
          <w:p w14:paraId="0A208AB9" w14:textId="77777777" w:rsidR="0060665D" w:rsidRPr="00F6274C" w:rsidRDefault="0060665D" w:rsidP="00DF798C">
            <w:pPr>
              <w:jc w:val="right"/>
              <w:rPr>
                <w:rFonts w:cs="Arial"/>
                <w:sz w:val="20"/>
                <w:szCs w:val="20"/>
              </w:rPr>
            </w:pPr>
            <w:r w:rsidRPr="00F6274C">
              <w:rPr>
                <w:rFonts w:cs="Arial"/>
                <w:sz w:val="20"/>
                <w:szCs w:val="20"/>
              </w:rPr>
              <w:t>Variation of light dues to fund contracted-out service</w:t>
            </w:r>
          </w:p>
        </w:tc>
        <w:tc>
          <w:tcPr>
            <w:tcW w:w="614" w:type="dxa"/>
            <w:vMerge/>
            <w:tcMar>
              <w:top w:w="0" w:type="dxa"/>
              <w:bottom w:w="0" w:type="dxa"/>
            </w:tcMar>
          </w:tcPr>
          <w:p w14:paraId="1D7699A0" w14:textId="77777777" w:rsidR="0060665D" w:rsidRPr="00F6274C" w:rsidRDefault="0060665D" w:rsidP="00DF798C">
            <w:pPr>
              <w:jc w:val="center"/>
              <w:rPr>
                <w:rFonts w:cs="Arial"/>
                <w:sz w:val="20"/>
                <w:szCs w:val="20"/>
              </w:rPr>
            </w:pPr>
          </w:p>
        </w:tc>
        <w:tc>
          <w:tcPr>
            <w:tcW w:w="2545" w:type="dxa"/>
            <w:vMerge/>
            <w:tcMar>
              <w:top w:w="0" w:type="dxa"/>
              <w:bottom w:w="0" w:type="dxa"/>
            </w:tcMar>
          </w:tcPr>
          <w:p w14:paraId="69F04E5D" w14:textId="77777777" w:rsidR="0060665D" w:rsidRPr="00F6274C" w:rsidRDefault="0060665D" w:rsidP="00DF798C">
            <w:pPr>
              <w:jc w:val="both"/>
              <w:rPr>
                <w:rFonts w:cs="Arial"/>
                <w:sz w:val="20"/>
                <w:szCs w:val="20"/>
              </w:rPr>
            </w:pPr>
          </w:p>
        </w:tc>
        <w:tc>
          <w:tcPr>
            <w:tcW w:w="2977" w:type="dxa"/>
            <w:vMerge/>
            <w:tcMar>
              <w:top w:w="0" w:type="dxa"/>
              <w:bottom w:w="0" w:type="dxa"/>
            </w:tcMar>
          </w:tcPr>
          <w:p w14:paraId="42FB2B50" w14:textId="77777777" w:rsidR="0060665D" w:rsidRPr="00F6274C" w:rsidRDefault="0060665D" w:rsidP="00DF798C">
            <w:pPr>
              <w:jc w:val="both"/>
              <w:rPr>
                <w:rFonts w:cs="Arial"/>
                <w:sz w:val="20"/>
                <w:szCs w:val="20"/>
              </w:rPr>
            </w:pPr>
          </w:p>
        </w:tc>
        <w:tc>
          <w:tcPr>
            <w:tcW w:w="597" w:type="dxa"/>
            <w:vMerge/>
            <w:tcMar>
              <w:top w:w="0" w:type="dxa"/>
              <w:bottom w:w="0" w:type="dxa"/>
            </w:tcMar>
          </w:tcPr>
          <w:p w14:paraId="38B97A9F" w14:textId="77777777" w:rsidR="0060665D" w:rsidRPr="00F6274C" w:rsidRDefault="0060665D" w:rsidP="00DF798C">
            <w:pPr>
              <w:jc w:val="both"/>
              <w:rPr>
                <w:rFonts w:cs="Arial"/>
                <w:sz w:val="20"/>
                <w:szCs w:val="20"/>
              </w:rPr>
            </w:pPr>
          </w:p>
        </w:tc>
      </w:tr>
      <w:tr w:rsidR="0060665D" w:rsidRPr="00F6274C" w14:paraId="7369D2F7" w14:textId="77777777" w:rsidTr="00B26D2B">
        <w:trPr>
          <w:trHeight w:val="417"/>
        </w:trPr>
        <w:tc>
          <w:tcPr>
            <w:tcW w:w="593" w:type="dxa"/>
            <w:tcMar>
              <w:top w:w="0" w:type="dxa"/>
              <w:bottom w:w="0" w:type="dxa"/>
            </w:tcMar>
          </w:tcPr>
          <w:p w14:paraId="692AB95B" w14:textId="77777777" w:rsidR="0060665D" w:rsidRPr="00F6274C" w:rsidRDefault="0060665D" w:rsidP="00DF798C">
            <w:pPr>
              <w:jc w:val="both"/>
              <w:rPr>
                <w:rFonts w:cs="Arial"/>
                <w:sz w:val="20"/>
                <w:szCs w:val="20"/>
              </w:rPr>
            </w:pPr>
          </w:p>
        </w:tc>
        <w:tc>
          <w:tcPr>
            <w:tcW w:w="617" w:type="dxa"/>
            <w:tcMar>
              <w:top w:w="0" w:type="dxa"/>
              <w:bottom w:w="0" w:type="dxa"/>
            </w:tcMar>
          </w:tcPr>
          <w:p w14:paraId="2715BDE3" w14:textId="77777777" w:rsidR="0060665D" w:rsidRPr="00F6274C" w:rsidRDefault="0060665D" w:rsidP="00DF798C">
            <w:pPr>
              <w:jc w:val="both"/>
              <w:rPr>
                <w:rFonts w:cs="Arial"/>
                <w:sz w:val="20"/>
                <w:szCs w:val="20"/>
              </w:rPr>
            </w:pPr>
          </w:p>
        </w:tc>
        <w:tc>
          <w:tcPr>
            <w:tcW w:w="884" w:type="dxa"/>
            <w:tcMar>
              <w:top w:w="0" w:type="dxa"/>
              <w:bottom w:w="0" w:type="dxa"/>
            </w:tcMar>
          </w:tcPr>
          <w:p w14:paraId="0822818A" w14:textId="77777777" w:rsidR="0060665D" w:rsidRPr="00F6274C" w:rsidRDefault="0060665D" w:rsidP="00DF798C">
            <w:pPr>
              <w:jc w:val="both"/>
              <w:rPr>
                <w:rFonts w:cs="Arial"/>
                <w:sz w:val="20"/>
                <w:szCs w:val="20"/>
              </w:rPr>
            </w:pPr>
            <w:r w:rsidRPr="00F6274C">
              <w:rPr>
                <w:rFonts w:cs="Arial"/>
                <w:sz w:val="20"/>
                <w:szCs w:val="20"/>
              </w:rPr>
              <w:t>1c.4.5</w:t>
            </w:r>
          </w:p>
        </w:tc>
        <w:tc>
          <w:tcPr>
            <w:tcW w:w="5445" w:type="dxa"/>
            <w:tcMar>
              <w:top w:w="0" w:type="dxa"/>
              <w:bottom w:w="0" w:type="dxa"/>
            </w:tcMar>
          </w:tcPr>
          <w:p w14:paraId="2ED036F8" w14:textId="77777777" w:rsidR="0060665D" w:rsidRPr="00F6274C" w:rsidRDefault="0060665D" w:rsidP="00DF798C">
            <w:pPr>
              <w:jc w:val="right"/>
              <w:rPr>
                <w:rFonts w:cs="Arial"/>
                <w:sz w:val="20"/>
                <w:szCs w:val="20"/>
              </w:rPr>
            </w:pPr>
            <w:r w:rsidRPr="00F6274C">
              <w:rPr>
                <w:rFonts w:cs="Arial"/>
                <w:sz w:val="20"/>
                <w:szCs w:val="20"/>
              </w:rPr>
              <w:t>Contract termination</w:t>
            </w:r>
          </w:p>
        </w:tc>
        <w:tc>
          <w:tcPr>
            <w:tcW w:w="614" w:type="dxa"/>
            <w:vMerge/>
            <w:tcMar>
              <w:top w:w="0" w:type="dxa"/>
              <w:bottom w:w="0" w:type="dxa"/>
            </w:tcMar>
          </w:tcPr>
          <w:p w14:paraId="04D9858A" w14:textId="77777777" w:rsidR="0060665D" w:rsidRPr="00F6274C" w:rsidRDefault="0060665D" w:rsidP="00DF798C">
            <w:pPr>
              <w:jc w:val="center"/>
              <w:rPr>
                <w:rFonts w:cs="Arial"/>
                <w:sz w:val="20"/>
                <w:szCs w:val="20"/>
              </w:rPr>
            </w:pPr>
          </w:p>
        </w:tc>
        <w:tc>
          <w:tcPr>
            <w:tcW w:w="2545" w:type="dxa"/>
            <w:vMerge/>
            <w:tcMar>
              <w:top w:w="0" w:type="dxa"/>
              <w:bottom w:w="0" w:type="dxa"/>
            </w:tcMar>
          </w:tcPr>
          <w:p w14:paraId="27E4B083" w14:textId="77777777" w:rsidR="0060665D" w:rsidRPr="00F6274C" w:rsidRDefault="0060665D" w:rsidP="00DF798C">
            <w:pPr>
              <w:jc w:val="both"/>
              <w:rPr>
                <w:rFonts w:cs="Arial"/>
                <w:sz w:val="20"/>
                <w:szCs w:val="20"/>
              </w:rPr>
            </w:pPr>
          </w:p>
        </w:tc>
        <w:tc>
          <w:tcPr>
            <w:tcW w:w="2977" w:type="dxa"/>
            <w:vMerge/>
            <w:tcMar>
              <w:top w:w="0" w:type="dxa"/>
              <w:bottom w:w="0" w:type="dxa"/>
            </w:tcMar>
          </w:tcPr>
          <w:p w14:paraId="0B545FF8" w14:textId="77777777" w:rsidR="0060665D" w:rsidRPr="00F6274C" w:rsidRDefault="0060665D" w:rsidP="00DF798C">
            <w:pPr>
              <w:jc w:val="both"/>
              <w:rPr>
                <w:rFonts w:cs="Arial"/>
                <w:sz w:val="20"/>
                <w:szCs w:val="20"/>
              </w:rPr>
            </w:pPr>
          </w:p>
        </w:tc>
        <w:tc>
          <w:tcPr>
            <w:tcW w:w="597" w:type="dxa"/>
            <w:vMerge/>
            <w:tcMar>
              <w:top w:w="0" w:type="dxa"/>
              <w:bottom w:w="0" w:type="dxa"/>
            </w:tcMar>
          </w:tcPr>
          <w:p w14:paraId="3EF2606C" w14:textId="77777777" w:rsidR="0060665D" w:rsidRPr="00F6274C" w:rsidRDefault="0060665D" w:rsidP="00DF798C">
            <w:pPr>
              <w:jc w:val="both"/>
              <w:rPr>
                <w:rFonts w:cs="Arial"/>
                <w:sz w:val="20"/>
                <w:szCs w:val="20"/>
              </w:rPr>
            </w:pPr>
          </w:p>
        </w:tc>
      </w:tr>
    </w:tbl>
    <w:p w14:paraId="3DCF55BA" w14:textId="77777777" w:rsidR="00D87E34" w:rsidRPr="00F6274C" w:rsidRDefault="00D87E34"/>
    <w:p w14:paraId="56188E1F" w14:textId="77777777" w:rsidR="00D87E34" w:rsidRPr="00F6274C" w:rsidRDefault="00D87E34" w:rsidP="00574F7E">
      <w:pPr>
        <w:pStyle w:val="ModuleHeading1"/>
      </w:pPr>
      <w:r w:rsidRPr="00F6274C">
        <w:t xml:space="preserve">DETAILED TEACHING SYLLABUS FOR MODULE 1D – </w:t>
      </w:r>
      <w:r w:rsidR="003247B6" w:rsidRPr="00F6274C">
        <w:t>HUMAN RESOURCE</w:t>
      </w:r>
      <w:r w:rsidR="00937B83" w:rsidRPr="00F6274C">
        <w:t>S</w:t>
      </w:r>
      <w:r w:rsidR="003247B6" w:rsidRPr="00F6274C">
        <w:t>; COMPETENCIES AND NATIONAL PLANNING</w:t>
      </w:r>
    </w:p>
    <w:p w14:paraId="07111508" w14:textId="77777777" w:rsidR="00D87E34" w:rsidRPr="00F6274C" w:rsidRDefault="00D87E34" w:rsidP="00D87E34">
      <w:pPr>
        <w:pStyle w:val="Table"/>
        <w:rPr>
          <w:rFonts w:asciiTheme="minorHAnsi" w:hAnsiTheme="minorHAnsi"/>
          <w:szCs w:val="22"/>
        </w:rPr>
      </w:pPr>
      <w:r w:rsidRPr="00F6274C">
        <w:rPr>
          <w:rFonts w:asciiTheme="minorHAnsi" w:hAnsiTheme="minorHAnsi"/>
          <w:szCs w:val="22"/>
        </w:rPr>
        <w:t>Detailed Teaching Syllabus for Module 1D</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Change w:id="314">
          <w:tblGrid>
            <w:gridCol w:w="593"/>
            <w:gridCol w:w="617"/>
            <w:gridCol w:w="884"/>
            <w:gridCol w:w="5445"/>
            <w:gridCol w:w="614"/>
            <w:gridCol w:w="2545"/>
            <w:gridCol w:w="2977"/>
            <w:gridCol w:w="597"/>
          </w:tblGrid>
        </w:tblGridChange>
      </w:tblGrid>
      <w:tr w:rsidR="00D87E34" w:rsidRPr="00F6274C" w14:paraId="4B24D731" w14:textId="77777777" w:rsidTr="00D4440E">
        <w:trPr>
          <w:cantSplit/>
          <w:trHeight w:val="1336"/>
        </w:trPr>
        <w:tc>
          <w:tcPr>
            <w:tcW w:w="593" w:type="dxa"/>
            <w:tcMar>
              <w:top w:w="0" w:type="dxa"/>
              <w:bottom w:w="0" w:type="dxa"/>
            </w:tcMar>
            <w:textDirection w:val="btLr"/>
            <w:vAlign w:val="center"/>
          </w:tcPr>
          <w:p w14:paraId="3560783F" w14:textId="77777777" w:rsidR="00D87E34" w:rsidRPr="00F6274C" w:rsidRDefault="00D87E34" w:rsidP="0087163B">
            <w:pPr>
              <w:ind w:left="113" w:right="113"/>
              <w:jc w:val="center"/>
              <w:rPr>
                <w:rFonts w:cs="Arial"/>
                <w:b/>
                <w:sz w:val="20"/>
                <w:szCs w:val="20"/>
              </w:rPr>
            </w:pPr>
            <w:r w:rsidRPr="00F6274C">
              <w:rPr>
                <w:rFonts w:cs="Arial"/>
                <w:b/>
                <w:sz w:val="20"/>
                <w:szCs w:val="20"/>
              </w:rPr>
              <w:t>Module</w:t>
            </w:r>
          </w:p>
        </w:tc>
        <w:tc>
          <w:tcPr>
            <w:tcW w:w="617" w:type="dxa"/>
            <w:tcMar>
              <w:top w:w="0" w:type="dxa"/>
              <w:bottom w:w="0" w:type="dxa"/>
            </w:tcMar>
            <w:textDirection w:val="btLr"/>
            <w:vAlign w:val="center"/>
          </w:tcPr>
          <w:p w14:paraId="50F1E666" w14:textId="77777777" w:rsidR="00D87E34" w:rsidRPr="00F6274C" w:rsidRDefault="00D87E34" w:rsidP="0087163B">
            <w:pPr>
              <w:ind w:left="113" w:right="113"/>
              <w:jc w:val="center"/>
              <w:rPr>
                <w:rFonts w:cs="Arial"/>
                <w:b/>
                <w:sz w:val="20"/>
                <w:szCs w:val="20"/>
              </w:rPr>
            </w:pPr>
            <w:r w:rsidRPr="00F6274C">
              <w:rPr>
                <w:rFonts w:cs="Arial"/>
                <w:b/>
                <w:sz w:val="20"/>
                <w:szCs w:val="20"/>
              </w:rPr>
              <w:t>Element</w:t>
            </w:r>
          </w:p>
        </w:tc>
        <w:tc>
          <w:tcPr>
            <w:tcW w:w="884" w:type="dxa"/>
            <w:tcMar>
              <w:top w:w="0" w:type="dxa"/>
              <w:bottom w:w="0" w:type="dxa"/>
            </w:tcMar>
            <w:textDirection w:val="btLr"/>
            <w:vAlign w:val="center"/>
          </w:tcPr>
          <w:p w14:paraId="6B20A4E7" w14:textId="77777777" w:rsidR="00D87E34" w:rsidRPr="00F6274C" w:rsidRDefault="00D87E34" w:rsidP="0087163B">
            <w:pPr>
              <w:ind w:left="113" w:right="113"/>
              <w:jc w:val="center"/>
              <w:rPr>
                <w:rFonts w:cs="Arial"/>
                <w:b/>
                <w:sz w:val="20"/>
                <w:szCs w:val="20"/>
              </w:rPr>
            </w:pPr>
            <w:r w:rsidRPr="00F6274C">
              <w:rPr>
                <w:rFonts w:cs="Arial"/>
                <w:b/>
                <w:sz w:val="20"/>
                <w:szCs w:val="20"/>
              </w:rPr>
              <w:t>Sub-element</w:t>
            </w:r>
          </w:p>
        </w:tc>
        <w:tc>
          <w:tcPr>
            <w:tcW w:w="5445" w:type="dxa"/>
            <w:tcMar>
              <w:top w:w="0" w:type="dxa"/>
              <w:bottom w:w="0" w:type="dxa"/>
            </w:tcMar>
            <w:vAlign w:val="center"/>
          </w:tcPr>
          <w:p w14:paraId="5E63278E" w14:textId="77777777" w:rsidR="00D87E34" w:rsidRPr="00F6274C" w:rsidRDefault="00D87E34" w:rsidP="0087163B">
            <w:pPr>
              <w:jc w:val="center"/>
              <w:rPr>
                <w:rFonts w:cs="Arial"/>
                <w:b/>
                <w:sz w:val="20"/>
                <w:szCs w:val="20"/>
              </w:rPr>
            </w:pPr>
            <w:r w:rsidRPr="00F6274C">
              <w:rPr>
                <w:rFonts w:cs="Arial"/>
                <w:b/>
                <w:sz w:val="20"/>
                <w:szCs w:val="20"/>
              </w:rPr>
              <w:t>Subject</w:t>
            </w:r>
          </w:p>
        </w:tc>
        <w:tc>
          <w:tcPr>
            <w:tcW w:w="614" w:type="dxa"/>
            <w:tcMar>
              <w:top w:w="0" w:type="dxa"/>
              <w:bottom w:w="0" w:type="dxa"/>
            </w:tcMar>
            <w:textDirection w:val="btLr"/>
            <w:vAlign w:val="center"/>
          </w:tcPr>
          <w:p w14:paraId="1CF15352" w14:textId="77777777" w:rsidR="00D87E34" w:rsidRPr="00F6274C" w:rsidRDefault="00D87E34" w:rsidP="0087163B">
            <w:pPr>
              <w:ind w:left="113" w:right="113"/>
              <w:jc w:val="center"/>
              <w:rPr>
                <w:rFonts w:cs="Arial"/>
                <w:b/>
                <w:sz w:val="20"/>
                <w:szCs w:val="20"/>
              </w:rPr>
            </w:pPr>
            <w:r w:rsidRPr="00F6274C">
              <w:rPr>
                <w:rFonts w:cs="Arial"/>
                <w:b/>
                <w:sz w:val="20"/>
                <w:szCs w:val="20"/>
              </w:rPr>
              <w:t>Level of Competence</w:t>
            </w:r>
          </w:p>
        </w:tc>
        <w:tc>
          <w:tcPr>
            <w:tcW w:w="2545" w:type="dxa"/>
            <w:tcMar>
              <w:top w:w="0" w:type="dxa"/>
              <w:bottom w:w="0" w:type="dxa"/>
            </w:tcMar>
            <w:vAlign w:val="center"/>
          </w:tcPr>
          <w:p w14:paraId="7116375E" w14:textId="77777777" w:rsidR="00D87E34" w:rsidRPr="00F6274C" w:rsidRDefault="00D87E34" w:rsidP="0087163B">
            <w:pPr>
              <w:jc w:val="center"/>
              <w:rPr>
                <w:rFonts w:cs="Arial"/>
                <w:b/>
                <w:sz w:val="20"/>
                <w:szCs w:val="20"/>
              </w:rPr>
            </w:pPr>
            <w:r w:rsidRPr="00F6274C">
              <w:rPr>
                <w:rFonts w:cs="Arial"/>
                <w:b/>
                <w:sz w:val="20"/>
                <w:szCs w:val="20"/>
              </w:rPr>
              <w:t>Recommended training aids; exercises and external visits</w:t>
            </w:r>
          </w:p>
        </w:tc>
        <w:tc>
          <w:tcPr>
            <w:tcW w:w="2977" w:type="dxa"/>
            <w:tcMar>
              <w:top w:w="0" w:type="dxa"/>
              <w:bottom w:w="0" w:type="dxa"/>
            </w:tcMar>
            <w:vAlign w:val="center"/>
          </w:tcPr>
          <w:p w14:paraId="7C571565" w14:textId="77777777" w:rsidR="00D87E34" w:rsidRPr="00F6274C" w:rsidRDefault="00D87E34" w:rsidP="0087163B">
            <w:pPr>
              <w:jc w:val="center"/>
              <w:rPr>
                <w:rFonts w:cs="Arial"/>
                <w:b/>
                <w:sz w:val="20"/>
                <w:szCs w:val="20"/>
              </w:rPr>
            </w:pPr>
            <w:r w:rsidRPr="00F6274C">
              <w:rPr>
                <w:rFonts w:cs="Arial"/>
                <w:b/>
                <w:sz w:val="20"/>
                <w:szCs w:val="20"/>
              </w:rPr>
              <w:t>References</w:t>
            </w:r>
          </w:p>
          <w:p w14:paraId="33DCB476" w14:textId="77777777" w:rsidR="00D87E34" w:rsidRPr="00F6274C" w:rsidRDefault="00D87E34" w:rsidP="0087163B">
            <w:pPr>
              <w:jc w:val="center"/>
              <w:rPr>
                <w:rFonts w:cs="Arial"/>
                <w:sz w:val="20"/>
                <w:szCs w:val="20"/>
              </w:rPr>
            </w:pPr>
          </w:p>
          <w:p w14:paraId="3503D495" w14:textId="77777777" w:rsidR="00D87E34" w:rsidRPr="00F6274C" w:rsidRDefault="00D87E34" w:rsidP="0087163B">
            <w:pPr>
              <w:jc w:val="center"/>
              <w:rPr>
                <w:rFonts w:cs="Arial"/>
                <w:sz w:val="20"/>
                <w:szCs w:val="20"/>
              </w:rPr>
            </w:pPr>
          </w:p>
        </w:tc>
        <w:tc>
          <w:tcPr>
            <w:tcW w:w="597" w:type="dxa"/>
            <w:tcMar>
              <w:top w:w="0" w:type="dxa"/>
              <w:bottom w:w="0" w:type="dxa"/>
            </w:tcMar>
            <w:textDirection w:val="btLr"/>
            <w:vAlign w:val="center"/>
          </w:tcPr>
          <w:p w14:paraId="6EFF1711" w14:textId="77777777" w:rsidR="00D87E34" w:rsidRPr="00F6274C" w:rsidRDefault="00D87E34" w:rsidP="0087163B">
            <w:pPr>
              <w:ind w:left="113" w:right="113"/>
              <w:jc w:val="center"/>
              <w:rPr>
                <w:rFonts w:cs="Arial"/>
                <w:b/>
                <w:sz w:val="20"/>
                <w:szCs w:val="20"/>
              </w:rPr>
            </w:pPr>
            <w:r w:rsidRPr="00F6274C">
              <w:rPr>
                <w:rFonts w:cs="Arial"/>
                <w:b/>
                <w:sz w:val="20"/>
                <w:szCs w:val="20"/>
              </w:rPr>
              <w:t>Lecture No.</w:t>
            </w:r>
          </w:p>
        </w:tc>
      </w:tr>
      <w:tr w:rsidR="00D87E34" w:rsidRPr="00F6274C" w14:paraId="6EB59256" w14:textId="77777777" w:rsidTr="00D4440E">
        <w:trPr>
          <w:trHeight w:val="70"/>
        </w:trPr>
        <w:tc>
          <w:tcPr>
            <w:tcW w:w="593" w:type="dxa"/>
            <w:tcMar>
              <w:top w:w="0" w:type="dxa"/>
              <w:bottom w:w="0" w:type="dxa"/>
            </w:tcMar>
          </w:tcPr>
          <w:p w14:paraId="5F6061EB" w14:textId="77777777" w:rsidR="00D87E34" w:rsidRPr="00F6274C" w:rsidRDefault="00D87E34" w:rsidP="0087163B">
            <w:pPr>
              <w:jc w:val="both"/>
              <w:rPr>
                <w:rFonts w:cs="Arial"/>
                <w:b/>
                <w:sz w:val="20"/>
                <w:szCs w:val="20"/>
              </w:rPr>
            </w:pPr>
            <w:r w:rsidRPr="00F6274C">
              <w:rPr>
                <w:rFonts w:cs="Arial"/>
                <w:b/>
                <w:sz w:val="20"/>
                <w:szCs w:val="20"/>
              </w:rPr>
              <w:t>1</w:t>
            </w:r>
            <w:r w:rsidR="00B15167" w:rsidRPr="00F6274C">
              <w:rPr>
                <w:rFonts w:cs="Arial"/>
                <w:b/>
                <w:sz w:val="20"/>
                <w:szCs w:val="20"/>
              </w:rPr>
              <w:t>D</w:t>
            </w:r>
          </w:p>
        </w:tc>
        <w:tc>
          <w:tcPr>
            <w:tcW w:w="617" w:type="dxa"/>
            <w:shd w:val="clear" w:color="auto" w:fill="D9D9D9" w:themeFill="background1" w:themeFillShade="D9"/>
            <w:tcMar>
              <w:top w:w="0" w:type="dxa"/>
              <w:bottom w:w="0" w:type="dxa"/>
            </w:tcMar>
          </w:tcPr>
          <w:p w14:paraId="0F995C86" w14:textId="77777777" w:rsidR="00D87E34" w:rsidRPr="00F6274C" w:rsidRDefault="00D87E34" w:rsidP="0087163B">
            <w:pPr>
              <w:jc w:val="both"/>
              <w:rPr>
                <w:rFonts w:cs="Arial"/>
                <w:b/>
                <w:sz w:val="20"/>
                <w:szCs w:val="20"/>
              </w:rPr>
            </w:pPr>
          </w:p>
        </w:tc>
        <w:tc>
          <w:tcPr>
            <w:tcW w:w="884" w:type="dxa"/>
            <w:vMerge w:val="restart"/>
            <w:shd w:val="clear" w:color="auto" w:fill="D9D9D9" w:themeFill="background1" w:themeFillShade="D9"/>
            <w:tcMar>
              <w:top w:w="0" w:type="dxa"/>
              <w:bottom w:w="0" w:type="dxa"/>
            </w:tcMar>
          </w:tcPr>
          <w:p w14:paraId="097F4697" w14:textId="77777777" w:rsidR="00D87E34" w:rsidRPr="00F6274C" w:rsidRDefault="00D87E34" w:rsidP="0087163B">
            <w:pPr>
              <w:jc w:val="both"/>
              <w:rPr>
                <w:rFonts w:cs="Arial"/>
                <w:b/>
                <w:sz w:val="20"/>
                <w:szCs w:val="20"/>
              </w:rPr>
            </w:pPr>
          </w:p>
        </w:tc>
        <w:tc>
          <w:tcPr>
            <w:tcW w:w="5445" w:type="dxa"/>
            <w:tcMar>
              <w:top w:w="0" w:type="dxa"/>
              <w:bottom w:w="0" w:type="dxa"/>
            </w:tcMar>
          </w:tcPr>
          <w:p w14:paraId="72C3D463" w14:textId="77777777" w:rsidR="00D87E34" w:rsidRPr="00F6274C" w:rsidRDefault="003247B6" w:rsidP="0087163B">
            <w:pPr>
              <w:jc w:val="center"/>
              <w:rPr>
                <w:rFonts w:cs="Arial"/>
                <w:b/>
                <w:sz w:val="20"/>
                <w:szCs w:val="20"/>
              </w:rPr>
            </w:pPr>
            <w:r w:rsidRPr="00F6274C">
              <w:rPr>
                <w:b/>
              </w:rPr>
              <w:t>HUMAN RESOURCE</w:t>
            </w:r>
            <w:r w:rsidR="00937B83" w:rsidRPr="00F6274C">
              <w:rPr>
                <w:b/>
              </w:rPr>
              <w:t>S</w:t>
            </w:r>
            <w:r w:rsidRPr="00F6274C">
              <w:rPr>
                <w:b/>
              </w:rPr>
              <w:t>; COMPETENCIES AND PLANNING</w:t>
            </w:r>
          </w:p>
        </w:tc>
        <w:tc>
          <w:tcPr>
            <w:tcW w:w="6733" w:type="dxa"/>
            <w:gridSpan w:val="4"/>
            <w:vMerge w:val="restart"/>
            <w:shd w:val="clear" w:color="auto" w:fill="D9D9D9" w:themeFill="background1" w:themeFillShade="D9"/>
            <w:tcMar>
              <w:top w:w="0" w:type="dxa"/>
              <w:bottom w:w="0" w:type="dxa"/>
            </w:tcMar>
          </w:tcPr>
          <w:p w14:paraId="5DB7C962" w14:textId="77777777" w:rsidR="00D87E34" w:rsidRPr="00F6274C" w:rsidRDefault="00D87E34" w:rsidP="0087163B">
            <w:pPr>
              <w:jc w:val="both"/>
              <w:rPr>
                <w:rFonts w:cs="Arial"/>
                <w:b/>
                <w:sz w:val="20"/>
                <w:szCs w:val="20"/>
              </w:rPr>
            </w:pPr>
          </w:p>
        </w:tc>
      </w:tr>
      <w:tr w:rsidR="00D87E34" w:rsidRPr="00F6274C" w14:paraId="1977780E" w14:textId="77777777" w:rsidTr="00D4440E">
        <w:tc>
          <w:tcPr>
            <w:tcW w:w="593" w:type="dxa"/>
            <w:tcMar>
              <w:top w:w="0" w:type="dxa"/>
              <w:bottom w:w="0" w:type="dxa"/>
            </w:tcMar>
          </w:tcPr>
          <w:p w14:paraId="46BBCFFF" w14:textId="77777777" w:rsidR="00D87E34" w:rsidRPr="00F6274C" w:rsidRDefault="00D87E34" w:rsidP="0087163B">
            <w:pPr>
              <w:jc w:val="both"/>
              <w:rPr>
                <w:rFonts w:cs="Arial"/>
                <w:b/>
                <w:sz w:val="20"/>
                <w:szCs w:val="20"/>
              </w:rPr>
            </w:pPr>
          </w:p>
        </w:tc>
        <w:tc>
          <w:tcPr>
            <w:tcW w:w="617" w:type="dxa"/>
            <w:tcMar>
              <w:top w:w="0" w:type="dxa"/>
              <w:bottom w:w="0" w:type="dxa"/>
            </w:tcMar>
          </w:tcPr>
          <w:p w14:paraId="2E275310" w14:textId="77777777" w:rsidR="00D87E34" w:rsidRPr="00F6274C" w:rsidRDefault="00D87E34" w:rsidP="0087163B">
            <w:pPr>
              <w:jc w:val="both"/>
              <w:rPr>
                <w:rFonts w:cs="Arial"/>
                <w:b/>
                <w:sz w:val="20"/>
                <w:szCs w:val="20"/>
              </w:rPr>
            </w:pPr>
            <w:r w:rsidRPr="00F6274C">
              <w:rPr>
                <w:rFonts w:cs="Arial"/>
                <w:b/>
                <w:sz w:val="20"/>
                <w:szCs w:val="20"/>
              </w:rPr>
              <w:t>1</w:t>
            </w:r>
            <w:r w:rsidR="00B15167" w:rsidRPr="00F6274C">
              <w:rPr>
                <w:rFonts w:cs="Arial"/>
                <w:b/>
                <w:sz w:val="20"/>
                <w:szCs w:val="20"/>
              </w:rPr>
              <w:t>d</w:t>
            </w:r>
            <w:r w:rsidRPr="00F6274C">
              <w:rPr>
                <w:rFonts w:cs="Arial"/>
                <w:b/>
                <w:sz w:val="20"/>
                <w:szCs w:val="20"/>
              </w:rPr>
              <w:t>.1</w:t>
            </w:r>
          </w:p>
        </w:tc>
        <w:tc>
          <w:tcPr>
            <w:tcW w:w="884" w:type="dxa"/>
            <w:vMerge/>
            <w:shd w:val="clear" w:color="auto" w:fill="D9D9D9" w:themeFill="background1" w:themeFillShade="D9"/>
            <w:tcMar>
              <w:top w:w="0" w:type="dxa"/>
              <w:bottom w:w="0" w:type="dxa"/>
            </w:tcMar>
          </w:tcPr>
          <w:p w14:paraId="35AA5618" w14:textId="77777777" w:rsidR="00D87E34" w:rsidRPr="00F6274C" w:rsidRDefault="00D87E34" w:rsidP="0087163B">
            <w:pPr>
              <w:jc w:val="both"/>
              <w:rPr>
                <w:rFonts w:cs="Arial"/>
                <w:b/>
                <w:sz w:val="20"/>
                <w:szCs w:val="20"/>
              </w:rPr>
            </w:pPr>
          </w:p>
        </w:tc>
        <w:tc>
          <w:tcPr>
            <w:tcW w:w="5445" w:type="dxa"/>
            <w:tcMar>
              <w:top w:w="0" w:type="dxa"/>
              <w:bottom w:w="0" w:type="dxa"/>
            </w:tcMar>
          </w:tcPr>
          <w:p w14:paraId="62B5A2EB" w14:textId="77777777" w:rsidR="00D87E34" w:rsidRPr="00F6274C" w:rsidRDefault="003247B6" w:rsidP="0087163B">
            <w:pPr>
              <w:rPr>
                <w:rFonts w:cs="Arial"/>
                <w:b/>
                <w:sz w:val="20"/>
                <w:szCs w:val="20"/>
              </w:rPr>
            </w:pPr>
            <w:r w:rsidRPr="00F6274C">
              <w:rPr>
                <w:rFonts w:cs="Arial"/>
                <w:b/>
                <w:sz w:val="20"/>
                <w:szCs w:val="20"/>
              </w:rPr>
              <w:t>COMPETENCY AND CERTIFI</w:t>
            </w:r>
            <w:r w:rsidR="0059707D" w:rsidRPr="00F6274C">
              <w:rPr>
                <w:rFonts w:cs="Arial"/>
                <w:b/>
                <w:sz w:val="20"/>
                <w:szCs w:val="20"/>
              </w:rPr>
              <w:t>C</w:t>
            </w:r>
            <w:r w:rsidRPr="00F6274C">
              <w:rPr>
                <w:rFonts w:cs="Arial"/>
                <w:b/>
                <w:sz w:val="20"/>
                <w:szCs w:val="20"/>
              </w:rPr>
              <w:t>ATION</w:t>
            </w:r>
          </w:p>
        </w:tc>
        <w:tc>
          <w:tcPr>
            <w:tcW w:w="6733" w:type="dxa"/>
            <w:gridSpan w:val="4"/>
            <w:vMerge/>
            <w:shd w:val="clear" w:color="auto" w:fill="D9D9D9" w:themeFill="background1" w:themeFillShade="D9"/>
            <w:tcMar>
              <w:top w:w="0" w:type="dxa"/>
              <w:bottom w:w="0" w:type="dxa"/>
            </w:tcMar>
          </w:tcPr>
          <w:p w14:paraId="6D380728" w14:textId="77777777" w:rsidR="00D87E34" w:rsidRPr="00F6274C" w:rsidRDefault="00D87E34" w:rsidP="0087163B">
            <w:pPr>
              <w:jc w:val="both"/>
              <w:rPr>
                <w:rFonts w:cs="Arial"/>
                <w:b/>
                <w:sz w:val="20"/>
                <w:szCs w:val="20"/>
              </w:rPr>
            </w:pPr>
          </w:p>
        </w:tc>
      </w:tr>
      <w:tr w:rsidR="006118D5" w:rsidRPr="00F6274C" w14:paraId="60D465DC" w14:textId="77777777" w:rsidTr="006118D5">
        <w:tblPrEx>
          <w:tblW w:w="0" w:type="auto"/>
          <w:tblPrExChange w:id="315" w:author="James Collocott" w:date="2018-10-24T10:12:00Z">
            <w:tblPrEx>
              <w:tblW w:w="0" w:type="auto"/>
            </w:tblPrEx>
          </w:tblPrExChange>
        </w:tblPrEx>
        <w:tc>
          <w:tcPr>
            <w:tcW w:w="593" w:type="dxa"/>
            <w:tcMar>
              <w:top w:w="0" w:type="dxa"/>
              <w:bottom w:w="0" w:type="dxa"/>
            </w:tcMar>
            <w:tcPrChange w:id="316" w:author="James Collocott" w:date="2018-10-24T10:12:00Z">
              <w:tcPr>
                <w:tcW w:w="593" w:type="dxa"/>
                <w:tcMar>
                  <w:top w:w="0" w:type="dxa"/>
                  <w:bottom w:w="0" w:type="dxa"/>
                </w:tcMar>
              </w:tcPr>
            </w:tcPrChange>
          </w:tcPr>
          <w:p w14:paraId="17456191" w14:textId="77777777" w:rsidR="006118D5" w:rsidRPr="00F6274C" w:rsidRDefault="006118D5" w:rsidP="0087163B">
            <w:pPr>
              <w:jc w:val="both"/>
              <w:rPr>
                <w:rFonts w:cs="Arial"/>
                <w:sz w:val="20"/>
                <w:szCs w:val="20"/>
              </w:rPr>
            </w:pPr>
          </w:p>
        </w:tc>
        <w:tc>
          <w:tcPr>
            <w:tcW w:w="617" w:type="dxa"/>
            <w:tcMar>
              <w:top w:w="0" w:type="dxa"/>
              <w:bottom w:w="0" w:type="dxa"/>
            </w:tcMar>
            <w:tcPrChange w:id="317" w:author="James Collocott" w:date="2018-10-24T10:12:00Z">
              <w:tcPr>
                <w:tcW w:w="617" w:type="dxa"/>
                <w:tcMar>
                  <w:top w:w="0" w:type="dxa"/>
                  <w:bottom w:w="0" w:type="dxa"/>
                </w:tcMar>
              </w:tcPr>
            </w:tcPrChange>
          </w:tcPr>
          <w:p w14:paraId="5BBCBF28" w14:textId="77777777" w:rsidR="006118D5" w:rsidRPr="00F6274C" w:rsidRDefault="006118D5" w:rsidP="0087163B">
            <w:pPr>
              <w:jc w:val="both"/>
              <w:rPr>
                <w:rFonts w:cs="Arial"/>
                <w:sz w:val="20"/>
                <w:szCs w:val="20"/>
              </w:rPr>
            </w:pPr>
          </w:p>
        </w:tc>
        <w:tc>
          <w:tcPr>
            <w:tcW w:w="884" w:type="dxa"/>
            <w:tcMar>
              <w:top w:w="0" w:type="dxa"/>
              <w:bottom w:w="0" w:type="dxa"/>
            </w:tcMar>
            <w:tcPrChange w:id="318" w:author="James Collocott" w:date="2018-10-24T10:12:00Z">
              <w:tcPr>
                <w:tcW w:w="884" w:type="dxa"/>
                <w:tcMar>
                  <w:top w:w="0" w:type="dxa"/>
                  <w:bottom w:w="0" w:type="dxa"/>
                </w:tcMar>
              </w:tcPr>
            </w:tcPrChange>
          </w:tcPr>
          <w:p w14:paraId="72FE464F" w14:textId="77777777" w:rsidR="006118D5" w:rsidRPr="00F6274C" w:rsidRDefault="006118D5" w:rsidP="0087163B">
            <w:pPr>
              <w:jc w:val="both"/>
              <w:rPr>
                <w:rFonts w:cs="Arial"/>
                <w:sz w:val="20"/>
                <w:szCs w:val="20"/>
              </w:rPr>
            </w:pPr>
            <w:r w:rsidRPr="00F6274C">
              <w:rPr>
                <w:rFonts w:cs="Arial"/>
                <w:sz w:val="20"/>
                <w:szCs w:val="20"/>
              </w:rPr>
              <w:t>1d.1.1</w:t>
            </w:r>
          </w:p>
        </w:tc>
        <w:tc>
          <w:tcPr>
            <w:tcW w:w="5445" w:type="dxa"/>
            <w:tcMar>
              <w:top w:w="0" w:type="dxa"/>
              <w:bottom w:w="0" w:type="dxa"/>
            </w:tcMar>
            <w:tcPrChange w:id="319" w:author="James Collocott" w:date="2018-10-24T10:12:00Z">
              <w:tcPr>
                <w:tcW w:w="5445" w:type="dxa"/>
                <w:tcMar>
                  <w:top w:w="0" w:type="dxa"/>
                  <w:bottom w:w="0" w:type="dxa"/>
                </w:tcMar>
              </w:tcPr>
            </w:tcPrChange>
          </w:tcPr>
          <w:p w14:paraId="1FDC2A4E" w14:textId="77777777" w:rsidR="006118D5" w:rsidRPr="00F6274C" w:rsidRDefault="006118D5" w:rsidP="0087163B">
            <w:pPr>
              <w:jc w:val="right"/>
              <w:rPr>
                <w:rFonts w:cs="Arial"/>
                <w:sz w:val="20"/>
                <w:szCs w:val="20"/>
              </w:rPr>
            </w:pPr>
            <w:r w:rsidRPr="00F6274C">
              <w:rPr>
                <w:rFonts w:cs="Arial"/>
                <w:sz w:val="20"/>
                <w:szCs w:val="20"/>
              </w:rPr>
              <w:t>The definition of “competency”</w:t>
            </w:r>
          </w:p>
        </w:tc>
        <w:tc>
          <w:tcPr>
            <w:tcW w:w="614" w:type="dxa"/>
            <w:vMerge w:val="restart"/>
            <w:tcMar>
              <w:top w:w="0" w:type="dxa"/>
              <w:bottom w:w="0" w:type="dxa"/>
            </w:tcMar>
            <w:vAlign w:val="center"/>
            <w:tcPrChange w:id="320" w:author="James Collocott" w:date="2018-10-24T10:12:00Z">
              <w:tcPr>
                <w:tcW w:w="614" w:type="dxa"/>
                <w:vMerge w:val="restart"/>
                <w:tcMar>
                  <w:top w:w="0" w:type="dxa"/>
                  <w:bottom w:w="0" w:type="dxa"/>
                </w:tcMar>
                <w:vAlign w:val="center"/>
              </w:tcPr>
            </w:tcPrChange>
          </w:tcPr>
          <w:p w14:paraId="5C4FB180" w14:textId="77777777" w:rsidR="006118D5" w:rsidRPr="00F6274C" w:rsidRDefault="006118D5" w:rsidP="0087163B">
            <w:pPr>
              <w:jc w:val="center"/>
              <w:rPr>
                <w:rFonts w:cs="Arial"/>
                <w:szCs w:val="20"/>
              </w:rPr>
            </w:pPr>
            <w:r w:rsidRPr="00F6274C">
              <w:rPr>
                <w:rFonts w:cs="Arial"/>
                <w:szCs w:val="20"/>
              </w:rPr>
              <w:t>4</w:t>
            </w:r>
          </w:p>
        </w:tc>
        <w:tc>
          <w:tcPr>
            <w:tcW w:w="2545" w:type="dxa"/>
            <w:vMerge w:val="restart"/>
            <w:tcMar>
              <w:top w:w="0" w:type="dxa"/>
              <w:bottom w:w="0" w:type="dxa"/>
            </w:tcMar>
            <w:tcPrChange w:id="321" w:author="James Collocott" w:date="2018-10-24T10:12:00Z">
              <w:tcPr>
                <w:tcW w:w="2545" w:type="dxa"/>
                <w:vMerge w:val="restart"/>
                <w:tcMar>
                  <w:top w:w="0" w:type="dxa"/>
                  <w:bottom w:w="0" w:type="dxa"/>
                </w:tcMar>
                <w:vAlign w:val="center"/>
              </w:tcPr>
            </w:tcPrChange>
          </w:tcPr>
          <w:p w14:paraId="78595A0E" w14:textId="77777777" w:rsidR="006118D5" w:rsidRPr="00F6274C" w:rsidRDefault="006118D5">
            <w:pPr>
              <w:rPr>
                <w:rFonts w:cs="Arial"/>
                <w:sz w:val="20"/>
                <w:szCs w:val="20"/>
              </w:rPr>
              <w:pPrChange w:id="322" w:author="James Collocott" w:date="2018-10-24T10:12:00Z">
                <w:pPr>
                  <w:jc w:val="both"/>
                </w:pPr>
              </w:pPrChange>
            </w:pPr>
          </w:p>
        </w:tc>
        <w:tc>
          <w:tcPr>
            <w:tcW w:w="2977" w:type="dxa"/>
            <w:vMerge w:val="restart"/>
            <w:tcMar>
              <w:top w:w="0" w:type="dxa"/>
              <w:bottom w:w="0" w:type="dxa"/>
            </w:tcMar>
            <w:vAlign w:val="center"/>
            <w:tcPrChange w:id="323" w:author="James Collocott" w:date="2018-10-24T10:12:00Z">
              <w:tcPr>
                <w:tcW w:w="2977" w:type="dxa"/>
                <w:vMerge w:val="restart"/>
                <w:tcMar>
                  <w:top w:w="0" w:type="dxa"/>
                  <w:bottom w:w="0" w:type="dxa"/>
                </w:tcMar>
                <w:vAlign w:val="center"/>
              </w:tcPr>
            </w:tcPrChange>
          </w:tcPr>
          <w:p w14:paraId="16E0D422" w14:textId="77777777" w:rsidR="006118D5" w:rsidRPr="00F6274C" w:rsidRDefault="006118D5" w:rsidP="0087163B">
            <w:pPr>
              <w:rPr>
                <w:rFonts w:cs="Arial"/>
                <w:sz w:val="20"/>
                <w:szCs w:val="20"/>
              </w:rPr>
            </w:pPr>
            <w:r w:rsidRPr="00F6274C">
              <w:rPr>
                <w:rFonts w:cs="Arial"/>
                <w:sz w:val="20"/>
                <w:szCs w:val="20"/>
              </w:rPr>
              <w:t>IALA Standard 1050</w:t>
            </w:r>
          </w:p>
        </w:tc>
        <w:tc>
          <w:tcPr>
            <w:tcW w:w="597" w:type="dxa"/>
            <w:vMerge w:val="restart"/>
            <w:tcMar>
              <w:top w:w="0" w:type="dxa"/>
              <w:bottom w:w="0" w:type="dxa"/>
            </w:tcMar>
            <w:vAlign w:val="center"/>
            <w:tcPrChange w:id="324" w:author="James Collocott" w:date="2018-10-24T10:12:00Z">
              <w:tcPr>
                <w:tcW w:w="597" w:type="dxa"/>
                <w:vMerge w:val="restart"/>
                <w:tcMar>
                  <w:top w:w="0" w:type="dxa"/>
                  <w:bottom w:w="0" w:type="dxa"/>
                </w:tcMar>
                <w:vAlign w:val="center"/>
              </w:tcPr>
            </w:tcPrChange>
          </w:tcPr>
          <w:p w14:paraId="4A36D85E" w14:textId="77777777" w:rsidR="006118D5" w:rsidRPr="00F6274C" w:rsidRDefault="006118D5" w:rsidP="0087163B">
            <w:pPr>
              <w:jc w:val="center"/>
              <w:rPr>
                <w:rFonts w:cs="Arial"/>
                <w:sz w:val="20"/>
                <w:szCs w:val="20"/>
              </w:rPr>
            </w:pPr>
            <w:r w:rsidRPr="00F6274C">
              <w:rPr>
                <w:rFonts w:cs="Arial"/>
                <w:sz w:val="20"/>
                <w:szCs w:val="20"/>
              </w:rPr>
              <w:t>12</w:t>
            </w:r>
          </w:p>
          <w:p w14:paraId="35177AF2" w14:textId="77777777" w:rsidR="006118D5" w:rsidRPr="00F6274C" w:rsidRDefault="006118D5" w:rsidP="0087163B">
            <w:pPr>
              <w:jc w:val="center"/>
              <w:rPr>
                <w:rFonts w:cs="Arial"/>
                <w:sz w:val="20"/>
                <w:szCs w:val="20"/>
              </w:rPr>
            </w:pPr>
          </w:p>
        </w:tc>
      </w:tr>
      <w:tr w:rsidR="006118D5" w:rsidRPr="00F6274C" w14:paraId="31E90F3C" w14:textId="77777777" w:rsidTr="00D4440E">
        <w:trPr>
          <w:trHeight w:val="115"/>
        </w:trPr>
        <w:tc>
          <w:tcPr>
            <w:tcW w:w="593" w:type="dxa"/>
            <w:tcMar>
              <w:top w:w="0" w:type="dxa"/>
              <w:bottom w:w="0" w:type="dxa"/>
            </w:tcMar>
          </w:tcPr>
          <w:p w14:paraId="4F54A1DB" w14:textId="77777777" w:rsidR="006118D5" w:rsidRPr="00F6274C" w:rsidRDefault="006118D5" w:rsidP="0087163B">
            <w:pPr>
              <w:jc w:val="both"/>
              <w:rPr>
                <w:rFonts w:cs="Arial"/>
                <w:sz w:val="20"/>
                <w:szCs w:val="20"/>
              </w:rPr>
            </w:pPr>
          </w:p>
        </w:tc>
        <w:tc>
          <w:tcPr>
            <w:tcW w:w="617" w:type="dxa"/>
            <w:tcMar>
              <w:top w:w="0" w:type="dxa"/>
              <w:bottom w:w="0" w:type="dxa"/>
            </w:tcMar>
          </w:tcPr>
          <w:p w14:paraId="7CD22ED7" w14:textId="77777777" w:rsidR="006118D5" w:rsidRPr="00F6274C" w:rsidRDefault="006118D5" w:rsidP="0087163B">
            <w:pPr>
              <w:jc w:val="both"/>
              <w:rPr>
                <w:rFonts w:cs="Arial"/>
                <w:sz w:val="20"/>
                <w:szCs w:val="20"/>
              </w:rPr>
            </w:pPr>
          </w:p>
        </w:tc>
        <w:tc>
          <w:tcPr>
            <w:tcW w:w="884" w:type="dxa"/>
            <w:tcMar>
              <w:top w:w="0" w:type="dxa"/>
              <w:bottom w:w="0" w:type="dxa"/>
            </w:tcMar>
          </w:tcPr>
          <w:p w14:paraId="265BD79B" w14:textId="77777777" w:rsidR="006118D5" w:rsidRPr="00F6274C" w:rsidRDefault="006118D5" w:rsidP="0087163B">
            <w:pPr>
              <w:jc w:val="both"/>
              <w:rPr>
                <w:rFonts w:cs="Arial"/>
                <w:sz w:val="20"/>
                <w:szCs w:val="20"/>
              </w:rPr>
            </w:pPr>
            <w:r w:rsidRPr="00F6274C">
              <w:rPr>
                <w:rFonts w:cs="Arial"/>
                <w:sz w:val="20"/>
                <w:szCs w:val="20"/>
              </w:rPr>
              <w:t>1d.1.2</w:t>
            </w:r>
          </w:p>
        </w:tc>
        <w:tc>
          <w:tcPr>
            <w:tcW w:w="5445" w:type="dxa"/>
            <w:tcMar>
              <w:top w:w="0" w:type="dxa"/>
              <w:bottom w:w="0" w:type="dxa"/>
            </w:tcMar>
          </w:tcPr>
          <w:p w14:paraId="2C6B258F" w14:textId="77777777" w:rsidR="006118D5" w:rsidRPr="00F6274C" w:rsidRDefault="006118D5" w:rsidP="0087163B">
            <w:pPr>
              <w:jc w:val="right"/>
              <w:rPr>
                <w:rFonts w:cs="Arial"/>
                <w:sz w:val="20"/>
                <w:szCs w:val="20"/>
              </w:rPr>
            </w:pPr>
            <w:r w:rsidRPr="00F6274C">
              <w:rPr>
                <w:rFonts w:cs="Arial"/>
                <w:sz w:val="20"/>
                <w:szCs w:val="20"/>
              </w:rPr>
              <w:t>IALA Standard of Training and Certification</w:t>
            </w:r>
          </w:p>
        </w:tc>
        <w:tc>
          <w:tcPr>
            <w:tcW w:w="614" w:type="dxa"/>
            <w:vMerge/>
            <w:tcMar>
              <w:top w:w="0" w:type="dxa"/>
              <w:bottom w:w="0" w:type="dxa"/>
            </w:tcMar>
            <w:vAlign w:val="center"/>
          </w:tcPr>
          <w:p w14:paraId="258CA708" w14:textId="77777777" w:rsidR="006118D5" w:rsidRPr="00F6274C" w:rsidRDefault="006118D5" w:rsidP="0087163B">
            <w:pPr>
              <w:jc w:val="center"/>
              <w:rPr>
                <w:rFonts w:cs="Arial"/>
                <w:sz w:val="20"/>
                <w:szCs w:val="20"/>
              </w:rPr>
            </w:pPr>
          </w:p>
        </w:tc>
        <w:tc>
          <w:tcPr>
            <w:tcW w:w="2545" w:type="dxa"/>
            <w:vMerge/>
            <w:tcMar>
              <w:top w:w="0" w:type="dxa"/>
              <w:bottom w:w="0" w:type="dxa"/>
            </w:tcMar>
            <w:vAlign w:val="center"/>
          </w:tcPr>
          <w:p w14:paraId="1FF0ADB5" w14:textId="77777777" w:rsidR="006118D5" w:rsidRPr="00F6274C" w:rsidRDefault="006118D5" w:rsidP="0087163B">
            <w:pPr>
              <w:jc w:val="both"/>
              <w:rPr>
                <w:rFonts w:cs="Arial"/>
                <w:sz w:val="20"/>
                <w:szCs w:val="20"/>
              </w:rPr>
            </w:pPr>
          </w:p>
        </w:tc>
        <w:tc>
          <w:tcPr>
            <w:tcW w:w="2977" w:type="dxa"/>
            <w:vMerge/>
            <w:tcMar>
              <w:top w:w="0" w:type="dxa"/>
              <w:bottom w:w="0" w:type="dxa"/>
            </w:tcMar>
            <w:vAlign w:val="center"/>
          </w:tcPr>
          <w:p w14:paraId="6F44BD63" w14:textId="77777777" w:rsidR="006118D5" w:rsidRPr="00F6274C" w:rsidRDefault="006118D5" w:rsidP="0087163B">
            <w:pPr>
              <w:rPr>
                <w:rFonts w:cs="Arial"/>
                <w:sz w:val="20"/>
                <w:szCs w:val="20"/>
              </w:rPr>
            </w:pPr>
          </w:p>
        </w:tc>
        <w:tc>
          <w:tcPr>
            <w:tcW w:w="597" w:type="dxa"/>
            <w:vMerge/>
            <w:tcMar>
              <w:top w:w="0" w:type="dxa"/>
              <w:bottom w:w="0" w:type="dxa"/>
            </w:tcMar>
          </w:tcPr>
          <w:p w14:paraId="3B22677E" w14:textId="77777777" w:rsidR="006118D5" w:rsidRPr="00F6274C" w:rsidRDefault="006118D5" w:rsidP="0087163B">
            <w:pPr>
              <w:jc w:val="center"/>
              <w:rPr>
                <w:rFonts w:cs="Arial"/>
                <w:sz w:val="20"/>
                <w:szCs w:val="20"/>
              </w:rPr>
            </w:pPr>
          </w:p>
        </w:tc>
      </w:tr>
      <w:tr w:rsidR="006118D5" w:rsidRPr="00F6274C" w14:paraId="6219D369" w14:textId="77777777" w:rsidTr="00D4440E">
        <w:tc>
          <w:tcPr>
            <w:tcW w:w="593" w:type="dxa"/>
            <w:tcMar>
              <w:top w:w="0" w:type="dxa"/>
              <w:bottom w:w="0" w:type="dxa"/>
            </w:tcMar>
          </w:tcPr>
          <w:p w14:paraId="54FA4F0E" w14:textId="77777777" w:rsidR="006118D5" w:rsidRPr="00F6274C" w:rsidRDefault="006118D5" w:rsidP="0087163B">
            <w:pPr>
              <w:jc w:val="both"/>
              <w:rPr>
                <w:rFonts w:cs="Arial"/>
                <w:sz w:val="20"/>
                <w:szCs w:val="20"/>
              </w:rPr>
            </w:pPr>
          </w:p>
        </w:tc>
        <w:tc>
          <w:tcPr>
            <w:tcW w:w="617" w:type="dxa"/>
            <w:tcMar>
              <w:top w:w="0" w:type="dxa"/>
              <w:bottom w:w="0" w:type="dxa"/>
            </w:tcMar>
          </w:tcPr>
          <w:p w14:paraId="21B7B942" w14:textId="77777777" w:rsidR="006118D5" w:rsidRPr="00F6274C" w:rsidRDefault="006118D5" w:rsidP="0087163B">
            <w:pPr>
              <w:jc w:val="both"/>
              <w:rPr>
                <w:rFonts w:cs="Arial"/>
                <w:sz w:val="20"/>
                <w:szCs w:val="20"/>
              </w:rPr>
            </w:pPr>
          </w:p>
        </w:tc>
        <w:tc>
          <w:tcPr>
            <w:tcW w:w="884" w:type="dxa"/>
            <w:tcMar>
              <w:top w:w="0" w:type="dxa"/>
              <w:bottom w:w="0" w:type="dxa"/>
            </w:tcMar>
          </w:tcPr>
          <w:p w14:paraId="204AE568" w14:textId="77777777" w:rsidR="006118D5" w:rsidRPr="00F6274C" w:rsidRDefault="006118D5" w:rsidP="0087163B">
            <w:pPr>
              <w:jc w:val="both"/>
              <w:rPr>
                <w:rFonts w:cs="Arial"/>
                <w:sz w:val="20"/>
                <w:szCs w:val="20"/>
              </w:rPr>
            </w:pPr>
            <w:r w:rsidRPr="00F6274C">
              <w:rPr>
                <w:rFonts w:cs="Arial"/>
                <w:sz w:val="20"/>
                <w:szCs w:val="20"/>
              </w:rPr>
              <w:t>1d.1.3</w:t>
            </w:r>
          </w:p>
        </w:tc>
        <w:tc>
          <w:tcPr>
            <w:tcW w:w="5445" w:type="dxa"/>
            <w:tcMar>
              <w:top w:w="0" w:type="dxa"/>
              <w:bottom w:w="0" w:type="dxa"/>
            </w:tcMar>
          </w:tcPr>
          <w:p w14:paraId="744F84BE" w14:textId="77777777" w:rsidR="006118D5" w:rsidRPr="00F6274C" w:rsidRDefault="006118D5" w:rsidP="0087163B">
            <w:pPr>
              <w:jc w:val="right"/>
              <w:rPr>
                <w:rFonts w:cs="Arial"/>
                <w:sz w:val="20"/>
                <w:szCs w:val="20"/>
              </w:rPr>
            </w:pPr>
            <w:r w:rsidRPr="00F6274C">
              <w:rPr>
                <w:rFonts w:cs="Arial"/>
                <w:sz w:val="20"/>
                <w:szCs w:val="20"/>
              </w:rPr>
              <w:t>Certification of VTS personnel</w:t>
            </w:r>
          </w:p>
        </w:tc>
        <w:tc>
          <w:tcPr>
            <w:tcW w:w="614" w:type="dxa"/>
            <w:vMerge/>
            <w:tcMar>
              <w:top w:w="0" w:type="dxa"/>
              <w:bottom w:w="0" w:type="dxa"/>
            </w:tcMar>
            <w:vAlign w:val="center"/>
          </w:tcPr>
          <w:p w14:paraId="29A4758B" w14:textId="77777777" w:rsidR="006118D5" w:rsidRPr="00F6274C" w:rsidRDefault="006118D5" w:rsidP="0087163B">
            <w:pPr>
              <w:jc w:val="center"/>
              <w:rPr>
                <w:rFonts w:cs="Arial"/>
                <w:sz w:val="20"/>
                <w:szCs w:val="20"/>
              </w:rPr>
            </w:pPr>
          </w:p>
        </w:tc>
        <w:tc>
          <w:tcPr>
            <w:tcW w:w="2545" w:type="dxa"/>
            <w:vMerge/>
            <w:tcMar>
              <w:top w:w="0" w:type="dxa"/>
              <w:bottom w:w="0" w:type="dxa"/>
            </w:tcMar>
            <w:vAlign w:val="center"/>
          </w:tcPr>
          <w:p w14:paraId="253E2D8A" w14:textId="77777777" w:rsidR="006118D5" w:rsidRPr="00F6274C" w:rsidRDefault="006118D5" w:rsidP="0087163B">
            <w:pPr>
              <w:jc w:val="both"/>
              <w:rPr>
                <w:rFonts w:cs="Arial"/>
                <w:sz w:val="20"/>
                <w:szCs w:val="20"/>
              </w:rPr>
            </w:pPr>
          </w:p>
        </w:tc>
        <w:tc>
          <w:tcPr>
            <w:tcW w:w="2977" w:type="dxa"/>
            <w:vMerge/>
            <w:tcMar>
              <w:top w:w="0" w:type="dxa"/>
              <w:bottom w:w="0" w:type="dxa"/>
            </w:tcMar>
            <w:vAlign w:val="center"/>
          </w:tcPr>
          <w:p w14:paraId="5D65CB04" w14:textId="77777777" w:rsidR="006118D5" w:rsidRPr="00F6274C" w:rsidRDefault="006118D5" w:rsidP="0087163B">
            <w:pPr>
              <w:rPr>
                <w:rFonts w:cs="Arial"/>
                <w:sz w:val="20"/>
                <w:szCs w:val="20"/>
              </w:rPr>
            </w:pPr>
          </w:p>
        </w:tc>
        <w:tc>
          <w:tcPr>
            <w:tcW w:w="597" w:type="dxa"/>
            <w:vMerge/>
            <w:tcMar>
              <w:top w:w="0" w:type="dxa"/>
              <w:bottom w:w="0" w:type="dxa"/>
            </w:tcMar>
          </w:tcPr>
          <w:p w14:paraId="252A4806" w14:textId="77777777" w:rsidR="006118D5" w:rsidRPr="00F6274C" w:rsidRDefault="006118D5" w:rsidP="0087163B">
            <w:pPr>
              <w:jc w:val="both"/>
              <w:rPr>
                <w:rFonts w:cs="Arial"/>
                <w:sz w:val="20"/>
                <w:szCs w:val="20"/>
              </w:rPr>
            </w:pPr>
          </w:p>
        </w:tc>
      </w:tr>
      <w:tr w:rsidR="006118D5" w:rsidRPr="00F6274C" w14:paraId="3F315B63" w14:textId="77777777" w:rsidTr="00D4440E">
        <w:tc>
          <w:tcPr>
            <w:tcW w:w="593" w:type="dxa"/>
            <w:tcMar>
              <w:top w:w="0" w:type="dxa"/>
              <w:bottom w:w="0" w:type="dxa"/>
            </w:tcMar>
          </w:tcPr>
          <w:p w14:paraId="13D05D0E" w14:textId="77777777" w:rsidR="006118D5" w:rsidRPr="00F6274C" w:rsidRDefault="006118D5" w:rsidP="0087163B">
            <w:pPr>
              <w:jc w:val="both"/>
              <w:rPr>
                <w:rFonts w:cs="Arial"/>
                <w:sz w:val="20"/>
                <w:szCs w:val="20"/>
              </w:rPr>
            </w:pPr>
          </w:p>
        </w:tc>
        <w:tc>
          <w:tcPr>
            <w:tcW w:w="617" w:type="dxa"/>
            <w:tcMar>
              <w:top w:w="0" w:type="dxa"/>
              <w:bottom w:w="0" w:type="dxa"/>
            </w:tcMar>
          </w:tcPr>
          <w:p w14:paraId="3B8EA9DE" w14:textId="77777777" w:rsidR="006118D5" w:rsidRPr="00F6274C" w:rsidRDefault="006118D5" w:rsidP="0087163B">
            <w:pPr>
              <w:jc w:val="both"/>
              <w:rPr>
                <w:rFonts w:cs="Arial"/>
                <w:sz w:val="20"/>
                <w:szCs w:val="20"/>
              </w:rPr>
            </w:pPr>
          </w:p>
        </w:tc>
        <w:tc>
          <w:tcPr>
            <w:tcW w:w="884" w:type="dxa"/>
            <w:tcMar>
              <w:top w:w="0" w:type="dxa"/>
              <w:bottom w:w="0" w:type="dxa"/>
            </w:tcMar>
          </w:tcPr>
          <w:p w14:paraId="6B1783EF" w14:textId="77777777" w:rsidR="006118D5" w:rsidRPr="00F6274C" w:rsidRDefault="006118D5" w:rsidP="0087163B">
            <w:pPr>
              <w:jc w:val="both"/>
              <w:rPr>
                <w:rFonts w:cs="Arial"/>
                <w:sz w:val="20"/>
                <w:szCs w:val="20"/>
              </w:rPr>
            </w:pPr>
            <w:r w:rsidRPr="00F6274C">
              <w:rPr>
                <w:rFonts w:cs="Arial"/>
                <w:sz w:val="20"/>
                <w:szCs w:val="20"/>
              </w:rPr>
              <w:t>1d.1.4</w:t>
            </w:r>
          </w:p>
        </w:tc>
        <w:tc>
          <w:tcPr>
            <w:tcW w:w="5445" w:type="dxa"/>
            <w:tcMar>
              <w:top w:w="0" w:type="dxa"/>
              <w:bottom w:w="0" w:type="dxa"/>
            </w:tcMar>
          </w:tcPr>
          <w:p w14:paraId="002D634F" w14:textId="77777777" w:rsidR="006118D5" w:rsidRPr="00F6274C" w:rsidRDefault="006118D5" w:rsidP="0087163B">
            <w:pPr>
              <w:jc w:val="right"/>
              <w:rPr>
                <w:rFonts w:cs="Arial"/>
                <w:sz w:val="20"/>
                <w:szCs w:val="20"/>
              </w:rPr>
            </w:pPr>
            <w:r w:rsidRPr="00F6274C">
              <w:rPr>
                <w:rFonts w:cs="Arial"/>
                <w:sz w:val="20"/>
                <w:szCs w:val="20"/>
              </w:rPr>
              <w:t>Certification and AtoN personnel</w:t>
            </w:r>
          </w:p>
        </w:tc>
        <w:tc>
          <w:tcPr>
            <w:tcW w:w="614" w:type="dxa"/>
            <w:vMerge/>
            <w:tcMar>
              <w:top w:w="0" w:type="dxa"/>
              <w:bottom w:w="0" w:type="dxa"/>
            </w:tcMar>
            <w:vAlign w:val="center"/>
          </w:tcPr>
          <w:p w14:paraId="68478E5C" w14:textId="77777777" w:rsidR="006118D5" w:rsidRPr="00F6274C" w:rsidRDefault="006118D5" w:rsidP="0087163B">
            <w:pPr>
              <w:jc w:val="center"/>
              <w:rPr>
                <w:rFonts w:cs="Arial"/>
                <w:sz w:val="20"/>
                <w:szCs w:val="20"/>
              </w:rPr>
            </w:pPr>
          </w:p>
        </w:tc>
        <w:tc>
          <w:tcPr>
            <w:tcW w:w="2545" w:type="dxa"/>
            <w:vMerge/>
            <w:tcMar>
              <w:top w:w="0" w:type="dxa"/>
              <w:bottom w:w="0" w:type="dxa"/>
            </w:tcMar>
            <w:vAlign w:val="center"/>
          </w:tcPr>
          <w:p w14:paraId="1C2D5643" w14:textId="77777777" w:rsidR="006118D5" w:rsidRPr="00F6274C" w:rsidRDefault="006118D5" w:rsidP="0087163B">
            <w:pPr>
              <w:jc w:val="both"/>
              <w:rPr>
                <w:rFonts w:cs="Arial"/>
                <w:sz w:val="20"/>
                <w:szCs w:val="20"/>
              </w:rPr>
            </w:pPr>
          </w:p>
        </w:tc>
        <w:tc>
          <w:tcPr>
            <w:tcW w:w="2977" w:type="dxa"/>
            <w:vMerge/>
            <w:tcMar>
              <w:top w:w="0" w:type="dxa"/>
              <w:bottom w:w="0" w:type="dxa"/>
            </w:tcMar>
            <w:vAlign w:val="center"/>
          </w:tcPr>
          <w:p w14:paraId="12530D5A" w14:textId="77777777" w:rsidR="006118D5" w:rsidRPr="00F6274C" w:rsidRDefault="006118D5" w:rsidP="0087163B">
            <w:pPr>
              <w:rPr>
                <w:rFonts w:cs="Arial"/>
                <w:sz w:val="20"/>
                <w:szCs w:val="20"/>
              </w:rPr>
            </w:pPr>
          </w:p>
        </w:tc>
        <w:tc>
          <w:tcPr>
            <w:tcW w:w="597" w:type="dxa"/>
            <w:vMerge/>
            <w:tcMar>
              <w:top w:w="0" w:type="dxa"/>
              <w:bottom w:w="0" w:type="dxa"/>
            </w:tcMar>
          </w:tcPr>
          <w:p w14:paraId="1733F457" w14:textId="77777777" w:rsidR="006118D5" w:rsidRPr="00F6274C" w:rsidRDefault="006118D5" w:rsidP="0087163B">
            <w:pPr>
              <w:jc w:val="both"/>
              <w:rPr>
                <w:rFonts w:cs="Arial"/>
                <w:sz w:val="20"/>
                <w:szCs w:val="20"/>
              </w:rPr>
            </w:pPr>
          </w:p>
        </w:tc>
      </w:tr>
      <w:tr w:rsidR="006118D5" w:rsidRPr="00F6274C" w14:paraId="5127C614" w14:textId="77777777" w:rsidTr="00D4440E">
        <w:tc>
          <w:tcPr>
            <w:tcW w:w="593" w:type="dxa"/>
            <w:tcMar>
              <w:top w:w="0" w:type="dxa"/>
              <w:bottom w:w="0" w:type="dxa"/>
            </w:tcMar>
          </w:tcPr>
          <w:p w14:paraId="638BBE21" w14:textId="77777777" w:rsidR="006118D5" w:rsidRPr="00F6274C" w:rsidRDefault="006118D5" w:rsidP="0087163B">
            <w:pPr>
              <w:jc w:val="both"/>
              <w:rPr>
                <w:rFonts w:cs="Arial"/>
                <w:sz w:val="20"/>
                <w:szCs w:val="20"/>
              </w:rPr>
            </w:pPr>
          </w:p>
        </w:tc>
        <w:tc>
          <w:tcPr>
            <w:tcW w:w="617" w:type="dxa"/>
            <w:tcMar>
              <w:top w:w="0" w:type="dxa"/>
              <w:bottom w:w="0" w:type="dxa"/>
            </w:tcMar>
          </w:tcPr>
          <w:p w14:paraId="0309D7AD" w14:textId="77777777" w:rsidR="006118D5" w:rsidRPr="00F6274C" w:rsidRDefault="006118D5" w:rsidP="0087163B">
            <w:pPr>
              <w:jc w:val="both"/>
              <w:rPr>
                <w:rFonts w:cs="Arial"/>
                <w:sz w:val="20"/>
                <w:szCs w:val="20"/>
              </w:rPr>
            </w:pPr>
          </w:p>
        </w:tc>
        <w:tc>
          <w:tcPr>
            <w:tcW w:w="884" w:type="dxa"/>
            <w:tcMar>
              <w:top w:w="0" w:type="dxa"/>
              <w:bottom w:w="0" w:type="dxa"/>
            </w:tcMar>
          </w:tcPr>
          <w:p w14:paraId="2BA3B99A" w14:textId="77777777" w:rsidR="006118D5" w:rsidRPr="00F6274C" w:rsidRDefault="006118D5" w:rsidP="0087163B">
            <w:pPr>
              <w:jc w:val="both"/>
              <w:rPr>
                <w:rFonts w:cs="Arial"/>
                <w:sz w:val="20"/>
                <w:szCs w:val="20"/>
              </w:rPr>
            </w:pPr>
            <w:r w:rsidRPr="00F6274C">
              <w:rPr>
                <w:rFonts w:cs="Arial"/>
                <w:sz w:val="20"/>
                <w:szCs w:val="20"/>
              </w:rPr>
              <w:t>1d.1.5</w:t>
            </w:r>
          </w:p>
        </w:tc>
        <w:tc>
          <w:tcPr>
            <w:tcW w:w="5445" w:type="dxa"/>
            <w:tcMar>
              <w:top w:w="0" w:type="dxa"/>
              <w:bottom w:w="0" w:type="dxa"/>
            </w:tcMar>
          </w:tcPr>
          <w:p w14:paraId="431413CD" w14:textId="77777777" w:rsidR="006118D5" w:rsidRPr="00F6274C" w:rsidRDefault="006118D5" w:rsidP="0087163B">
            <w:pPr>
              <w:jc w:val="right"/>
              <w:rPr>
                <w:rFonts w:cs="Arial"/>
                <w:sz w:val="20"/>
                <w:szCs w:val="20"/>
              </w:rPr>
            </w:pPr>
            <w:r w:rsidRPr="00F6274C">
              <w:rPr>
                <w:rFonts w:cs="Arial"/>
                <w:sz w:val="20"/>
                <w:szCs w:val="20"/>
              </w:rPr>
              <w:t>Career Development of AtoN personnel</w:t>
            </w:r>
          </w:p>
        </w:tc>
        <w:tc>
          <w:tcPr>
            <w:tcW w:w="614" w:type="dxa"/>
            <w:vMerge/>
            <w:tcMar>
              <w:top w:w="0" w:type="dxa"/>
              <w:bottom w:w="0" w:type="dxa"/>
            </w:tcMar>
            <w:vAlign w:val="center"/>
          </w:tcPr>
          <w:p w14:paraId="74487B8F" w14:textId="77777777" w:rsidR="006118D5" w:rsidRPr="00F6274C" w:rsidRDefault="006118D5" w:rsidP="0087163B">
            <w:pPr>
              <w:jc w:val="center"/>
              <w:rPr>
                <w:rFonts w:cs="Arial"/>
                <w:sz w:val="20"/>
                <w:szCs w:val="20"/>
              </w:rPr>
            </w:pPr>
          </w:p>
        </w:tc>
        <w:tc>
          <w:tcPr>
            <w:tcW w:w="2545" w:type="dxa"/>
            <w:vMerge/>
            <w:tcMar>
              <w:top w:w="0" w:type="dxa"/>
              <w:bottom w:w="0" w:type="dxa"/>
            </w:tcMar>
            <w:vAlign w:val="center"/>
          </w:tcPr>
          <w:p w14:paraId="1BB8FFDB" w14:textId="77777777" w:rsidR="006118D5" w:rsidRPr="00F6274C" w:rsidRDefault="006118D5" w:rsidP="0087163B">
            <w:pPr>
              <w:jc w:val="both"/>
              <w:rPr>
                <w:rFonts w:cs="Arial"/>
                <w:sz w:val="20"/>
                <w:szCs w:val="20"/>
              </w:rPr>
            </w:pPr>
          </w:p>
        </w:tc>
        <w:tc>
          <w:tcPr>
            <w:tcW w:w="2977" w:type="dxa"/>
            <w:vMerge/>
            <w:tcMar>
              <w:top w:w="0" w:type="dxa"/>
              <w:bottom w:w="0" w:type="dxa"/>
            </w:tcMar>
            <w:vAlign w:val="center"/>
          </w:tcPr>
          <w:p w14:paraId="233C4569" w14:textId="77777777" w:rsidR="006118D5" w:rsidRPr="00F6274C" w:rsidRDefault="006118D5" w:rsidP="0087163B">
            <w:pPr>
              <w:rPr>
                <w:rFonts w:cs="Arial"/>
                <w:sz w:val="20"/>
                <w:szCs w:val="20"/>
              </w:rPr>
            </w:pPr>
          </w:p>
        </w:tc>
        <w:tc>
          <w:tcPr>
            <w:tcW w:w="597" w:type="dxa"/>
            <w:vMerge/>
            <w:tcMar>
              <w:top w:w="0" w:type="dxa"/>
              <w:bottom w:w="0" w:type="dxa"/>
            </w:tcMar>
          </w:tcPr>
          <w:p w14:paraId="5A3F803F" w14:textId="77777777" w:rsidR="006118D5" w:rsidRPr="00F6274C" w:rsidRDefault="006118D5" w:rsidP="0087163B">
            <w:pPr>
              <w:jc w:val="both"/>
              <w:rPr>
                <w:rFonts w:cs="Arial"/>
                <w:sz w:val="20"/>
                <w:szCs w:val="20"/>
              </w:rPr>
            </w:pPr>
          </w:p>
        </w:tc>
      </w:tr>
      <w:tr w:rsidR="00D4440E" w:rsidRPr="00F6274C" w14:paraId="2C54BB1D" w14:textId="77777777" w:rsidTr="00D4440E">
        <w:tc>
          <w:tcPr>
            <w:tcW w:w="593" w:type="dxa"/>
            <w:tcMar>
              <w:top w:w="0" w:type="dxa"/>
              <w:bottom w:w="0" w:type="dxa"/>
            </w:tcMar>
          </w:tcPr>
          <w:p w14:paraId="7DE6DB42" w14:textId="77777777" w:rsidR="00D4440E" w:rsidRPr="00F6274C" w:rsidRDefault="00D4440E" w:rsidP="00D4440E">
            <w:pPr>
              <w:jc w:val="both"/>
              <w:rPr>
                <w:rFonts w:cs="Arial"/>
                <w:sz w:val="20"/>
                <w:szCs w:val="20"/>
              </w:rPr>
            </w:pPr>
          </w:p>
        </w:tc>
        <w:tc>
          <w:tcPr>
            <w:tcW w:w="617" w:type="dxa"/>
            <w:tcMar>
              <w:top w:w="0" w:type="dxa"/>
              <w:bottom w:w="0" w:type="dxa"/>
            </w:tcMar>
          </w:tcPr>
          <w:p w14:paraId="1C7665B2" w14:textId="77777777" w:rsidR="00D4440E" w:rsidRPr="00F6274C" w:rsidRDefault="00D4440E" w:rsidP="00D4440E">
            <w:pPr>
              <w:jc w:val="both"/>
              <w:rPr>
                <w:rFonts w:cs="Arial"/>
                <w:b/>
                <w:sz w:val="20"/>
                <w:szCs w:val="20"/>
              </w:rPr>
            </w:pPr>
            <w:r w:rsidRPr="00F6274C">
              <w:rPr>
                <w:rFonts w:cs="Arial"/>
                <w:b/>
                <w:sz w:val="20"/>
                <w:szCs w:val="20"/>
              </w:rPr>
              <w:t>1d.2</w:t>
            </w:r>
          </w:p>
        </w:tc>
        <w:tc>
          <w:tcPr>
            <w:tcW w:w="884" w:type="dxa"/>
            <w:shd w:val="clear" w:color="auto" w:fill="D9D9D9" w:themeFill="background1" w:themeFillShade="D9"/>
            <w:tcMar>
              <w:top w:w="0" w:type="dxa"/>
              <w:bottom w:w="0" w:type="dxa"/>
            </w:tcMar>
          </w:tcPr>
          <w:p w14:paraId="052814BE" w14:textId="77777777" w:rsidR="00D4440E" w:rsidRPr="00F6274C" w:rsidRDefault="00D4440E" w:rsidP="00D4440E">
            <w:pPr>
              <w:jc w:val="both"/>
              <w:rPr>
                <w:rFonts w:cs="Arial"/>
                <w:sz w:val="20"/>
                <w:szCs w:val="20"/>
              </w:rPr>
            </w:pPr>
          </w:p>
        </w:tc>
        <w:tc>
          <w:tcPr>
            <w:tcW w:w="5445" w:type="dxa"/>
            <w:tcMar>
              <w:top w:w="0" w:type="dxa"/>
              <w:bottom w:w="0" w:type="dxa"/>
            </w:tcMar>
          </w:tcPr>
          <w:p w14:paraId="6DB05D8A" w14:textId="77777777" w:rsidR="00D4440E" w:rsidRPr="00F6274C" w:rsidRDefault="00937B83" w:rsidP="00D4440E">
            <w:pPr>
              <w:rPr>
                <w:rFonts w:cs="Arial"/>
                <w:b/>
                <w:sz w:val="20"/>
                <w:szCs w:val="20"/>
              </w:rPr>
            </w:pPr>
            <w:r w:rsidRPr="00F6274C">
              <w:rPr>
                <w:rFonts w:cs="Arial"/>
                <w:b/>
                <w:sz w:val="20"/>
                <w:szCs w:val="20"/>
              </w:rPr>
              <w:t>HUMAN RESOUR</w:t>
            </w:r>
            <w:r w:rsidR="00CB5F0B" w:rsidRPr="00F6274C">
              <w:rPr>
                <w:rFonts w:cs="Arial"/>
                <w:b/>
                <w:sz w:val="20"/>
                <w:szCs w:val="20"/>
              </w:rPr>
              <w:t>C</w:t>
            </w:r>
            <w:r w:rsidRPr="00F6274C">
              <w:rPr>
                <w:rFonts w:cs="Arial"/>
                <w:b/>
                <w:sz w:val="20"/>
                <w:szCs w:val="20"/>
              </w:rPr>
              <w:t>E COMPETENCY IN A COASTAL STATE</w:t>
            </w:r>
          </w:p>
        </w:tc>
        <w:tc>
          <w:tcPr>
            <w:tcW w:w="6733" w:type="dxa"/>
            <w:gridSpan w:val="4"/>
            <w:shd w:val="clear" w:color="auto" w:fill="D9D9D9" w:themeFill="background1" w:themeFillShade="D9"/>
            <w:tcMar>
              <w:top w:w="0" w:type="dxa"/>
              <w:bottom w:w="0" w:type="dxa"/>
            </w:tcMar>
            <w:vAlign w:val="center"/>
          </w:tcPr>
          <w:p w14:paraId="220170E5" w14:textId="77777777" w:rsidR="00D4440E" w:rsidRPr="00F6274C" w:rsidRDefault="00D4440E" w:rsidP="00D4440E">
            <w:pPr>
              <w:jc w:val="both"/>
              <w:rPr>
                <w:rFonts w:cs="Arial"/>
                <w:sz w:val="20"/>
                <w:szCs w:val="20"/>
              </w:rPr>
            </w:pPr>
          </w:p>
        </w:tc>
      </w:tr>
      <w:tr w:rsidR="006118D5" w:rsidRPr="00F6274C" w14:paraId="012FC510" w14:textId="77777777" w:rsidTr="006118D5">
        <w:tblPrEx>
          <w:tblW w:w="0" w:type="auto"/>
          <w:tblPrExChange w:id="325" w:author="James Collocott" w:date="2018-10-24T10:12:00Z">
            <w:tblPrEx>
              <w:tblW w:w="0" w:type="auto"/>
            </w:tblPrEx>
          </w:tblPrExChange>
        </w:tblPrEx>
        <w:tc>
          <w:tcPr>
            <w:tcW w:w="593" w:type="dxa"/>
            <w:tcMar>
              <w:top w:w="0" w:type="dxa"/>
              <w:bottom w:w="0" w:type="dxa"/>
            </w:tcMar>
            <w:tcPrChange w:id="326" w:author="James Collocott" w:date="2018-10-24T10:12:00Z">
              <w:tcPr>
                <w:tcW w:w="593" w:type="dxa"/>
                <w:tcMar>
                  <w:top w:w="0" w:type="dxa"/>
                  <w:bottom w:w="0" w:type="dxa"/>
                </w:tcMar>
              </w:tcPr>
            </w:tcPrChange>
          </w:tcPr>
          <w:p w14:paraId="499B0AAC" w14:textId="77777777" w:rsidR="006118D5" w:rsidRPr="00F6274C" w:rsidRDefault="006118D5" w:rsidP="00D4440E">
            <w:pPr>
              <w:jc w:val="both"/>
              <w:rPr>
                <w:rFonts w:cs="Arial"/>
                <w:sz w:val="20"/>
                <w:szCs w:val="20"/>
              </w:rPr>
            </w:pPr>
          </w:p>
        </w:tc>
        <w:tc>
          <w:tcPr>
            <w:tcW w:w="617" w:type="dxa"/>
            <w:tcMar>
              <w:top w:w="0" w:type="dxa"/>
              <w:bottom w:w="0" w:type="dxa"/>
            </w:tcMar>
            <w:tcPrChange w:id="327" w:author="James Collocott" w:date="2018-10-24T10:12:00Z">
              <w:tcPr>
                <w:tcW w:w="617" w:type="dxa"/>
                <w:tcMar>
                  <w:top w:w="0" w:type="dxa"/>
                  <w:bottom w:w="0" w:type="dxa"/>
                </w:tcMar>
              </w:tcPr>
            </w:tcPrChange>
          </w:tcPr>
          <w:p w14:paraId="5BF538BB" w14:textId="77777777" w:rsidR="006118D5" w:rsidRPr="00F6274C" w:rsidRDefault="006118D5" w:rsidP="00D4440E">
            <w:pPr>
              <w:jc w:val="both"/>
              <w:rPr>
                <w:rFonts w:cs="Arial"/>
                <w:sz w:val="20"/>
                <w:szCs w:val="20"/>
              </w:rPr>
            </w:pPr>
          </w:p>
        </w:tc>
        <w:tc>
          <w:tcPr>
            <w:tcW w:w="884" w:type="dxa"/>
            <w:tcMar>
              <w:top w:w="0" w:type="dxa"/>
              <w:bottom w:w="0" w:type="dxa"/>
            </w:tcMar>
            <w:tcPrChange w:id="328" w:author="James Collocott" w:date="2018-10-24T10:12:00Z">
              <w:tcPr>
                <w:tcW w:w="884" w:type="dxa"/>
                <w:tcMar>
                  <w:top w:w="0" w:type="dxa"/>
                  <w:bottom w:w="0" w:type="dxa"/>
                </w:tcMar>
              </w:tcPr>
            </w:tcPrChange>
          </w:tcPr>
          <w:p w14:paraId="698E4C60" w14:textId="77777777" w:rsidR="006118D5" w:rsidRPr="00F6274C" w:rsidRDefault="006118D5" w:rsidP="00D4440E">
            <w:pPr>
              <w:jc w:val="both"/>
              <w:rPr>
                <w:rFonts w:cs="Arial"/>
                <w:sz w:val="20"/>
                <w:szCs w:val="20"/>
              </w:rPr>
            </w:pPr>
            <w:r w:rsidRPr="00F6274C">
              <w:rPr>
                <w:rFonts w:cs="Arial"/>
                <w:sz w:val="20"/>
                <w:szCs w:val="20"/>
              </w:rPr>
              <w:t>1d.2.1</w:t>
            </w:r>
          </w:p>
        </w:tc>
        <w:tc>
          <w:tcPr>
            <w:tcW w:w="5445" w:type="dxa"/>
            <w:tcMar>
              <w:top w:w="0" w:type="dxa"/>
              <w:bottom w:w="0" w:type="dxa"/>
            </w:tcMar>
            <w:tcPrChange w:id="329" w:author="James Collocott" w:date="2018-10-24T10:12:00Z">
              <w:tcPr>
                <w:tcW w:w="5445" w:type="dxa"/>
                <w:tcMar>
                  <w:top w:w="0" w:type="dxa"/>
                  <w:bottom w:w="0" w:type="dxa"/>
                </w:tcMar>
              </w:tcPr>
            </w:tcPrChange>
          </w:tcPr>
          <w:p w14:paraId="1314F50A" w14:textId="30465898" w:rsidR="006118D5" w:rsidRPr="00F6274C" w:rsidRDefault="006118D5">
            <w:pPr>
              <w:jc w:val="right"/>
              <w:rPr>
                <w:rFonts w:cs="Arial"/>
                <w:sz w:val="20"/>
                <w:szCs w:val="20"/>
              </w:rPr>
            </w:pPr>
            <w:ins w:id="330" w:author="James Collocott" w:date="2018-10-24T10:17:00Z">
              <w:r w:rsidRPr="00F6274C">
                <w:rPr>
                  <w:rFonts w:cs="Arial"/>
                  <w:sz w:val="20"/>
                  <w:szCs w:val="20"/>
                </w:rPr>
                <w:t xml:space="preserve">AtoN </w:t>
              </w:r>
              <w:r>
                <w:rPr>
                  <w:rFonts w:cs="Arial"/>
                  <w:sz w:val="20"/>
                  <w:szCs w:val="20"/>
                </w:rPr>
                <w:t>service o</w:t>
              </w:r>
            </w:ins>
            <w:ins w:id="331" w:author="James Collocott" w:date="2018-10-24T10:13:00Z">
              <w:r w:rsidRPr="00F6274C">
                <w:rPr>
                  <w:rFonts w:cs="Arial"/>
                  <w:sz w:val="20"/>
                  <w:szCs w:val="20"/>
                </w:rPr>
                <w:t>rganisation</w:t>
              </w:r>
            </w:ins>
            <w:ins w:id="332" w:author="James Collocott" w:date="2018-10-24T10:15:00Z">
              <w:r>
                <w:rPr>
                  <w:rFonts w:cs="Arial"/>
                  <w:sz w:val="20"/>
                  <w:szCs w:val="20"/>
                </w:rPr>
                <w:t>al structure</w:t>
              </w:r>
            </w:ins>
            <w:del w:id="333" w:author="James Collocott" w:date="2018-10-24T10:13:00Z">
              <w:r w:rsidRPr="00F6274C" w:rsidDel="006118D5">
                <w:rPr>
                  <w:rFonts w:cs="Arial"/>
                  <w:sz w:val="20"/>
                  <w:szCs w:val="20"/>
                </w:rPr>
                <w:delText>Human resource planning in a theoretical coastal State</w:delText>
              </w:r>
            </w:del>
          </w:p>
        </w:tc>
        <w:tc>
          <w:tcPr>
            <w:tcW w:w="614" w:type="dxa"/>
            <w:vMerge w:val="restart"/>
            <w:tcMar>
              <w:top w:w="0" w:type="dxa"/>
              <w:bottom w:w="0" w:type="dxa"/>
            </w:tcMar>
            <w:vAlign w:val="center"/>
            <w:tcPrChange w:id="334" w:author="James Collocott" w:date="2018-10-24T10:12:00Z">
              <w:tcPr>
                <w:tcW w:w="614" w:type="dxa"/>
                <w:vMerge w:val="restart"/>
                <w:tcMar>
                  <w:top w:w="0" w:type="dxa"/>
                  <w:bottom w:w="0" w:type="dxa"/>
                </w:tcMar>
              </w:tcPr>
            </w:tcPrChange>
          </w:tcPr>
          <w:p w14:paraId="26094545" w14:textId="281899CF" w:rsidR="006118D5" w:rsidRPr="00F6274C" w:rsidRDefault="006118D5">
            <w:pPr>
              <w:jc w:val="center"/>
              <w:rPr>
                <w:rFonts w:cs="Arial"/>
                <w:sz w:val="20"/>
                <w:szCs w:val="20"/>
              </w:rPr>
            </w:pPr>
            <w:ins w:id="335" w:author="James Collocott" w:date="2018-10-24T10:11:00Z">
              <w:r>
                <w:rPr>
                  <w:rFonts w:cs="Arial"/>
                  <w:sz w:val="20"/>
                  <w:szCs w:val="20"/>
                </w:rPr>
                <w:t>4</w:t>
              </w:r>
            </w:ins>
          </w:p>
        </w:tc>
        <w:tc>
          <w:tcPr>
            <w:tcW w:w="2545" w:type="dxa"/>
            <w:vMerge w:val="restart"/>
            <w:tcMar>
              <w:top w:w="0" w:type="dxa"/>
              <w:bottom w:w="0" w:type="dxa"/>
            </w:tcMar>
            <w:tcPrChange w:id="336" w:author="James Collocott" w:date="2018-10-24T10:12:00Z">
              <w:tcPr>
                <w:tcW w:w="2545" w:type="dxa"/>
                <w:vMerge w:val="restart"/>
                <w:tcMar>
                  <w:top w:w="0" w:type="dxa"/>
                  <w:bottom w:w="0" w:type="dxa"/>
                </w:tcMar>
              </w:tcPr>
            </w:tcPrChange>
          </w:tcPr>
          <w:p w14:paraId="4CB32A3A" w14:textId="77777777" w:rsidR="006118D5" w:rsidRPr="00F6274C" w:rsidRDefault="006118D5" w:rsidP="00D4440E">
            <w:pPr>
              <w:jc w:val="both"/>
              <w:rPr>
                <w:rFonts w:cs="Arial"/>
                <w:sz w:val="20"/>
                <w:szCs w:val="20"/>
              </w:rPr>
            </w:pPr>
            <w:r w:rsidRPr="00F6274C">
              <w:rPr>
                <w:rFonts w:cs="Arial"/>
                <w:sz w:val="20"/>
                <w:szCs w:val="20"/>
              </w:rPr>
              <w:t>HR planning exercise</w:t>
            </w:r>
          </w:p>
        </w:tc>
        <w:tc>
          <w:tcPr>
            <w:tcW w:w="2977" w:type="dxa"/>
            <w:vMerge w:val="restart"/>
            <w:tcMar>
              <w:top w:w="0" w:type="dxa"/>
              <w:bottom w:w="0" w:type="dxa"/>
            </w:tcMar>
            <w:tcPrChange w:id="337" w:author="James Collocott" w:date="2018-10-24T10:12:00Z">
              <w:tcPr>
                <w:tcW w:w="2977" w:type="dxa"/>
                <w:vMerge w:val="restart"/>
                <w:tcMar>
                  <w:top w:w="0" w:type="dxa"/>
                  <w:bottom w:w="0" w:type="dxa"/>
                </w:tcMar>
              </w:tcPr>
            </w:tcPrChange>
          </w:tcPr>
          <w:p w14:paraId="1067DBD3" w14:textId="77777777" w:rsidR="006118D5" w:rsidRPr="00F6274C" w:rsidRDefault="006118D5" w:rsidP="00D4440E">
            <w:pPr>
              <w:rPr>
                <w:rFonts w:cs="Arial"/>
                <w:sz w:val="20"/>
                <w:szCs w:val="20"/>
              </w:rPr>
            </w:pPr>
          </w:p>
        </w:tc>
        <w:tc>
          <w:tcPr>
            <w:tcW w:w="597" w:type="dxa"/>
            <w:vMerge w:val="restart"/>
            <w:tcMar>
              <w:top w:w="0" w:type="dxa"/>
              <w:bottom w:w="0" w:type="dxa"/>
            </w:tcMar>
            <w:vAlign w:val="center"/>
            <w:tcPrChange w:id="338" w:author="James Collocott" w:date="2018-10-24T10:12:00Z">
              <w:tcPr>
                <w:tcW w:w="597" w:type="dxa"/>
                <w:vMerge w:val="restart"/>
                <w:tcMar>
                  <w:top w:w="0" w:type="dxa"/>
                  <w:bottom w:w="0" w:type="dxa"/>
                </w:tcMar>
                <w:vAlign w:val="center"/>
              </w:tcPr>
            </w:tcPrChange>
          </w:tcPr>
          <w:p w14:paraId="7B68DE94" w14:textId="77777777" w:rsidR="006118D5" w:rsidRPr="00F6274C" w:rsidRDefault="006118D5" w:rsidP="00D4440E">
            <w:pPr>
              <w:jc w:val="both"/>
              <w:rPr>
                <w:rFonts w:cs="Arial"/>
                <w:sz w:val="20"/>
                <w:szCs w:val="20"/>
              </w:rPr>
            </w:pPr>
            <w:r w:rsidRPr="00F6274C">
              <w:rPr>
                <w:rFonts w:cs="Arial"/>
                <w:sz w:val="20"/>
                <w:szCs w:val="20"/>
              </w:rPr>
              <w:t>13</w:t>
            </w:r>
          </w:p>
        </w:tc>
      </w:tr>
      <w:tr w:rsidR="006118D5" w:rsidRPr="00F6274C" w14:paraId="78D7356A" w14:textId="77777777" w:rsidTr="00D4440E">
        <w:tc>
          <w:tcPr>
            <w:tcW w:w="593" w:type="dxa"/>
            <w:tcMar>
              <w:top w:w="0" w:type="dxa"/>
              <w:bottom w:w="0" w:type="dxa"/>
            </w:tcMar>
          </w:tcPr>
          <w:p w14:paraId="20A79C81" w14:textId="77777777" w:rsidR="006118D5" w:rsidRPr="00F6274C" w:rsidRDefault="006118D5" w:rsidP="00D4440E">
            <w:pPr>
              <w:jc w:val="both"/>
              <w:rPr>
                <w:rFonts w:cs="Arial"/>
                <w:sz w:val="20"/>
                <w:szCs w:val="20"/>
              </w:rPr>
            </w:pPr>
          </w:p>
        </w:tc>
        <w:tc>
          <w:tcPr>
            <w:tcW w:w="617" w:type="dxa"/>
            <w:tcMar>
              <w:top w:w="0" w:type="dxa"/>
              <w:bottom w:w="0" w:type="dxa"/>
            </w:tcMar>
          </w:tcPr>
          <w:p w14:paraId="592BC25A" w14:textId="77777777" w:rsidR="006118D5" w:rsidRPr="00F6274C" w:rsidRDefault="006118D5" w:rsidP="00D4440E">
            <w:pPr>
              <w:jc w:val="both"/>
              <w:rPr>
                <w:rFonts w:cs="Arial"/>
                <w:sz w:val="20"/>
                <w:szCs w:val="20"/>
              </w:rPr>
            </w:pPr>
          </w:p>
        </w:tc>
        <w:tc>
          <w:tcPr>
            <w:tcW w:w="884" w:type="dxa"/>
            <w:tcMar>
              <w:top w:w="0" w:type="dxa"/>
              <w:bottom w:w="0" w:type="dxa"/>
            </w:tcMar>
          </w:tcPr>
          <w:p w14:paraId="7ECBD297" w14:textId="77777777" w:rsidR="006118D5" w:rsidRPr="00F6274C" w:rsidRDefault="006118D5" w:rsidP="00D4440E">
            <w:pPr>
              <w:jc w:val="both"/>
              <w:rPr>
                <w:rFonts w:cs="Arial"/>
                <w:sz w:val="20"/>
                <w:szCs w:val="20"/>
              </w:rPr>
            </w:pPr>
            <w:r w:rsidRPr="00F6274C">
              <w:rPr>
                <w:rFonts w:cs="Arial"/>
                <w:sz w:val="20"/>
                <w:szCs w:val="20"/>
              </w:rPr>
              <w:t>1d.2.2</w:t>
            </w:r>
          </w:p>
        </w:tc>
        <w:tc>
          <w:tcPr>
            <w:tcW w:w="5445" w:type="dxa"/>
            <w:tcMar>
              <w:top w:w="0" w:type="dxa"/>
              <w:bottom w:w="0" w:type="dxa"/>
            </w:tcMar>
          </w:tcPr>
          <w:p w14:paraId="6C5AF5EC" w14:textId="56883577" w:rsidR="006118D5" w:rsidRPr="00F6274C" w:rsidRDefault="006118D5" w:rsidP="00D4440E">
            <w:pPr>
              <w:jc w:val="right"/>
              <w:rPr>
                <w:rFonts w:cs="Arial"/>
                <w:sz w:val="20"/>
                <w:szCs w:val="20"/>
              </w:rPr>
            </w:pPr>
            <w:del w:id="339" w:author="James Collocott" w:date="2018-10-24T10:13:00Z">
              <w:r w:rsidRPr="00F6274C" w:rsidDel="006118D5">
                <w:rPr>
                  <w:rFonts w:cs="Arial"/>
                  <w:sz w:val="20"/>
                  <w:szCs w:val="20"/>
                </w:rPr>
                <w:delText>Departmental organisation of an AtoN Directorate</w:delText>
              </w:r>
            </w:del>
            <w:ins w:id="340" w:author="James Collocott" w:date="2018-10-24T10:13:00Z">
              <w:r w:rsidRPr="00F6274C">
                <w:rPr>
                  <w:rFonts w:cs="Arial"/>
                  <w:sz w:val="20"/>
                  <w:szCs w:val="20"/>
                </w:rPr>
                <w:t xml:space="preserve"> Human resource planning in a theoretical coastal State</w:t>
              </w:r>
            </w:ins>
          </w:p>
        </w:tc>
        <w:tc>
          <w:tcPr>
            <w:tcW w:w="614" w:type="dxa"/>
            <w:vMerge/>
            <w:tcMar>
              <w:top w:w="0" w:type="dxa"/>
              <w:bottom w:w="0" w:type="dxa"/>
            </w:tcMar>
          </w:tcPr>
          <w:p w14:paraId="78993D5E" w14:textId="77777777" w:rsidR="006118D5" w:rsidRPr="00F6274C" w:rsidRDefault="006118D5" w:rsidP="00D4440E">
            <w:pPr>
              <w:jc w:val="center"/>
              <w:rPr>
                <w:rFonts w:cs="Arial"/>
                <w:sz w:val="20"/>
                <w:szCs w:val="20"/>
              </w:rPr>
            </w:pPr>
          </w:p>
        </w:tc>
        <w:tc>
          <w:tcPr>
            <w:tcW w:w="2545" w:type="dxa"/>
            <w:vMerge/>
            <w:tcMar>
              <w:top w:w="0" w:type="dxa"/>
              <w:bottom w:w="0" w:type="dxa"/>
            </w:tcMar>
          </w:tcPr>
          <w:p w14:paraId="29D428E0" w14:textId="77777777" w:rsidR="006118D5" w:rsidRPr="00F6274C" w:rsidRDefault="006118D5" w:rsidP="00D4440E">
            <w:pPr>
              <w:jc w:val="both"/>
              <w:rPr>
                <w:rFonts w:cs="Arial"/>
                <w:sz w:val="20"/>
                <w:szCs w:val="20"/>
              </w:rPr>
            </w:pPr>
          </w:p>
        </w:tc>
        <w:tc>
          <w:tcPr>
            <w:tcW w:w="2977" w:type="dxa"/>
            <w:vMerge/>
            <w:tcMar>
              <w:top w:w="0" w:type="dxa"/>
              <w:bottom w:w="0" w:type="dxa"/>
            </w:tcMar>
          </w:tcPr>
          <w:p w14:paraId="4B30D83D" w14:textId="77777777" w:rsidR="006118D5" w:rsidRPr="00F6274C" w:rsidRDefault="006118D5" w:rsidP="00D4440E">
            <w:pPr>
              <w:rPr>
                <w:rFonts w:cs="Arial"/>
                <w:sz w:val="20"/>
                <w:szCs w:val="20"/>
              </w:rPr>
            </w:pPr>
          </w:p>
        </w:tc>
        <w:tc>
          <w:tcPr>
            <w:tcW w:w="597" w:type="dxa"/>
            <w:vMerge/>
            <w:tcMar>
              <w:top w:w="0" w:type="dxa"/>
              <w:bottom w:w="0" w:type="dxa"/>
            </w:tcMar>
            <w:vAlign w:val="center"/>
          </w:tcPr>
          <w:p w14:paraId="2BE48536" w14:textId="77777777" w:rsidR="006118D5" w:rsidRPr="00F6274C" w:rsidRDefault="006118D5" w:rsidP="00D4440E">
            <w:pPr>
              <w:jc w:val="both"/>
              <w:rPr>
                <w:rFonts w:cs="Arial"/>
                <w:sz w:val="20"/>
                <w:szCs w:val="20"/>
              </w:rPr>
            </w:pPr>
          </w:p>
        </w:tc>
      </w:tr>
      <w:tr w:rsidR="006118D5" w:rsidRPr="00F6274C" w14:paraId="5A28E51B" w14:textId="77777777" w:rsidTr="00D4440E">
        <w:tc>
          <w:tcPr>
            <w:tcW w:w="593" w:type="dxa"/>
            <w:tcMar>
              <w:top w:w="0" w:type="dxa"/>
              <w:bottom w:w="0" w:type="dxa"/>
            </w:tcMar>
          </w:tcPr>
          <w:p w14:paraId="73292AAD" w14:textId="77777777" w:rsidR="006118D5" w:rsidRPr="00F6274C" w:rsidRDefault="006118D5" w:rsidP="00D4440E">
            <w:pPr>
              <w:jc w:val="both"/>
              <w:rPr>
                <w:rFonts w:cs="Arial"/>
                <w:sz w:val="20"/>
                <w:szCs w:val="20"/>
              </w:rPr>
            </w:pPr>
          </w:p>
        </w:tc>
        <w:tc>
          <w:tcPr>
            <w:tcW w:w="617" w:type="dxa"/>
            <w:tcMar>
              <w:top w:w="0" w:type="dxa"/>
              <w:bottom w:w="0" w:type="dxa"/>
            </w:tcMar>
          </w:tcPr>
          <w:p w14:paraId="0D5722C4" w14:textId="77777777" w:rsidR="006118D5" w:rsidRPr="00F6274C" w:rsidRDefault="006118D5" w:rsidP="00D4440E">
            <w:pPr>
              <w:jc w:val="both"/>
              <w:rPr>
                <w:rFonts w:cs="Arial"/>
                <w:sz w:val="20"/>
                <w:szCs w:val="20"/>
              </w:rPr>
            </w:pPr>
          </w:p>
        </w:tc>
        <w:tc>
          <w:tcPr>
            <w:tcW w:w="884" w:type="dxa"/>
            <w:tcMar>
              <w:top w:w="0" w:type="dxa"/>
              <w:bottom w:w="0" w:type="dxa"/>
            </w:tcMar>
          </w:tcPr>
          <w:p w14:paraId="62DD6CAD" w14:textId="77777777" w:rsidR="006118D5" w:rsidRPr="00F6274C" w:rsidRDefault="006118D5" w:rsidP="00D4440E">
            <w:pPr>
              <w:jc w:val="both"/>
              <w:rPr>
                <w:rFonts w:cs="Arial"/>
                <w:sz w:val="20"/>
                <w:szCs w:val="20"/>
              </w:rPr>
            </w:pPr>
            <w:r w:rsidRPr="00F6274C">
              <w:rPr>
                <w:rFonts w:cs="Arial"/>
                <w:sz w:val="20"/>
                <w:szCs w:val="20"/>
              </w:rPr>
              <w:t>1d.2.3</w:t>
            </w:r>
          </w:p>
        </w:tc>
        <w:tc>
          <w:tcPr>
            <w:tcW w:w="5445" w:type="dxa"/>
            <w:tcMar>
              <w:top w:w="0" w:type="dxa"/>
              <w:bottom w:w="0" w:type="dxa"/>
            </w:tcMar>
          </w:tcPr>
          <w:p w14:paraId="639F20E2" w14:textId="77777777" w:rsidR="006118D5" w:rsidRPr="00F6274C" w:rsidRDefault="006118D5" w:rsidP="00D4440E">
            <w:pPr>
              <w:jc w:val="right"/>
              <w:rPr>
                <w:rFonts w:cs="Arial"/>
                <w:sz w:val="20"/>
                <w:szCs w:val="20"/>
              </w:rPr>
            </w:pPr>
            <w:r w:rsidRPr="00F6274C">
              <w:rPr>
                <w:rFonts w:cs="Arial"/>
                <w:sz w:val="20"/>
                <w:szCs w:val="20"/>
              </w:rPr>
              <w:t>Retention and exploitation of AtoN expertise</w:t>
            </w:r>
          </w:p>
        </w:tc>
        <w:tc>
          <w:tcPr>
            <w:tcW w:w="614" w:type="dxa"/>
            <w:vMerge/>
            <w:tcMar>
              <w:top w:w="0" w:type="dxa"/>
              <w:bottom w:w="0" w:type="dxa"/>
            </w:tcMar>
          </w:tcPr>
          <w:p w14:paraId="6ABD577D" w14:textId="77777777" w:rsidR="006118D5" w:rsidRPr="00F6274C" w:rsidRDefault="006118D5" w:rsidP="00D4440E">
            <w:pPr>
              <w:jc w:val="center"/>
              <w:rPr>
                <w:rFonts w:cs="Arial"/>
                <w:sz w:val="20"/>
                <w:szCs w:val="20"/>
              </w:rPr>
            </w:pPr>
          </w:p>
        </w:tc>
        <w:tc>
          <w:tcPr>
            <w:tcW w:w="2545" w:type="dxa"/>
            <w:vMerge/>
            <w:tcMar>
              <w:top w:w="0" w:type="dxa"/>
              <w:bottom w:w="0" w:type="dxa"/>
            </w:tcMar>
          </w:tcPr>
          <w:p w14:paraId="7CD24AFF" w14:textId="77777777" w:rsidR="006118D5" w:rsidRPr="00F6274C" w:rsidRDefault="006118D5" w:rsidP="00D4440E">
            <w:pPr>
              <w:jc w:val="both"/>
              <w:rPr>
                <w:rFonts w:cs="Arial"/>
                <w:sz w:val="20"/>
                <w:szCs w:val="20"/>
              </w:rPr>
            </w:pPr>
          </w:p>
        </w:tc>
        <w:tc>
          <w:tcPr>
            <w:tcW w:w="2977" w:type="dxa"/>
            <w:vMerge/>
            <w:tcMar>
              <w:top w:w="0" w:type="dxa"/>
              <w:bottom w:w="0" w:type="dxa"/>
            </w:tcMar>
          </w:tcPr>
          <w:p w14:paraId="2A940AC1" w14:textId="77777777" w:rsidR="006118D5" w:rsidRPr="00F6274C" w:rsidRDefault="006118D5" w:rsidP="00D4440E">
            <w:pPr>
              <w:rPr>
                <w:rFonts w:cs="Arial"/>
                <w:sz w:val="20"/>
                <w:szCs w:val="20"/>
              </w:rPr>
            </w:pPr>
          </w:p>
        </w:tc>
        <w:tc>
          <w:tcPr>
            <w:tcW w:w="597" w:type="dxa"/>
            <w:vMerge/>
            <w:tcMar>
              <w:top w:w="0" w:type="dxa"/>
              <w:bottom w:w="0" w:type="dxa"/>
            </w:tcMar>
          </w:tcPr>
          <w:p w14:paraId="0C6D5A2B" w14:textId="77777777" w:rsidR="006118D5" w:rsidRPr="00F6274C" w:rsidRDefault="006118D5" w:rsidP="00D4440E">
            <w:pPr>
              <w:jc w:val="both"/>
              <w:rPr>
                <w:rFonts w:cs="Arial"/>
                <w:sz w:val="20"/>
                <w:szCs w:val="20"/>
              </w:rPr>
            </w:pPr>
          </w:p>
        </w:tc>
      </w:tr>
      <w:tr w:rsidR="00054CC1" w:rsidRPr="00F6274C" w14:paraId="3CB9B692" w14:textId="77777777" w:rsidTr="00054CC1">
        <w:tc>
          <w:tcPr>
            <w:tcW w:w="593" w:type="dxa"/>
            <w:tcMar>
              <w:top w:w="0" w:type="dxa"/>
              <w:bottom w:w="0" w:type="dxa"/>
            </w:tcMar>
          </w:tcPr>
          <w:p w14:paraId="6DEA3391" w14:textId="77777777" w:rsidR="00054CC1" w:rsidRPr="00F6274C" w:rsidRDefault="00054CC1" w:rsidP="00D4440E">
            <w:pPr>
              <w:jc w:val="both"/>
              <w:rPr>
                <w:rFonts w:cs="Arial"/>
                <w:sz w:val="20"/>
                <w:szCs w:val="20"/>
              </w:rPr>
            </w:pPr>
          </w:p>
        </w:tc>
        <w:tc>
          <w:tcPr>
            <w:tcW w:w="617" w:type="dxa"/>
            <w:tcMar>
              <w:top w:w="0" w:type="dxa"/>
              <w:bottom w:w="0" w:type="dxa"/>
            </w:tcMar>
          </w:tcPr>
          <w:p w14:paraId="4CC93E0E" w14:textId="77777777" w:rsidR="00054CC1" w:rsidRPr="00F6274C" w:rsidRDefault="00054CC1" w:rsidP="00D4440E">
            <w:pPr>
              <w:jc w:val="both"/>
              <w:rPr>
                <w:rFonts w:cs="Arial"/>
                <w:b/>
                <w:sz w:val="20"/>
                <w:szCs w:val="20"/>
              </w:rPr>
            </w:pPr>
            <w:r w:rsidRPr="00F6274C">
              <w:rPr>
                <w:rFonts w:cs="Arial"/>
                <w:b/>
                <w:sz w:val="20"/>
                <w:szCs w:val="20"/>
              </w:rPr>
              <w:t>1d.3</w:t>
            </w:r>
          </w:p>
        </w:tc>
        <w:tc>
          <w:tcPr>
            <w:tcW w:w="884" w:type="dxa"/>
            <w:shd w:val="clear" w:color="auto" w:fill="D9D9D9" w:themeFill="background1" w:themeFillShade="D9"/>
            <w:tcMar>
              <w:top w:w="0" w:type="dxa"/>
              <w:bottom w:w="0" w:type="dxa"/>
            </w:tcMar>
          </w:tcPr>
          <w:p w14:paraId="5F5E8D01" w14:textId="77777777" w:rsidR="00054CC1" w:rsidRPr="00F6274C" w:rsidRDefault="00054CC1" w:rsidP="00D4440E">
            <w:pPr>
              <w:jc w:val="both"/>
              <w:rPr>
                <w:rFonts w:cs="Arial"/>
                <w:sz w:val="20"/>
                <w:szCs w:val="20"/>
              </w:rPr>
            </w:pPr>
          </w:p>
        </w:tc>
        <w:tc>
          <w:tcPr>
            <w:tcW w:w="5445" w:type="dxa"/>
            <w:tcMar>
              <w:top w:w="0" w:type="dxa"/>
              <w:bottom w:w="0" w:type="dxa"/>
            </w:tcMar>
          </w:tcPr>
          <w:p w14:paraId="49544B1C" w14:textId="77777777" w:rsidR="00054CC1" w:rsidRPr="00F6274C" w:rsidRDefault="00054CC1" w:rsidP="00054CC1">
            <w:pPr>
              <w:rPr>
                <w:rFonts w:cs="Arial"/>
                <w:b/>
                <w:sz w:val="20"/>
                <w:szCs w:val="20"/>
              </w:rPr>
            </w:pPr>
            <w:r w:rsidRPr="00F6274C">
              <w:rPr>
                <w:rFonts w:cs="Arial"/>
                <w:b/>
                <w:sz w:val="20"/>
                <w:szCs w:val="20"/>
              </w:rPr>
              <w:t>THE NATIONAL MARITIME COMMITTEE</w:t>
            </w:r>
          </w:p>
        </w:tc>
        <w:tc>
          <w:tcPr>
            <w:tcW w:w="6733" w:type="dxa"/>
            <w:gridSpan w:val="4"/>
            <w:shd w:val="clear" w:color="auto" w:fill="D9D9D9" w:themeFill="background1" w:themeFillShade="D9"/>
            <w:tcMar>
              <w:top w:w="0" w:type="dxa"/>
              <w:bottom w:w="0" w:type="dxa"/>
            </w:tcMar>
          </w:tcPr>
          <w:p w14:paraId="41D252A7" w14:textId="77777777" w:rsidR="00054CC1" w:rsidRPr="00F6274C" w:rsidRDefault="00054CC1" w:rsidP="00D4440E">
            <w:pPr>
              <w:jc w:val="both"/>
              <w:rPr>
                <w:rFonts w:cs="Arial"/>
                <w:sz w:val="20"/>
                <w:szCs w:val="20"/>
              </w:rPr>
            </w:pPr>
          </w:p>
        </w:tc>
      </w:tr>
      <w:tr w:rsidR="00BA3D9F" w:rsidRPr="00F6274C" w14:paraId="3720E3F3" w14:textId="77777777" w:rsidTr="00D4440E">
        <w:tc>
          <w:tcPr>
            <w:tcW w:w="593" w:type="dxa"/>
            <w:tcMar>
              <w:top w:w="0" w:type="dxa"/>
              <w:bottom w:w="0" w:type="dxa"/>
            </w:tcMar>
          </w:tcPr>
          <w:p w14:paraId="3B9DDA14" w14:textId="77777777" w:rsidR="00BA3D9F" w:rsidRPr="00F6274C" w:rsidRDefault="00BA3D9F" w:rsidP="00D4440E">
            <w:pPr>
              <w:jc w:val="both"/>
              <w:rPr>
                <w:rFonts w:cs="Arial"/>
                <w:sz w:val="20"/>
                <w:szCs w:val="20"/>
              </w:rPr>
            </w:pPr>
          </w:p>
        </w:tc>
        <w:tc>
          <w:tcPr>
            <w:tcW w:w="617" w:type="dxa"/>
            <w:tcMar>
              <w:top w:w="0" w:type="dxa"/>
              <w:bottom w:w="0" w:type="dxa"/>
            </w:tcMar>
          </w:tcPr>
          <w:p w14:paraId="31C3FF58" w14:textId="77777777" w:rsidR="00BA3D9F" w:rsidRPr="00F6274C" w:rsidRDefault="00BA3D9F" w:rsidP="00D4440E">
            <w:pPr>
              <w:jc w:val="both"/>
              <w:rPr>
                <w:rFonts w:cs="Arial"/>
                <w:sz w:val="20"/>
                <w:szCs w:val="20"/>
              </w:rPr>
            </w:pPr>
          </w:p>
        </w:tc>
        <w:tc>
          <w:tcPr>
            <w:tcW w:w="884" w:type="dxa"/>
            <w:tcMar>
              <w:top w:w="0" w:type="dxa"/>
              <w:bottom w:w="0" w:type="dxa"/>
            </w:tcMar>
          </w:tcPr>
          <w:p w14:paraId="472790C9" w14:textId="77777777" w:rsidR="00BA3D9F" w:rsidRPr="00F6274C" w:rsidRDefault="00BA3D9F" w:rsidP="00D4440E">
            <w:pPr>
              <w:jc w:val="both"/>
              <w:rPr>
                <w:rFonts w:cs="Arial"/>
                <w:sz w:val="20"/>
                <w:szCs w:val="20"/>
              </w:rPr>
            </w:pPr>
            <w:r w:rsidRPr="00F6274C">
              <w:rPr>
                <w:rFonts w:cs="Arial"/>
                <w:sz w:val="20"/>
                <w:szCs w:val="20"/>
              </w:rPr>
              <w:t>1d.3.1</w:t>
            </w:r>
          </w:p>
        </w:tc>
        <w:tc>
          <w:tcPr>
            <w:tcW w:w="5445" w:type="dxa"/>
            <w:tcMar>
              <w:top w:w="0" w:type="dxa"/>
              <w:bottom w:w="0" w:type="dxa"/>
            </w:tcMar>
          </w:tcPr>
          <w:p w14:paraId="53EA433D" w14:textId="77777777" w:rsidR="00BA3D9F" w:rsidRPr="00F6274C" w:rsidRDefault="00BA3D9F" w:rsidP="00D4440E">
            <w:pPr>
              <w:jc w:val="right"/>
              <w:rPr>
                <w:rFonts w:cs="Arial"/>
                <w:sz w:val="20"/>
                <w:szCs w:val="20"/>
              </w:rPr>
            </w:pPr>
            <w:r w:rsidRPr="00F6274C">
              <w:rPr>
                <w:rFonts w:cs="Arial"/>
                <w:sz w:val="20"/>
                <w:szCs w:val="20"/>
              </w:rPr>
              <w:t>The requirement for a national maritime committee</w:t>
            </w:r>
          </w:p>
        </w:tc>
        <w:tc>
          <w:tcPr>
            <w:tcW w:w="614" w:type="dxa"/>
            <w:vMerge w:val="restart"/>
            <w:tcMar>
              <w:top w:w="0" w:type="dxa"/>
              <w:bottom w:w="0" w:type="dxa"/>
            </w:tcMar>
          </w:tcPr>
          <w:p w14:paraId="5D225B4B" w14:textId="77777777" w:rsidR="00BA3D9F" w:rsidRPr="00F6274C" w:rsidRDefault="00BA3D9F" w:rsidP="00D4440E">
            <w:pPr>
              <w:jc w:val="center"/>
              <w:rPr>
                <w:rFonts w:cs="Arial"/>
                <w:sz w:val="20"/>
                <w:szCs w:val="20"/>
              </w:rPr>
            </w:pPr>
          </w:p>
          <w:p w14:paraId="0A1527D0" w14:textId="77777777" w:rsidR="00BA3D9F" w:rsidRPr="00F6274C" w:rsidRDefault="00BA3D9F" w:rsidP="00D4440E">
            <w:pPr>
              <w:jc w:val="center"/>
              <w:rPr>
                <w:rFonts w:cs="Arial"/>
                <w:sz w:val="20"/>
                <w:szCs w:val="20"/>
              </w:rPr>
            </w:pPr>
            <w:r w:rsidRPr="00F6274C">
              <w:rPr>
                <w:rFonts w:cs="Arial"/>
                <w:sz w:val="20"/>
                <w:szCs w:val="20"/>
              </w:rPr>
              <w:t>3</w:t>
            </w:r>
          </w:p>
        </w:tc>
        <w:tc>
          <w:tcPr>
            <w:tcW w:w="2545" w:type="dxa"/>
            <w:vMerge w:val="restart"/>
            <w:tcMar>
              <w:top w:w="0" w:type="dxa"/>
              <w:bottom w:w="0" w:type="dxa"/>
            </w:tcMar>
          </w:tcPr>
          <w:p w14:paraId="68A508B0" w14:textId="77777777" w:rsidR="00BA3D9F" w:rsidRPr="00F6274C" w:rsidRDefault="00BA3D9F" w:rsidP="00BA3D9F">
            <w:pPr>
              <w:rPr>
                <w:rFonts w:cs="Arial"/>
                <w:sz w:val="20"/>
                <w:szCs w:val="20"/>
              </w:rPr>
            </w:pPr>
            <w:r w:rsidRPr="00F6274C">
              <w:rPr>
                <w:rFonts w:cs="Arial"/>
                <w:sz w:val="20"/>
                <w:szCs w:val="20"/>
              </w:rPr>
              <w:t>National Maritime Committee Terms of Reference exercise</w:t>
            </w:r>
          </w:p>
        </w:tc>
        <w:tc>
          <w:tcPr>
            <w:tcW w:w="2977" w:type="dxa"/>
            <w:vMerge w:val="restart"/>
            <w:tcMar>
              <w:top w:w="0" w:type="dxa"/>
              <w:bottom w:w="0" w:type="dxa"/>
            </w:tcMar>
          </w:tcPr>
          <w:p w14:paraId="1E4B35A3" w14:textId="63977238" w:rsidR="00BA3D9F" w:rsidRPr="00F6274C" w:rsidRDefault="009B3518">
            <w:pPr>
              <w:rPr>
                <w:rFonts w:cs="Arial"/>
                <w:sz w:val="20"/>
                <w:szCs w:val="20"/>
              </w:rPr>
            </w:pPr>
            <w:ins w:id="341" w:author="James Collocott" w:date="2018-10-24T10:19:00Z">
              <w:r w:rsidRPr="00CE0F5D">
                <w:rPr>
                  <w:rFonts w:cs="Arial"/>
                  <w:sz w:val="20"/>
                  <w:szCs w:val="20"/>
                  <w:highlight w:val="yellow"/>
                  <w:rPrChange w:id="342" w:author="James Collocott" w:date="2018-10-24T10:20:00Z">
                    <w:rPr>
                      <w:rFonts w:cs="Arial"/>
                      <w:sz w:val="20"/>
                      <w:szCs w:val="20"/>
                    </w:rPr>
                  </w:rPrChange>
                </w:rPr>
                <w:t xml:space="preserve">ARM should provide guidance </w:t>
              </w:r>
            </w:ins>
            <w:ins w:id="343" w:author="James Collocott" w:date="2018-10-24T10:20:00Z">
              <w:r w:rsidRPr="00CE0F5D">
                <w:rPr>
                  <w:rFonts w:cs="Arial"/>
                  <w:sz w:val="20"/>
                  <w:szCs w:val="20"/>
                  <w:highlight w:val="yellow"/>
                  <w:rPrChange w:id="344" w:author="James Collocott" w:date="2018-10-24T10:20:00Z">
                    <w:rPr>
                      <w:rFonts w:cs="Arial"/>
                      <w:sz w:val="20"/>
                      <w:szCs w:val="20"/>
                    </w:rPr>
                  </w:rPrChange>
                </w:rPr>
                <w:t>in term of the requirement, composition and authority of a national maritime committee</w:t>
              </w:r>
            </w:ins>
            <w:r w:rsidR="00904614">
              <w:rPr>
                <w:rFonts w:cs="Arial"/>
                <w:sz w:val="20"/>
                <w:szCs w:val="20"/>
              </w:rPr>
              <w:t xml:space="preserve"> – </w:t>
            </w:r>
            <w:r w:rsidR="00904614" w:rsidRPr="00904614">
              <w:rPr>
                <w:rFonts w:cs="Arial"/>
                <w:color w:val="FF0000"/>
                <w:sz w:val="20"/>
                <w:szCs w:val="20"/>
                <w:highlight w:val="yellow"/>
              </w:rPr>
              <w:t>move to report in WG1</w:t>
            </w:r>
            <w:r w:rsidR="00904614">
              <w:rPr>
                <w:rFonts w:cs="Arial"/>
                <w:color w:val="FF0000"/>
                <w:sz w:val="20"/>
                <w:szCs w:val="20"/>
              </w:rPr>
              <w:t xml:space="preserve"> and remove here</w:t>
            </w:r>
            <w:bookmarkStart w:id="345" w:name="_GoBack"/>
            <w:bookmarkEnd w:id="345"/>
          </w:p>
        </w:tc>
        <w:tc>
          <w:tcPr>
            <w:tcW w:w="597" w:type="dxa"/>
            <w:vMerge w:val="restart"/>
            <w:tcMar>
              <w:top w:w="0" w:type="dxa"/>
              <w:bottom w:w="0" w:type="dxa"/>
            </w:tcMar>
          </w:tcPr>
          <w:p w14:paraId="46555EB2" w14:textId="77777777" w:rsidR="00BA3D9F" w:rsidRPr="00F6274C" w:rsidRDefault="00BA3D9F" w:rsidP="00D4440E">
            <w:pPr>
              <w:jc w:val="both"/>
              <w:rPr>
                <w:rFonts w:cs="Arial"/>
                <w:sz w:val="20"/>
                <w:szCs w:val="20"/>
              </w:rPr>
            </w:pPr>
          </w:p>
          <w:p w14:paraId="541E9A25" w14:textId="77777777" w:rsidR="00BA3D9F" w:rsidRPr="00F6274C" w:rsidRDefault="00BA3D9F" w:rsidP="00D4440E">
            <w:pPr>
              <w:jc w:val="both"/>
              <w:rPr>
                <w:rFonts w:cs="Arial"/>
                <w:sz w:val="20"/>
                <w:szCs w:val="20"/>
              </w:rPr>
            </w:pPr>
          </w:p>
          <w:p w14:paraId="350C6239" w14:textId="77777777" w:rsidR="00BA3D9F" w:rsidRPr="00F6274C" w:rsidRDefault="00BA3D9F" w:rsidP="00D4440E">
            <w:pPr>
              <w:jc w:val="both"/>
              <w:rPr>
                <w:rFonts w:cs="Arial"/>
                <w:sz w:val="20"/>
                <w:szCs w:val="20"/>
              </w:rPr>
            </w:pPr>
            <w:r w:rsidRPr="00F6274C">
              <w:rPr>
                <w:rFonts w:cs="Arial"/>
                <w:sz w:val="20"/>
                <w:szCs w:val="20"/>
              </w:rPr>
              <w:t>14</w:t>
            </w:r>
          </w:p>
        </w:tc>
      </w:tr>
      <w:tr w:rsidR="00BA3D9F" w:rsidRPr="00F6274C" w14:paraId="7EE74234" w14:textId="77777777" w:rsidTr="00D4440E">
        <w:tc>
          <w:tcPr>
            <w:tcW w:w="593" w:type="dxa"/>
            <w:tcMar>
              <w:top w:w="0" w:type="dxa"/>
              <w:bottom w:w="0" w:type="dxa"/>
            </w:tcMar>
          </w:tcPr>
          <w:p w14:paraId="03D5A072" w14:textId="77777777" w:rsidR="00BA3D9F" w:rsidRPr="00F6274C" w:rsidRDefault="00BA3D9F" w:rsidP="00D4440E">
            <w:pPr>
              <w:jc w:val="both"/>
              <w:rPr>
                <w:rFonts w:cs="Arial"/>
                <w:sz w:val="20"/>
                <w:szCs w:val="20"/>
              </w:rPr>
            </w:pPr>
          </w:p>
        </w:tc>
        <w:tc>
          <w:tcPr>
            <w:tcW w:w="617" w:type="dxa"/>
            <w:tcMar>
              <w:top w:w="0" w:type="dxa"/>
              <w:bottom w:w="0" w:type="dxa"/>
            </w:tcMar>
          </w:tcPr>
          <w:p w14:paraId="3578ED9C" w14:textId="77777777" w:rsidR="00BA3D9F" w:rsidRPr="00F6274C" w:rsidRDefault="00BA3D9F" w:rsidP="00D4440E">
            <w:pPr>
              <w:jc w:val="both"/>
              <w:rPr>
                <w:rFonts w:cs="Arial"/>
                <w:sz w:val="20"/>
                <w:szCs w:val="20"/>
              </w:rPr>
            </w:pPr>
          </w:p>
        </w:tc>
        <w:tc>
          <w:tcPr>
            <w:tcW w:w="884" w:type="dxa"/>
            <w:tcMar>
              <w:top w:w="0" w:type="dxa"/>
              <w:bottom w:w="0" w:type="dxa"/>
            </w:tcMar>
          </w:tcPr>
          <w:p w14:paraId="7B405C59" w14:textId="77777777" w:rsidR="00BA3D9F" w:rsidRPr="00F6274C" w:rsidRDefault="00BA3D9F" w:rsidP="00D4440E">
            <w:pPr>
              <w:jc w:val="both"/>
              <w:rPr>
                <w:rFonts w:cs="Arial"/>
                <w:sz w:val="20"/>
                <w:szCs w:val="20"/>
              </w:rPr>
            </w:pPr>
            <w:r w:rsidRPr="00F6274C">
              <w:rPr>
                <w:rFonts w:cs="Arial"/>
                <w:sz w:val="20"/>
                <w:szCs w:val="20"/>
              </w:rPr>
              <w:t>1d.3.2</w:t>
            </w:r>
          </w:p>
        </w:tc>
        <w:tc>
          <w:tcPr>
            <w:tcW w:w="5445" w:type="dxa"/>
            <w:tcMar>
              <w:top w:w="0" w:type="dxa"/>
              <w:bottom w:w="0" w:type="dxa"/>
            </w:tcMar>
          </w:tcPr>
          <w:p w14:paraId="6F23CB00" w14:textId="77777777" w:rsidR="00BA3D9F" w:rsidRPr="00F6274C" w:rsidRDefault="00BA3D9F" w:rsidP="00D4440E">
            <w:pPr>
              <w:jc w:val="right"/>
              <w:rPr>
                <w:rFonts w:cs="Arial"/>
                <w:sz w:val="20"/>
                <w:szCs w:val="20"/>
              </w:rPr>
            </w:pPr>
            <w:r w:rsidRPr="00F6274C">
              <w:rPr>
                <w:rFonts w:cs="Arial"/>
                <w:sz w:val="20"/>
                <w:szCs w:val="20"/>
              </w:rPr>
              <w:t>Composition and authority of a national maritime committee</w:t>
            </w:r>
          </w:p>
        </w:tc>
        <w:tc>
          <w:tcPr>
            <w:tcW w:w="614" w:type="dxa"/>
            <w:vMerge/>
            <w:tcMar>
              <w:top w:w="0" w:type="dxa"/>
              <w:bottom w:w="0" w:type="dxa"/>
            </w:tcMar>
          </w:tcPr>
          <w:p w14:paraId="4B2FA4D4" w14:textId="77777777" w:rsidR="00BA3D9F" w:rsidRPr="00F6274C" w:rsidRDefault="00BA3D9F" w:rsidP="00D4440E">
            <w:pPr>
              <w:jc w:val="center"/>
              <w:rPr>
                <w:rFonts w:cs="Arial"/>
                <w:sz w:val="20"/>
                <w:szCs w:val="20"/>
              </w:rPr>
            </w:pPr>
          </w:p>
        </w:tc>
        <w:tc>
          <w:tcPr>
            <w:tcW w:w="2545" w:type="dxa"/>
            <w:vMerge/>
            <w:tcMar>
              <w:top w:w="0" w:type="dxa"/>
              <w:bottom w:w="0" w:type="dxa"/>
            </w:tcMar>
          </w:tcPr>
          <w:p w14:paraId="7DD32D28" w14:textId="77777777" w:rsidR="00BA3D9F" w:rsidRPr="00F6274C" w:rsidRDefault="00BA3D9F" w:rsidP="00D4440E">
            <w:pPr>
              <w:jc w:val="both"/>
              <w:rPr>
                <w:rFonts w:cs="Arial"/>
                <w:sz w:val="20"/>
                <w:szCs w:val="20"/>
              </w:rPr>
            </w:pPr>
          </w:p>
        </w:tc>
        <w:tc>
          <w:tcPr>
            <w:tcW w:w="2977" w:type="dxa"/>
            <w:vMerge/>
            <w:tcMar>
              <w:top w:w="0" w:type="dxa"/>
              <w:bottom w:w="0" w:type="dxa"/>
            </w:tcMar>
          </w:tcPr>
          <w:p w14:paraId="29785710" w14:textId="77777777" w:rsidR="00BA3D9F" w:rsidRPr="00F6274C" w:rsidRDefault="00BA3D9F" w:rsidP="00D4440E">
            <w:pPr>
              <w:rPr>
                <w:rFonts w:cs="Arial"/>
                <w:sz w:val="20"/>
                <w:szCs w:val="20"/>
              </w:rPr>
            </w:pPr>
          </w:p>
        </w:tc>
        <w:tc>
          <w:tcPr>
            <w:tcW w:w="597" w:type="dxa"/>
            <w:vMerge/>
            <w:tcMar>
              <w:top w:w="0" w:type="dxa"/>
              <w:bottom w:w="0" w:type="dxa"/>
            </w:tcMar>
          </w:tcPr>
          <w:p w14:paraId="08B0BA49" w14:textId="77777777" w:rsidR="00BA3D9F" w:rsidRPr="00F6274C" w:rsidRDefault="00BA3D9F" w:rsidP="00D4440E">
            <w:pPr>
              <w:jc w:val="both"/>
              <w:rPr>
                <w:rFonts w:cs="Arial"/>
                <w:sz w:val="20"/>
                <w:szCs w:val="20"/>
              </w:rPr>
            </w:pPr>
          </w:p>
        </w:tc>
      </w:tr>
      <w:tr w:rsidR="00BA3D9F" w:rsidRPr="00F6274C" w14:paraId="5F8D0FBA" w14:textId="77777777" w:rsidTr="00D4440E">
        <w:tc>
          <w:tcPr>
            <w:tcW w:w="593" w:type="dxa"/>
            <w:tcMar>
              <w:top w:w="0" w:type="dxa"/>
              <w:bottom w:w="0" w:type="dxa"/>
            </w:tcMar>
          </w:tcPr>
          <w:p w14:paraId="08E3D43B" w14:textId="77777777" w:rsidR="00BA3D9F" w:rsidRPr="00F6274C" w:rsidRDefault="00BA3D9F" w:rsidP="00D4440E">
            <w:pPr>
              <w:jc w:val="both"/>
              <w:rPr>
                <w:rFonts w:cs="Arial"/>
                <w:sz w:val="20"/>
                <w:szCs w:val="20"/>
              </w:rPr>
            </w:pPr>
          </w:p>
        </w:tc>
        <w:tc>
          <w:tcPr>
            <w:tcW w:w="617" w:type="dxa"/>
            <w:tcMar>
              <w:top w:w="0" w:type="dxa"/>
              <w:bottom w:w="0" w:type="dxa"/>
            </w:tcMar>
          </w:tcPr>
          <w:p w14:paraId="2751A158" w14:textId="77777777" w:rsidR="00BA3D9F" w:rsidRPr="00F6274C" w:rsidRDefault="00BA3D9F" w:rsidP="00D4440E">
            <w:pPr>
              <w:jc w:val="both"/>
              <w:rPr>
                <w:rFonts w:cs="Arial"/>
                <w:sz w:val="20"/>
                <w:szCs w:val="20"/>
              </w:rPr>
            </w:pPr>
          </w:p>
        </w:tc>
        <w:tc>
          <w:tcPr>
            <w:tcW w:w="884" w:type="dxa"/>
            <w:tcMar>
              <w:top w:w="0" w:type="dxa"/>
              <w:bottom w:w="0" w:type="dxa"/>
            </w:tcMar>
          </w:tcPr>
          <w:p w14:paraId="01A77282" w14:textId="77777777" w:rsidR="00BA3D9F" w:rsidRPr="00F6274C" w:rsidRDefault="00BA3D9F" w:rsidP="00D4440E">
            <w:pPr>
              <w:jc w:val="both"/>
              <w:rPr>
                <w:rFonts w:cs="Arial"/>
                <w:sz w:val="20"/>
                <w:szCs w:val="20"/>
              </w:rPr>
            </w:pPr>
            <w:r w:rsidRPr="00F6274C">
              <w:rPr>
                <w:rFonts w:cs="Arial"/>
                <w:sz w:val="20"/>
                <w:szCs w:val="20"/>
              </w:rPr>
              <w:t>1d.3.3</w:t>
            </w:r>
          </w:p>
        </w:tc>
        <w:tc>
          <w:tcPr>
            <w:tcW w:w="5445" w:type="dxa"/>
            <w:tcMar>
              <w:top w:w="0" w:type="dxa"/>
              <w:bottom w:w="0" w:type="dxa"/>
            </w:tcMar>
          </w:tcPr>
          <w:p w14:paraId="0FE087EC" w14:textId="77777777" w:rsidR="00BA3D9F" w:rsidRPr="00F6274C" w:rsidRDefault="00BA3D9F" w:rsidP="00D4440E">
            <w:pPr>
              <w:jc w:val="right"/>
              <w:rPr>
                <w:rFonts w:cs="Arial"/>
                <w:sz w:val="20"/>
                <w:szCs w:val="20"/>
              </w:rPr>
            </w:pPr>
            <w:r w:rsidRPr="00F6274C">
              <w:rPr>
                <w:rFonts w:cs="Arial"/>
                <w:sz w:val="20"/>
                <w:szCs w:val="20"/>
              </w:rPr>
              <w:t>Marine sp</w:t>
            </w:r>
            <w:r w:rsidR="00CB5F0B" w:rsidRPr="00F6274C">
              <w:rPr>
                <w:rFonts w:cs="Arial"/>
                <w:sz w:val="20"/>
                <w:szCs w:val="20"/>
              </w:rPr>
              <w:t>at</w:t>
            </w:r>
            <w:r w:rsidRPr="00F6274C">
              <w:rPr>
                <w:rFonts w:cs="Arial"/>
                <w:sz w:val="20"/>
                <w:szCs w:val="20"/>
              </w:rPr>
              <w:t>ial planning issues</w:t>
            </w:r>
          </w:p>
        </w:tc>
        <w:tc>
          <w:tcPr>
            <w:tcW w:w="614" w:type="dxa"/>
            <w:tcMar>
              <w:top w:w="0" w:type="dxa"/>
              <w:bottom w:w="0" w:type="dxa"/>
            </w:tcMar>
          </w:tcPr>
          <w:p w14:paraId="33CB2009" w14:textId="77777777" w:rsidR="00BA3D9F" w:rsidRPr="00F6274C" w:rsidRDefault="00BA3D9F" w:rsidP="00D4440E">
            <w:pPr>
              <w:jc w:val="center"/>
              <w:rPr>
                <w:rFonts w:cs="Arial"/>
                <w:sz w:val="20"/>
                <w:szCs w:val="20"/>
              </w:rPr>
            </w:pPr>
            <w:r w:rsidRPr="00F6274C">
              <w:rPr>
                <w:rFonts w:cs="Arial"/>
                <w:sz w:val="20"/>
                <w:szCs w:val="20"/>
              </w:rPr>
              <w:t>2</w:t>
            </w:r>
          </w:p>
        </w:tc>
        <w:tc>
          <w:tcPr>
            <w:tcW w:w="2545" w:type="dxa"/>
            <w:vMerge/>
            <w:tcMar>
              <w:top w:w="0" w:type="dxa"/>
              <w:bottom w:w="0" w:type="dxa"/>
            </w:tcMar>
          </w:tcPr>
          <w:p w14:paraId="1298BA33" w14:textId="77777777" w:rsidR="00BA3D9F" w:rsidRPr="00F6274C" w:rsidRDefault="00BA3D9F" w:rsidP="00D4440E">
            <w:pPr>
              <w:jc w:val="both"/>
              <w:rPr>
                <w:rFonts w:cs="Arial"/>
                <w:sz w:val="20"/>
                <w:szCs w:val="20"/>
              </w:rPr>
            </w:pPr>
          </w:p>
        </w:tc>
        <w:tc>
          <w:tcPr>
            <w:tcW w:w="2977" w:type="dxa"/>
            <w:vMerge/>
            <w:tcMar>
              <w:top w:w="0" w:type="dxa"/>
              <w:bottom w:w="0" w:type="dxa"/>
            </w:tcMar>
          </w:tcPr>
          <w:p w14:paraId="082BE5D9" w14:textId="77777777" w:rsidR="00BA3D9F" w:rsidRPr="00F6274C" w:rsidRDefault="00BA3D9F" w:rsidP="00D4440E">
            <w:pPr>
              <w:rPr>
                <w:rFonts w:cs="Arial"/>
                <w:sz w:val="20"/>
                <w:szCs w:val="20"/>
              </w:rPr>
            </w:pPr>
          </w:p>
        </w:tc>
        <w:tc>
          <w:tcPr>
            <w:tcW w:w="597" w:type="dxa"/>
            <w:vMerge/>
            <w:tcMar>
              <w:top w:w="0" w:type="dxa"/>
              <w:bottom w:w="0" w:type="dxa"/>
            </w:tcMar>
          </w:tcPr>
          <w:p w14:paraId="171D7137" w14:textId="77777777" w:rsidR="00BA3D9F" w:rsidRPr="00F6274C" w:rsidRDefault="00BA3D9F" w:rsidP="00D4440E">
            <w:pPr>
              <w:jc w:val="both"/>
              <w:rPr>
                <w:rFonts w:cs="Arial"/>
                <w:sz w:val="20"/>
                <w:szCs w:val="20"/>
              </w:rPr>
            </w:pPr>
          </w:p>
        </w:tc>
      </w:tr>
      <w:tr w:rsidR="00BA3D9F" w:rsidRPr="00F6274C" w14:paraId="4FC27DD9" w14:textId="77777777" w:rsidTr="00D4440E">
        <w:tc>
          <w:tcPr>
            <w:tcW w:w="593" w:type="dxa"/>
            <w:tcMar>
              <w:top w:w="0" w:type="dxa"/>
              <w:bottom w:w="0" w:type="dxa"/>
            </w:tcMar>
          </w:tcPr>
          <w:p w14:paraId="41A1325E" w14:textId="77777777" w:rsidR="00BA3D9F" w:rsidRPr="00F6274C" w:rsidRDefault="00BA3D9F" w:rsidP="00D4440E">
            <w:pPr>
              <w:jc w:val="both"/>
              <w:rPr>
                <w:rFonts w:cs="Arial"/>
                <w:sz w:val="20"/>
                <w:szCs w:val="20"/>
              </w:rPr>
            </w:pPr>
          </w:p>
        </w:tc>
        <w:tc>
          <w:tcPr>
            <w:tcW w:w="617" w:type="dxa"/>
            <w:tcMar>
              <w:top w:w="0" w:type="dxa"/>
              <w:bottom w:w="0" w:type="dxa"/>
            </w:tcMar>
          </w:tcPr>
          <w:p w14:paraId="60160F92" w14:textId="77777777" w:rsidR="00BA3D9F" w:rsidRPr="00F6274C" w:rsidRDefault="00BA3D9F" w:rsidP="00D4440E">
            <w:pPr>
              <w:jc w:val="both"/>
              <w:rPr>
                <w:rFonts w:cs="Arial"/>
                <w:sz w:val="20"/>
                <w:szCs w:val="20"/>
              </w:rPr>
            </w:pPr>
          </w:p>
        </w:tc>
        <w:tc>
          <w:tcPr>
            <w:tcW w:w="884" w:type="dxa"/>
            <w:tcMar>
              <w:top w:w="0" w:type="dxa"/>
              <w:bottom w:w="0" w:type="dxa"/>
            </w:tcMar>
          </w:tcPr>
          <w:p w14:paraId="4960428F" w14:textId="77777777" w:rsidR="00BA3D9F" w:rsidRPr="00F6274C" w:rsidRDefault="00BA3D9F" w:rsidP="00D4440E">
            <w:pPr>
              <w:jc w:val="both"/>
              <w:rPr>
                <w:rFonts w:cs="Arial"/>
                <w:sz w:val="20"/>
                <w:szCs w:val="20"/>
              </w:rPr>
            </w:pPr>
            <w:r w:rsidRPr="00F6274C">
              <w:rPr>
                <w:rFonts w:cs="Arial"/>
                <w:sz w:val="20"/>
                <w:szCs w:val="20"/>
              </w:rPr>
              <w:t>1d.3.4</w:t>
            </w:r>
          </w:p>
        </w:tc>
        <w:tc>
          <w:tcPr>
            <w:tcW w:w="5445" w:type="dxa"/>
            <w:tcMar>
              <w:top w:w="0" w:type="dxa"/>
              <w:bottom w:w="0" w:type="dxa"/>
            </w:tcMar>
          </w:tcPr>
          <w:p w14:paraId="0CE63EB8" w14:textId="77777777" w:rsidR="00BA3D9F" w:rsidRPr="00F6274C" w:rsidRDefault="00BA3D9F" w:rsidP="00D4440E">
            <w:pPr>
              <w:jc w:val="right"/>
              <w:rPr>
                <w:rFonts w:cs="Arial"/>
                <w:sz w:val="20"/>
                <w:szCs w:val="20"/>
              </w:rPr>
            </w:pPr>
            <w:r w:rsidRPr="00F6274C">
              <w:rPr>
                <w:rFonts w:cs="Arial"/>
                <w:sz w:val="20"/>
                <w:szCs w:val="20"/>
              </w:rPr>
              <w:t>Coordinated approach to protection of the marine environment</w:t>
            </w:r>
          </w:p>
        </w:tc>
        <w:tc>
          <w:tcPr>
            <w:tcW w:w="614" w:type="dxa"/>
            <w:tcMar>
              <w:top w:w="0" w:type="dxa"/>
              <w:bottom w:w="0" w:type="dxa"/>
            </w:tcMar>
          </w:tcPr>
          <w:p w14:paraId="7800D95B" w14:textId="77777777" w:rsidR="00BA3D9F" w:rsidRPr="00F6274C" w:rsidRDefault="00BA3D9F" w:rsidP="00D4440E">
            <w:pPr>
              <w:jc w:val="center"/>
              <w:rPr>
                <w:rFonts w:cs="Arial"/>
                <w:sz w:val="20"/>
                <w:szCs w:val="20"/>
              </w:rPr>
            </w:pPr>
            <w:r w:rsidRPr="00F6274C">
              <w:rPr>
                <w:rFonts w:cs="Arial"/>
                <w:sz w:val="20"/>
                <w:szCs w:val="20"/>
              </w:rPr>
              <w:t>3</w:t>
            </w:r>
          </w:p>
        </w:tc>
        <w:tc>
          <w:tcPr>
            <w:tcW w:w="2545" w:type="dxa"/>
            <w:vMerge/>
            <w:tcMar>
              <w:top w:w="0" w:type="dxa"/>
              <w:bottom w:w="0" w:type="dxa"/>
            </w:tcMar>
          </w:tcPr>
          <w:p w14:paraId="539F60F5" w14:textId="77777777" w:rsidR="00BA3D9F" w:rsidRPr="00F6274C" w:rsidRDefault="00BA3D9F" w:rsidP="00D4440E">
            <w:pPr>
              <w:jc w:val="both"/>
              <w:rPr>
                <w:rFonts w:cs="Arial"/>
                <w:sz w:val="20"/>
                <w:szCs w:val="20"/>
              </w:rPr>
            </w:pPr>
          </w:p>
        </w:tc>
        <w:tc>
          <w:tcPr>
            <w:tcW w:w="2977" w:type="dxa"/>
            <w:vMerge/>
            <w:tcMar>
              <w:top w:w="0" w:type="dxa"/>
              <w:bottom w:w="0" w:type="dxa"/>
            </w:tcMar>
          </w:tcPr>
          <w:p w14:paraId="24577C3C" w14:textId="77777777" w:rsidR="00BA3D9F" w:rsidRPr="00F6274C" w:rsidRDefault="00BA3D9F" w:rsidP="00D4440E">
            <w:pPr>
              <w:rPr>
                <w:rFonts w:cs="Arial"/>
                <w:sz w:val="20"/>
                <w:szCs w:val="20"/>
              </w:rPr>
            </w:pPr>
          </w:p>
        </w:tc>
        <w:tc>
          <w:tcPr>
            <w:tcW w:w="597" w:type="dxa"/>
            <w:vMerge/>
            <w:tcMar>
              <w:top w:w="0" w:type="dxa"/>
              <w:bottom w:w="0" w:type="dxa"/>
            </w:tcMar>
          </w:tcPr>
          <w:p w14:paraId="4B45CC7C" w14:textId="77777777" w:rsidR="00BA3D9F" w:rsidRPr="00F6274C" w:rsidRDefault="00BA3D9F" w:rsidP="00D4440E">
            <w:pPr>
              <w:jc w:val="both"/>
              <w:rPr>
                <w:rFonts w:cs="Arial"/>
                <w:sz w:val="20"/>
                <w:szCs w:val="20"/>
              </w:rPr>
            </w:pPr>
          </w:p>
        </w:tc>
      </w:tr>
      <w:tr w:rsidR="00BA3D9F" w:rsidRPr="00F6274C" w14:paraId="6DCBBDBD" w14:textId="77777777" w:rsidTr="008F381B">
        <w:tc>
          <w:tcPr>
            <w:tcW w:w="593" w:type="dxa"/>
            <w:tcMar>
              <w:top w:w="0" w:type="dxa"/>
              <w:bottom w:w="0" w:type="dxa"/>
            </w:tcMar>
          </w:tcPr>
          <w:p w14:paraId="7362CEA3" w14:textId="77777777" w:rsidR="00BA3D9F" w:rsidRPr="00F6274C" w:rsidRDefault="00BA3D9F" w:rsidP="00D4440E">
            <w:pPr>
              <w:jc w:val="both"/>
              <w:rPr>
                <w:rFonts w:cs="Arial"/>
                <w:sz w:val="20"/>
                <w:szCs w:val="20"/>
              </w:rPr>
            </w:pPr>
          </w:p>
        </w:tc>
        <w:tc>
          <w:tcPr>
            <w:tcW w:w="617" w:type="dxa"/>
            <w:tcMar>
              <w:top w:w="0" w:type="dxa"/>
              <w:bottom w:w="0" w:type="dxa"/>
            </w:tcMar>
          </w:tcPr>
          <w:p w14:paraId="309E3721" w14:textId="77777777" w:rsidR="00BA3D9F" w:rsidRPr="00F6274C" w:rsidRDefault="00BA3D9F" w:rsidP="00D4440E">
            <w:pPr>
              <w:jc w:val="both"/>
              <w:rPr>
                <w:rFonts w:cs="Arial"/>
                <w:b/>
                <w:sz w:val="20"/>
                <w:szCs w:val="20"/>
              </w:rPr>
            </w:pPr>
            <w:r w:rsidRPr="00F6274C">
              <w:rPr>
                <w:rFonts w:cs="Arial"/>
                <w:b/>
                <w:sz w:val="20"/>
                <w:szCs w:val="20"/>
              </w:rPr>
              <w:t>1d.4</w:t>
            </w:r>
          </w:p>
        </w:tc>
        <w:tc>
          <w:tcPr>
            <w:tcW w:w="884" w:type="dxa"/>
            <w:shd w:val="clear" w:color="auto" w:fill="D9D9D9" w:themeFill="background1" w:themeFillShade="D9"/>
            <w:tcMar>
              <w:top w:w="0" w:type="dxa"/>
              <w:bottom w:w="0" w:type="dxa"/>
            </w:tcMar>
          </w:tcPr>
          <w:p w14:paraId="40B5C6D4" w14:textId="77777777" w:rsidR="00BA3D9F" w:rsidRPr="00F6274C" w:rsidRDefault="00BA3D9F" w:rsidP="00D4440E">
            <w:pPr>
              <w:jc w:val="both"/>
              <w:rPr>
                <w:rFonts w:cs="Arial"/>
                <w:b/>
                <w:sz w:val="20"/>
                <w:szCs w:val="20"/>
              </w:rPr>
            </w:pPr>
          </w:p>
        </w:tc>
        <w:tc>
          <w:tcPr>
            <w:tcW w:w="5445" w:type="dxa"/>
            <w:tcMar>
              <w:top w:w="0" w:type="dxa"/>
              <w:bottom w:w="0" w:type="dxa"/>
            </w:tcMar>
          </w:tcPr>
          <w:p w14:paraId="189984B1" w14:textId="77777777" w:rsidR="00BA3D9F" w:rsidRPr="00F6274C" w:rsidRDefault="00BA3D9F" w:rsidP="00BA3D9F">
            <w:pPr>
              <w:rPr>
                <w:rFonts w:cs="Arial"/>
                <w:b/>
                <w:sz w:val="20"/>
                <w:szCs w:val="20"/>
              </w:rPr>
            </w:pPr>
            <w:r w:rsidRPr="00F6274C">
              <w:rPr>
                <w:rFonts w:cs="Arial"/>
                <w:b/>
                <w:sz w:val="20"/>
                <w:szCs w:val="20"/>
              </w:rPr>
              <w:t>STRATEGIC PLANNING</w:t>
            </w:r>
          </w:p>
        </w:tc>
        <w:tc>
          <w:tcPr>
            <w:tcW w:w="6733" w:type="dxa"/>
            <w:gridSpan w:val="4"/>
            <w:shd w:val="clear" w:color="auto" w:fill="D9D9D9" w:themeFill="background1" w:themeFillShade="D9"/>
            <w:tcMar>
              <w:top w:w="0" w:type="dxa"/>
              <w:bottom w:w="0" w:type="dxa"/>
            </w:tcMar>
          </w:tcPr>
          <w:p w14:paraId="54842D53" w14:textId="77777777" w:rsidR="00BA3D9F" w:rsidRPr="00F6274C" w:rsidRDefault="00BA3D9F" w:rsidP="00D4440E">
            <w:pPr>
              <w:jc w:val="both"/>
              <w:rPr>
                <w:rFonts w:cs="Arial"/>
                <w:sz w:val="20"/>
                <w:szCs w:val="20"/>
              </w:rPr>
            </w:pPr>
          </w:p>
        </w:tc>
      </w:tr>
      <w:tr w:rsidR="00BA3D9F" w:rsidRPr="00F6274C" w14:paraId="150E86EA" w14:textId="77777777" w:rsidTr="00D4440E">
        <w:tc>
          <w:tcPr>
            <w:tcW w:w="593" w:type="dxa"/>
            <w:tcMar>
              <w:top w:w="0" w:type="dxa"/>
              <w:bottom w:w="0" w:type="dxa"/>
            </w:tcMar>
          </w:tcPr>
          <w:p w14:paraId="3C3AEDC7" w14:textId="77777777" w:rsidR="00BA3D9F" w:rsidRPr="00F6274C" w:rsidRDefault="00BA3D9F" w:rsidP="00D4440E">
            <w:pPr>
              <w:jc w:val="both"/>
              <w:rPr>
                <w:rFonts w:cs="Arial"/>
                <w:sz w:val="20"/>
                <w:szCs w:val="20"/>
              </w:rPr>
            </w:pPr>
          </w:p>
        </w:tc>
        <w:tc>
          <w:tcPr>
            <w:tcW w:w="617" w:type="dxa"/>
            <w:tcMar>
              <w:top w:w="0" w:type="dxa"/>
              <w:bottom w:w="0" w:type="dxa"/>
            </w:tcMar>
          </w:tcPr>
          <w:p w14:paraId="3BC0B759" w14:textId="77777777" w:rsidR="00BA3D9F" w:rsidRPr="00F6274C" w:rsidRDefault="00BA3D9F" w:rsidP="00D4440E">
            <w:pPr>
              <w:jc w:val="both"/>
              <w:rPr>
                <w:rFonts w:cs="Arial"/>
                <w:sz w:val="20"/>
                <w:szCs w:val="20"/>
              </w:rPr>
            </w:pPr>
          </w:p>
        </w:tc>
        <w:tc>
          <w:tcPr>
            <w:tcW w:w="884" w:type="dxa"/>
            <w:tcMar>
              <w:top w:w="0" w:type="dxa"/>
              <w:bottom w:w="0" w:type="dxa"/>
            </w:tcMar>
          </w:tcPr>
          <w:p w14:paraId="6B4692D1" w14:textId="77777777" w:rsidR="00BA3D9F" w:rsidRPr="00F6274C" w:rsidRDefault="00BA3D9F" w:rsidP="00D4440E">
            <w:pPr>
              <w:jc w:val="both"/>
              <w:rPr>
                <w:rFonts w:cs="Arial"/>
                <w:sz w:val="20"/>
                <w:szCs w:val="20"/>
              </w:rPr>
            </w:pPr>
            <w:r w:rsidRPr="00F6274C">
              <w:rPr>
                <w:rFonts w:cs="Arial"/>
                <w:sz w:val="20"/>
                <w:szCs w:val="20"/>
              </w:rPr>
              <w:t>1d.4.1</w:t>
            </w:r>
          </w:p>
        </w:tc>
        <w:tc>
          <w:tcPr>
            <w:tcW w:w="5445" w:type="dxa"/>
            <w:tcMar>
              <w:top w:w="0" w:type="dxa"/>
              <w:bottom w:w="0" w:type="dxa"/>
            </w:tcMar>
          </w:tcPr>
          <w:p w14:paraId="0D7B52B1" w14:textId="77777777" w:rsidR="00BA3D9F" w:rsidRPr="00F6274C" w:rsidRDefault="00BA3D9F" w:rsidP="00D4440E">
            <w:pPr>
              <w:jc w:val="right"/>
              <w:rPr>
                <w:rFonts w:cs="Arial"/>
                <w:sz w:val="20"/>
                <w:szCs w:val="20"/>
              </w:rPr>
            </w:pPr>
            <w:r w:rsidRPr="00F6274C">
              <w:rPr>
                <w:rFonts w:cs="Arial"/>
                <w:sz w:val="20"/>
                <w:szCs w:val="20"/>
              </w:rPr>
              <w:t>The requirement for formal strategic planning</w:t>
            </w:r>
          </w:p>
        </w:tc>
        <w:tc>
          <w:tcPr>
            <w:tcW w:w="614" w:type="dxa"/>
            <w:tcMar>
              <w:top w:w="0" w:type="dxa"/>
              <w:bottom w:w="0" w:type="dxa"/>
            </w:tcMar>
          </w:tcPr>
          <w:p w14:paraId="4F200008" w14:textId="77777777" w:rsidR="00BA3D9F" w:rsidRPr="00F6274C" w:rsidRDefault="00BA3D9F" w:rsidP="00D4440E">
            <w:pPr>
              <w:jc w:val="center"/>
              <w:rPr>
                <w:rFonts w:cs="Arial"/>
                <w:sz w:val="20"/>
                <w:szCs w:val="20"/>
              </w:rPr>
            </w:pPr>
            <w:r w:rsidRPr="00F6274C">
              <w:rPr>
                <w:rFonts w:cs="Arial"/>
                <w:sz w:val="20"/>
                <w:szCs w:val="20"/>
              </w:rPr>
              <w:t>4</w:t>
            </w:r>
          </w:p>
        </w:tc>
        <w:tc>
          <w:tcPr>
            <w:tcW w:w="2545" w:type="dxa"/>
            <w:vMerge w:val="restart"/>
            <w:tcMar>
              <w:top w:w="0" w:type="dxa"/>
              <w:bottom w:w="0" w:type="dxa"/>
            </w:tcMar>
          </w:tcPr>
          <w:p w14:paraId="19AE016F" w14:textId="77777777" w:rsidR="00BA3D9F" w:rsidRPr="00F6274C" w:rsidRDefault="00BA3D9F" w:rsidP="00D4440E">
            <w:pPr>
              <w:jc w:val="both"/>
              <w:rPr>
                <w:rFonts w:cs="Arial"/>
                <w:sz w:val="20"/>
                <w:szCs w:val="20"/>
              </w:rPr>
            </w:pPr>
          </w:p>
        </w:tc>
        <w:tc>
          <w:tcPr>
            <w:tcW w:w="2977" w:type="dxa"/>
            <w:vMerge w:val="restart"/>
            <w:tcMar>
              <w:top w:w="0" w:type="dxa"/>
              <w:bottom w:w="0" w:type="dxa"/>
            </w:tcMar>
          </w:tcPr>
          <w:p w14:paraId="70F462B9" w14:textId="6A7C50A2" w:rsidR="00242BE0" w:rsidRPr="00242BE0" w:rsidRDefault="00242BE0" w:rsidP="00D4440E">
            <w:pPr>
              <w:rPr>
                <w:ins w:id="346" w:author="James Collocott" w:date="2018-10-24T10:27:00Z"/>
                <w:rFonts w:cs="Arial"/>
                <w:sz w:val="20"/>
                <w:szCs w:val="20"/>
                <w:rPrChange w:id="347" w:author="James Collocott" w:date="2018-10-24T10:27:00Z">
                  <w:rPr>
                    <w:ins w:id="348" w:author="James Collocott" w:date="2018-10-24T10:27:00Z"/>
                    <w:rFonts w:cs="Arial"/>
                    <w:sz w:val="20"/>
                    <w:szCs w:val="20"/>
                    <w:highlight w:val="yellow"/>
                  </w:rPr>
                </w:rPrChange>
              </w:rPr>
            </w:pPr>
            <w:ins w:id="349" w:author="James Collocott" w:date="2018-10-24T10:27:00Z">
              <w:r w:rsidRPr="00242BE0">
                <w:rPr>
                  <w:rFonts w:cs="Arial"/>
                  <w:sz w:val="20"/>
                  <w:szCs w:val="20"/>
                  <w:rPrChange w:id="350" w:author="James Collocott" w:date="2018-10-24T10:27:00Z">
                    <w:rPr>
                      <w:rFonts w:cs="Arial"/>
                      <w:sz w:val="20"/>
                      <w:szCs w:val="20"/>
                      <w:highlight w:val="yellow"/>
                    </w:rPr>
                  </w:rPrChange>
                </w:rPr>
                <w:t>NAVGUIDE</w:t>
              </w:r>
            </w:ins>
          </w:p>
          <w:p w14:paraId="4379C096" w14:textId="15CB5061" w:rsidR="00BA3D9F" w:rsidRPr="00F6274C" w:rsidRDefault="00242BE0" w:rsidP="00D4440E">
            <w:pPr>
              <w:rPr>
                <w:rFonts w:cs="Arial"/>
                <w:sz w:val="20"/>
                <w:szCs w:val="20"/>
              </w:rPr>
            </w:pPr>
            <w:ins w:id="351" w:author="James Collocott" w:date="2018-10-24T10:26:00Z">
              <w:r w:rsidRPr="0062205C">
                <w:rPr>
                  <w:rFonts w:cs="Arial"/>
                  <w:sz w:val="20"/>
                  <w:szCs w:val="20"/>
                  <w:highlight w:val="yellow"/>
                </w:rPr>
                <w:t xml:space="preserve">ARM should provide guidance in term of </w:t>
              </w:r>
              <w:r w:rsidRPr="00242BE0">
                <w:rPr>
                  <w:rFonts w:cs="Arial"/>
                  <w:sz w:val="20"/>
                  <w:szCs w:val="20"/>
                  <w:highlight w:val="yellow"/>
                </w:rPr>
                <w:t xml:space="preserve">the </w:t>
              </w:r>
              <w:r w:rsidRPr="00242BE0">
                <w:rPr>
                  <w:rFonts w:cs="Arial"/>
                  <w:sz w:val="20"/>
                  <w:szCs w:val="20"/>
                  <w:highlight w:val="yellow"/>
                  <w:rPrChange w:id="352" w:author="James Collocott" w:date="2018-10-24T10:26:00Z">
                    <w:rPr>
                      <w:rFonts w:cs="Arial"/>
                      <w:sz w:val="20"/>
                      <w:szCs w:val="20"/>
                    </w:rPr>
                  </w:rPrChange>
                </w:rPr>
                <w:t>content of a strategic plan for AtoN service delivery</w:t>
              </w:r>
            </w:ins>
            <w:r w:rsidR="00904614">
              <w:rPr>
                <w:rFonts w:cs="Arial"/>
                <w:sz w:val="20"/>
                <w:szCs w:val="20"/>
              </w:rPr>
              <w:t xml:space="preserve"> </w:t>
            </w:r>
            <w:r w:rsidR="00904614" w:rsidRPr="00904614">
              <w:rPr>
                <w:rFonts w:cs="Arial"/>
                <w:color w:val="FF0000"/>
                <w:sz w:val="20"/>
                <w:szCs w:val="20"/>
                <w:highlight w:val="yellow"/>
              </w:rPr>
              <w:t>move to report in WG1</w:t>
            </w:r>
            <w:r w:rsidR="00904614">
              <w:rPr>
                <w:rFonts w:cs="Arial"/>
                <w:color w:val="FF0000"/>
                <w:sz w:val="20"/>
                <w:szCs w:val="20"/>
              </w:rPr>
              <w:t xml:space="preserve"> and remove here</w:t>
            </w:r>
          </w:p>
        </w:tc>
        <w:tc>
          <w:tcPr>
            <w:tcW w:w="597" w:type="dxa"/>
            <w:vMerge w:val="restart"/>
            <w:tcMar>
              <w:top w:w="0" w:type="dxa"/>
              <w:bottom w:w="0" w:type="dxa"/>
            </w:tcMar>
          </w:tcPr>
          <w:p w14:paraId="30DE1C5A" w14:textId="77777777" w:rsidR="00BA3D9F" w:rsidRPr="00F6274C" w:rsidRDefault="00BA3D9F" w:rsidP="00D4440E">
            <w:pPr>
              <w:jc w:val="both"/>
              <w:rPr>
                <w:rFonts w:cs="Arial"/>
                <w:sz w:val="20"/>
                <w:szCs w:val="20"/>
              </w:rPr>
            </w:pPr>
          </w:p>
          <w:p w14:paraId="53F264B6" w14:textId="77777777" w:rsidR="00BA3D9F" w:rsidRPr="00F6274C" w:rsidRDefault="00BA3D9F" w:rsidP="00D4440E">
            <w:pPr>
              <w:jc w:val="both"/>
              <w:rPr>
                <w:rFonts w:cs="Arial"/>
                <w:sz w:val="20"/>
                <w:szCs w:val="20"/>
              </w:rPr>
            </w:pPr>
            <w:r w:rsidRPr="00F6274C">
              <w:rPr>
                <w:rFonts w:cs="Arial"/>
                <w:sz w:val="20"/>
                <w:szCs w:val="20"/>
              </w:rPr>
              <w:t>15</w:t>
            </w:r>
          </w:p>
        </w:tc>
      </w:tr>
      <w:tr w:rsidR="00BA3D9F" w:rsidRPr="00F6274C" w14:paraId="71D95FF3" w14:textId="77777777" w:rsidTr="00D4440E">
        <w:tc>
          <w:tcPr>
            <w:tcW w:w="593" w:type="dxa"/>
            <w:tcMar>
              <w:top w:w="0" w:type="dxa"/>
              <w:bottom w:w="0" w:type="dxa"/>
            </w:tcMar>
          </w:tcPr>
          <w:p w14:paraId="695A8EF4" w14:textId="77777777" w:rsidR="00BA3D9F" w:rsidRPr="00F6274C" w:rsidRDefault="00BA3D9F" w:rsidP="00D4440E">
            <w:pPr>
              <w:jc w:val="both"/>
              <w:rPr>
                <w:rFonts w:cs="Arial"/>
                <w:sz w:val="20"/>
                <w:szCs w:val="20"/>
              </w:rPr>
            </w:pPr>
          </w:p>
        </w:tc>
        <w:tc>
          <w:tcPr>
            <w:tcW w:w="617" w:type="dxa"/>
            <w:tcMar>
              <w:top w:w="0" w:type="dxa"/>
              <w:bottom w:w="0" w:type="dxa"/>
            </w:tcMar>
          </w:tcPr>
          <w:p w14:paraId="522B1F93" w14:textId="77777777" w:rsidR="00BA3D9F" w:rsidRPr="00F6274C" w:rsidRDefault="00BA3D9F" w:rsidP="00D4440E">
            <w:pPr>
              <w:jc w:val="both"/>
              <w:rPr>
                <w:rFonts w:cs="Arial"/>
                <w:sz w:val="20"/>
                <w:szCs w:val="20"/>
              </w:rPr>
            </w:pPr>
          </w:p>
        </w:tc>
        <w:tc>
          <w:tcPr>
            <w:tcW w:w="884" w:type="dxa"/>
            <w:tcMar>
              <w:top w:w="0" w:type="dxa"/>
              <w:bottom w:w="0" w:type="dxa"/>
            </w:tcMar>
          </w:tcPr>
          <w:p w14:paraId="5B672AAF" w14:textId="77777777" w:rsidR="00BA3D9F" w:rsidRPr="00F6274C" w:rsidRDefault="00BA3D9F" w:rsidP="00D4440E">
            <w:pPr>
              <w:jc w:val="both"/>
              <w:rPr>
                <w:rFonts w:cs="Arial"/>
                <w:sz w:val="20"/>
                <w:szCs w:val="20"/>
              </w:rPr>
            </w:pPr>
            <w:r w:rsidRPr="00F6274C">
              <w:rPr>
                <w:rFonts w:cs="Arial"/>
                <w:sz w:val="20"/>
                <w:szCs w:val="20"/>
              </w:rPr>
              <w:t>1d.4.2</w:t>
            </w:r>
          </w:p>
        </w:tc>
        <w:tc>
          <w:tcPr>
            <w:tcW w:w="5445" w:type="dxa"/>
            <w:tcMar>
              <w:top w:w="0" w:type="dxa"/>
              <w:bottom w:w="0" w:type="dxa"/>
            </w:tcMar>
          </w:tcPr>
          <w:p w14:paraId="1FDD6513" w14:textId="77777777" w:rsidR="00BA3D9F" w:rsidRPr="00F6274C" w:rsidRDefault="00BA3D9F" w:rsidP="00D4440E">
            <w:pPr>
              <w:jc w:val="right"/>
              <w:rPr>
                <w:rFonts w:cs="Arial"/>
                <w:sz w:val="20"/>
                <w:szCs w:val="20"/>
              </w:rPr>
            </w:pPr>
            <w:r w:rsidRPr="00F6274C">
              <w:rPr>
                <w:rFonts w:cs="Arial"/>
                <w:sz w:val="20"/>
                <w:szCs w:val="20"/>
              </w:rPr>
              <w:t>Content of a strategic plan for AtoN service delivery</w:t>
            </w:r>
          </w:p>
        </w:tc>
        <w:tc>
          <w:tcPr>
            <w:tcW w:w="614" w:type="dxa"/>
            <w:vMerge w:val="restart"/>
            <w:tcMar>
              <w:top w:w="0" w:type="dxa"/>
              <w:bottom w:w="0" w:type="dxa"/>
            </w:tcMar>
          </w:tcPr>
          <w:p w14:paraId="0B7B5A27" w14:textId="77777777" w:rsidR="00BA3D9F" w:rsidRPr="00F6274C" w:rsidRDefault="00BA3D9F" w:rsidP="00D4440E">
            <w:pPr>
              <w:jc w:val="center"/>
              <w:rPr>
                <w:rFonts w:cs="Arial"/>
                <w:sz w:val="20"/>
                <w:szCs w:val="20"/>
              </w:rPr>
            </w:pPr>
          </w:p>
          <w:p w14:paraId="163E5240" w14:textId="77777777" w:rsidR="00BA3D9F" w:rsidRPr="00F6274C" w:rsidRDefault="00BA3D9F" w:rsidP="00D4440E">
            <w:pPr>
              <w:jc w:val="center"/>
              <w:rPr>
                <w:rFonts w:cs="Arial"/>
                <w:sz w:val="20"/>
                <w:szCs w:val="20"/>
              </w:rPr>
            </w:pPr>
            <w:r w:rsidRPr="00F6274C">
              <w:rPr>
                <w:rFonts w:cs="Arial"/>
                <w:sz w:val="20"/>
                <w:szCs w:val="20"/>
              </w:rPr>
              <w:t>3</w:t>
            </w:r>
          </w:p>
        </w:tc>
        <w:tc>
          <w:tcPr>
            <w:tcW w:w="2545" w:type="dxa"/>
            <w:vMerge/>
            <w:tcMar>
              <w:top w:w="0" w:type="dxa"/>
              <w:bottom w:w="0" w:type="dxa"/>
            </w:tcMar>
          </w:tcPr>
          <w:p w14:paraId="6FE6310C" w14:textId="77777777" w:rsidR="00BA3D9F" w:rsidRPr="00F6274C" w:rsidRDefault="00BA3D9F" w:rsidP="00D4440E">
            <w:pPr>
              <w:jc w:val="both"/>
              <w:rPr>
                <w:rFonts w:cs="Arial"/>
                <w:sz w:val="20"/>
                <w:szCs w:val="20"/>
              </w:rPr>
            </w:pPr>
          </w:p>
        </w:tc>
        <w:tc>
          <w:tcPr>
            <w:tcW w:w="2977" w:type="dxa"/>
            <w:vMerge/>
            <w:tcMar>
              <w:top w:w="0" w:type="dxa"/>
              <w:bottom w:w="0" w:type="dxa"/>
            </w:tcMar>
          </w:tcPr>
          <w:p w14:paraId="6CF4845B" w14:textId="77777777" w:rsidR="00BA3D9F" w:rsidRPr="00F6274C" w:rsidRDefault="00BA3D9F" w:rsidP="00D4440E">
            <w:pPr>
              <w:rPr>
                <w:rFonts w:cs="Arial"/>
                <w:sz w:val="20"/>
                <w:szCs w:val="20"/>
              </w:rPr>
            </w:pPr>
          </w:p>
        </w:tc>
        <w:tc>
          <w:tcPr>
            <w:tcW w:w="597" w:type="dxa"/>
            <w:vMerge/>
            <w:tcMar>
              <w:top w:w="0" w:type="dxa"/>
              <w:bottom w:w="0" w:type="dxa"/>
            </w:tcMar>
          </w:tcPr>
          <w:p w14:paraId="7B867F95" w14:textId="77777777" w:rsidR="00BA3D9F" w:rsidRPr="00F6274C" w:rsidRDefault="00BA3D9F" w:rsidP="00D4440E">
            <w:pPr>
              <w:jc w:val="both"/>
              <w:rPr>
                <w:rFonts w:cs="Arial"/>
                <w:sz w:val="20"/>
                <w:szCs w:val="20"/>
              </w:rPr>
            </w:pPr>
          </w:p>
        </w:tc>
      </w:tr>
      <w:tr w:rsidR="00BA3D9F" w:rsidRPr="00F6274C" w14:paraId="0F60D977" w14:textId="77777777" w:rsidTr="00D4440E">
        <w:tc>
          <w:tcPr>
            <w:tcW w:w="593" w:type="dxa"/>
            <w:tcMar>
              <w:top w:w="0" w:type="dxa"/>
              <w:bottom w:w="0" w:type="dxa"/>
            </w:tcMar>
          </w:tcPr>
          <w:p w14:paraId="3B42F1FA" w14:textId="77777777" w:rsidR="00BA3D9F" w:rsidRPr="00F6274C" w:rsidRDefault="00BA3D9F" w:rsidP="00D4440E">
            <w:pPr>
              <w:jc w:val="both"/>
              <w:rPr>
                <w:rFonts w:cs="Arial"/>
                <w:sz w:val="20"/>
                <w:szCs w:val="20"/>
              </w:rPr>
            </w:pPr>
          </w:p>
        </w:tc>
        <w:tc>
          <w:tcPr>
            <w:tcW w:w="617" w:type="dxa"/>
            <w:tcMar>
              <w:top w:w="0" w:type="dxa"/>
              <w:bottom w:w="0" w:type="dxa"/>
            </w:tcMar>
          </w:tcPr>
          <w:p w14:paraId="1249D1AD" w14:textId="77777777" w:rsidR="00BA3D9F" w:rsidRPr="00F6274C" w:rsidRDefault="00BA3D9F" w:rsidP="00D4440E">
            <w:pPr>
              <w:jc w:val="both"/>
              <w:rPr>
                <w:rFonts w:cs="Arial"/>
                <w:sz w:val="20"/>
                <w:szCs w:val="20"/>
              </w:rPr>
            </w:pPr>
          </w:p>
        </w:tc>
        <w:tc>
          <w:tcPr>
            <w:tcW w:w="884" w:type="dxa"/>
            <w:tcMar>
              <w:top w:w="0" w:type="dxa"/>
              <w:bottom w:w="0" w:type="dxa"/>
            </w:tcMar>
          </w:tcPr>
          <w:p w14:paraId="34FD82C2" w14:textId="77777777" w:rsidR="00BA3D9F" w:rsidRPr="00F6274C" w:rsidRDefault="00BA3D9F" w:rsidP="00D4440E">
            <w:pPr>
              <w:jc w:val="both"/>
              <w:rPr>
                <w:rFonts w:cs="Arial"/>
                <w:sz w:val="20"/>
                <w:szCs w:val="20"/>
              </w:rPr>
            </w:pPr>
            <w:r w:rsidRPr="00F6274C">
              <w:rPr>
                <w:rFonts w:cs="Arial"/>
                <w:sz w:val="20"/>
                <w:szCs w:val="20"/>
              </w:rPr>
              <w:t>1d.4.3</w:t>
            </w:r>
          </w:p>
        </w:tc>
        <w:tc>
          <w:tcPr>
            <w:tcW w:w="5445" w:type="dxa"/>
            <w:tcMar>
              <w:top w:w="0" w:type="dxa"/>
              <w:bottom w:w="0" w:type="dxa"/>
            </w:tcMar>
          </w:tcPr>
          <w:p w14:paraId="7C8E2D0E" w14:textId="77777777" w:rsidR="00BA3D9F" w:rsidRPr="00F6274C" w:rsidRDefault="00673C6B" w:rsidP="00D4440E">
            <w:pPr>
              <w:jc w:val="right"/>
              <w:rPr>
                <w:rFonts w:cs="Arial"/>
                <w:sz w:val="20"/>
                <w:szCs w:val="20"/>
              </w:rPr>
            </w:pPr>
            <w:r w:rsidRPr="00F6274C">
              <w:rPr>
                <w:rFonts w:cs="Arial"/>
                <w:sz w:val="20"/>
                <w:szCs w:val="20"/>
              </w:rPr>
              <w:t>Approval of a strategic plan by higher management</w:t>
            </w:r>
          </w:p>
        </w:tc>
        <w:tc>
          <w:tcPr>
            <w:tcW w:w="614" w:type="dxa"/>
            <w:vMerge/>
            <w:tcMar>
              <w:top w:w="0" w:type="dxa"/>
              <w:bottom w:w="0" w:type="dxa"/>
            </w:tcMar>
          </w:tcPr>
          <w:p w14:paraId="75637775" w14:textId="77777777" w:rsidR="00BA3D9F" w:rsidRPr="00F6274C" w:rsidRDefault="00BA3D9F" w:rsidP="00D4440E">
            <w:pPr>
              <w:jc w:val="center"/>
              <w:rPr>
                <w:rFonts w:cs="Arial"/>
                <w:sz w:val="20"/>
                <w:szCs w:val="20"/>
              </w:rPr>
            </w:pPr>
          </w:p>
        </w:tc>
        <w:tc>
          <w:tcPr>
            <w:tcW w:w="2545" w:type="dxa"/>
            <w:vMerge/>
            <w:tcMar>
              <w:top w:w="0" w:type="dxa"/>
              <w:bottom w:w="0" w:type="dxa"/>
            </w:tcMar>
          </w:tcPr>
          <w:p w14:paraId="03EAA9A3" w14:textId="77777777" w:rsidR="00BA3D9F" w:rsidRPr="00F6274C" w:rsidRDefault="00BA3D9F" w:rsidP="00D4440E">
            <w:pPr>
              <w:jc w:val="both"/>
              <w:rPr>
                <w:rFonts w:cs="Arial"/>
                <w:sz w:val="20"/>
                <w:szCs w:val="20"/>
              </w:rPr>
            </w:pPr>
          </w:p>
        </w:tc>
        <w:tc>
          <w:tcPr>
            <w:tcW w:w="2977" w:type="dxa"/>
            <w:vMerge/>
            <w:tcMar>
              <w:top w:w="0" w:type="dxa"/>
              <w:bottom w:w="0" w:type="dxa"/>
            </w:tcMar>
          </w:tcPr>
          <w:p w14:paraId="5C7A7581" w14:textId="77777777" w:rsidR="00BA3D9F" w:rsidRPr="00F6274C" w:rsidRDefault="00BA3D9F" w:rsidP="00D4440E">
            <w:pPr>
              <w:rPr>
                <w:rFonts w:cs="Arial"/>
                <w:sz w:val="20"/>
                <w:szCs w:val="20"/>
              </w:rPr>
            </w:pPr>
          </w:p>
        </w:tc>
        <w:tc>
          <w:tcPr>
            <w:tcW w:w="597" w:type="dxa"/>
            <w:vMerge/>
            <w:tcMar>
              <w:top w:w="0" w:type="dxa"/>
              <w:bottom w:w="0" w:type="dxa"/>
            </w:tcMar>
          </w:tcPr>
          <w:p w14:paraId="60FAC4E8" w14:textId="77777777" w:rsidR="00BA3D9F" w:rsidRPr="00F6274C" w:rsidRDefault="00BA3D9F" w:rsidP="00D4440E">
            <w:pPr>
              <w:jc w:val="both"/>
              <w:rPr>
                <w:rFonts w:cs="Arial"/>
                <w:sz w:val="20"/>
                <w:szCs w:val="20"/>
              </w:rPr>
            </w:pPr>
          </w:p>
        </w:tc>
      </w:tr>
      <w:tr w:rsidR="00BA3D9F" w:rsidRPr="00F6274C" w14:paraId="7DAD2236" w14:textId="77777777" w:rsidTr="00D4440E">
        <w:tc>
          <w:tcPr>
            <w:tcW w:w="593" w:type="dxa"/>
            <w:tcMar>
              <w:top w:w="0" w:type="dxa"/>
              <w:bottom w:w="0" w:type="dxa"/>
            </w:tcMar>
          </w:tcPr>
          <w:p w14:paraId="11837443" w14:textId="77777777" w:rsidR="00BA3D9F" w:rsidRPr="00F6274C" w:rsidRDefault="00BA3D9F" w:rsidP="00D4440E">
            <w:pPr>
              <w:jc w:val="both"/>
              <w:rPr>
                <w:rFonts w:cs="Arial"/>
                <w:sz w:val="20"/>
                <w:szCs w:val="20"/>
              </w:rPr>
            </w:pPr>
          </w:p>
        </w:tc>
        <w:tc>
          <w:tcPr>
            <w:tcW w:w="617" w:type="dxa"/>
            <w:tcMar>
              <w:top w:w="0" w:type="dxa"/>
              <w:bottom w:w="0" w:type="dxa"/>
            </w:tcMar>
          </w:tcPr>
          <w:p w14:paraId="7B0FF37F" w14:textId="77777777" w:rsidR="00BA3D9F" w:rsidRPr="00F6274C" w:rsidRDefault="00BA3D9F" w:rsidP="00D4440E">
            <w:pPr>
              <w:jc w:val="both"/>
              <w:rPr>
                <w:rFonts w:cs="Arial"/>
                <w:sz w:val="20"/>
                <w:szCs w:val="20"/>
              </w:rPr>
            </w:pPr>
          </w:p>
        </w:tc>
        <w:tc>
          <w:tcPr>
            <w:tcW w:w="884" w:type="dxa"/>
            <w:tcMar>
              <w:top w:w="0" w:type="dxa"/>
              <w:bottom w:w="0" w:type="dxa"/>
            </w:tcMar>
          </w:tcPr>
          <w:p w14:paraId="2DFD4214" w14:textId="77777777" w:rsidR="00BA3D9F" w:rsidRPr="00F6274C" w:rsidRDefault="00BA3D9F" w:rsidP="00D4440E">
            <w:pPr>
              <w:jc w:val="both"/>
              <w:rPr>
                <w:rFonts w:cs="Arial"/>
                <w:sz w:val="20"/>
                <w:szCs w:val="20"/>
              </w:rPr>
            </w:pPr>
            <w:r w:rsidRPr="00F6274C">
              <w:rPr>
                <w:rFonts w:cs="Arial"/>
                <w:sz w:val="20"/>
                <w:szCs w:val="20"/>
              </w:rPr>
              <w:t>1d.4.4</w:t>
            </w:r>
          </w:p>
        </w:tc>
        <w:tc>
          <w:tcPr>
            <w:tcW w:w="5445" w:type="dxa"/>
            <w:tcMar>
              <w:top w:w="0" w:type="dxa"/>
              <w:bottom w:w="0" w:type="dxa"/>
            </w:tcMar>
          </w:tcPr>
          <w:p w14:paraId="67DCC551" w14:textId="77777777" w:rsidR="00BA3D9F" w:rsidRPr="00F6274C" w:rsidRDefault="00BA3D9F" w:rsidP="00D4440E">
            <w:pPr>
              <w:jc w:val="right"/>
              <w:rPr>
                <w:rFonts w:cs="Arial"/>
                <w:sz w:val="20"/>
                <w:szCs w:val="20"/>
              </w:rPr>
            </w:pPr>
            <w:r w:rsidRPr="00F6274C">
              <w:rPr>
                <w:rFonts w:cs="Arial"/>
                <w:sz w:val="20"/>
                <w:szCs w:val="20"/>
              </w:rPr>
              <w:t>Publication of a strategic plan</w:t>
            </w:r>
          </w:p>
        </w:tc>
        <w:tc>
          <w:tcPr>
            <w:tcW w:w="614" w:type="dxa"/>
            <w:tcMar>
              <w:top w:w="0" w:type="dxa"/>
              <w:bottom w:w="0" w:type="dxa"/>
            </w:tcMar>
          </w:tcPr>
          <w:p w14:paraId="1B8A9C47" w14:textId="77777777" w:rsidR="00BA3D9F" w:rsidRPr="00F6274C" w:rsidRDefault="00BA3D9F" w:rsidP="00D4440E">
            <w:pPr>
              <w:jc w:val="center"/>
              <w:rPr>
                <w:rFonts w:cs="Arial"/>
                <w:sz w:val="20"/>
                <w:szCs w:val="20"/>
              </w:rPr>
            </w:pPr>
            <w:r w:rsidRPr="00F6274C">
              <w:rPr>
                <w:rFonts w:cs="Arial"/>
                <w:sz w:val="20"/>
                <w:szCs w:val="20"/>
              </w:rPr>
              <w:t>4</w:t>
            </w:r>
          </w:p>
        </w:tc>
        <w:tc>
          <w:tcPr>
            <w:tcW w:w="2545" w:type="dxa"/>
            <w:vMerge/>
            <w:tcMar>
              <w:top w:w="0" w:type="dxa"/>
              <w:bottom w:w="0" w:type="dxa"/>
            </w:tcMar>
          </w:tcPr>
          <w:p w14:paraId="2F9A2031" w14:textId="77777777" w:rsidR="00BA3D9F" w:rsidRPr="00F6274C" w:rsidRDefault="00BA3D9F" w:rsidP="00D4440E">
            <w:pPr>
              <w:jc w:val="both"/>
              <w:rPr>
                <w:rFonts w:cs="Arial"/>
                <w:sz w:val="20"/>
                <w:szCs w:val="20"/>
              </w:rPr>
            </w:pPr>
          </w:p>
        </w:tc>
        <w:tc>
          <w:tcPr>
            <w:tcW w:w="2977" w:type="dxa"/>
            <w:vMerge/>
            <w:tcMar>
              <w:top w:w="0" w:type="dxa"/>
              <w:bottom w:w="0" w:type="dxa"/>
            </w:tcMar>
          </w:tcPr>
          <w:p w14:paraId="46D1CDD2" w14:textId="77777777" w:rsidR="00BA3D9F" w:rsidRPr="00F6274C" w:rsidRDefault="00BA3D9F" w:rsidP="00D4440E">
            <w:pPr>
              <w:rPr>
                <w:rFonts w:cs="Arial"/>
                <w:sz w:val="20"/>
                <w:szCs w:val="20"/>
              </w:rPr>
            </w:pPr>
          </w:p>
        </w:tc>
        <w:tc>
          <w:tcPr>
            <w:tcW w:w="597" w:type="dxa"/>
            <w:vMerge/>
            <w:tcMar>
              <w:top w:w="0" w:type="dxa"/>
              <w:bottom w:w="0" w:type="dxa"/>
            </w:tcMar>
          </w:tcPr>
          <w:p w14:paraId="79D1B8D8" w14:textId="77777777" w:rsidR="00BA3D9F" w:rsidRPr="00F6274C" w:rsidRDefault="00BA3D9F" w:rsidP="00D4440E">
            <w:pPr>
              <w:jc w:val="both"/>
              <w:rPr>
                <w:rFonts w:cs="Arial"/>
                <w:sz w:val="20"/>
                <w:szCs w:val="20"/>
              </w:rPr>
            </w:pPr>
          </w:p>
        </w:tc>
      </w:tr>
    </w:tbl>
    <w:p w14:paraId="7606799C" w14:textId="77777777" w:rsidR="00D87E34" w:rsidRPr="00F6274C" w:rsidRDefault="00D87E34">
      <w:r w:rsidRPr="00F6274C">
        <w:br w:type="page"/>
      </w:r>
    </w:p>
    <w:p w14:paraId="71744995" w14:textId="77777777" w:rsidR="001B5743" w:rsidRPr="00F6274C" w:rsidRDefault="001B5743" w:rsidP="001B5743">
      <w:pPr>
        <w:sectPr w:rsidR="001B5743" w:rsidRPr="00F6274C" w:rsidSect="009062C6">
          <w:headerReference w:type="even" r:id="rId29"/>
          <w:headerReference w:type="default" r:id="rId30"/>
          <w:footerReference w:type="default" r:id="rId31"/>
          <w:headerReference w:type="first" r:id="rId32"/>
          <w:footerReference w:type="first" r:id="rId33"/>
          <w:pgSz w:w="16838" w:h="11906" w:orient="landscape" w:code="9"/>
          <w:pgMar w:top="1134" w:right="1134" w:bottom="1134" w:left="1134" w:header="567" w:footer="567" w:gutter="0"/>
          <w:cols w:space="708"/>
          <w:docGrid w:linePitch="360"/>
        </w:sectPr>
      </w:pPr>
    </w:p>
    <w:p w14:paraId="1537D956" w14:textId="77777777" w:rsidR="001B5743" w:rsidRPr="00F6274C" w:rsidRDefault="001B5743" w:rsidP="001B5743"/>
    <w:p w14:paraId="1A9963A1" w14:textId="5E7D9C65" w:rsidR="00FC7647" w:rsidRPr="00F6274C" w:rsidRDefault="001B5743" w:rsidP="00FC7647">
      <w:pPr>
        <w:pStyle w:val="Module"/>
        <w:rPr>
          <w:rFonts w:asciiTheme="minorHAnsi" w:hAnsiTheme="minorHAnsi"/>
          <w:sz w:val="22"/>
          <w:szCs w:val="22"/>
        </w:rPr>
      </w:pPr>
      <w:bookmarkStart w:id="353" w:name="_Toc419881227"/>
      <w:r w:rsidRPr="00F6274C">
        <w:rPr>
          <w:rFonts w:asciiTheme="minorHAnsi" w:hAnsiTheme="minorHAnsi"/>
          <w:sz w:val="22"/>
          <w:szCs w:val="22"/>
        </w:rPr>
        <w:t xml:space="preserve">MODULE </w:t>
      </w:r>
      <w:r w:rsidR="000E4CBC" w:rsidRPr="00F6274C">
        <w:rPr>
          <w:rFonts w:asciiTheme="minorHAnsi" w:hAnsiTheme="minorHAnsi"/>
          <w:sz w:val="22"/>
          <w:szCs w:val="22"/>
        </w:rPr>
        <w:t xml:space="preserve">2 </w:t>
      </w:r>
      <w:r w:rsidR="0056539C" w:rsidRPr="00F6274C">
        <w:rPr>
          <w:rFonts w:asciiTheme="minorHAnsi" w:hAnsiTheme="minorHAnsi"/>
          <w:sz w:val="22"/>
          <w:szCs w:val="22"/>
        </w:rPr>
        <w:t>–</w:t>
      </w:r>
      <w:r w:rsidR="000E4CBC" w:rsidRPr="00F6274C">
        <w:rPr>
          <w:rFonts w:asciiTheme="minorHAnsi" w:hAnsiTheme="minorHAnsi"/>
          <w:sz w:val="22"/>
          <w:szCs w:val="22"/>
        </w:rPr>
        <w:t xml:space="preserve"> </w:t>
      </w:r>
      <w:bookmarkEnd w:id="353"/>
      <w:del w:id="354" w:author="James Collocott" w:date="2018-10-24T11:09:00Z">
        <w:r w:rsidR="0056539C" w:rsidRPr="00F6274C" w:rsidDel="00D71960">
          <w:rPr>
            <w:rFonts w:asciiTheme="minorHAnsi" w:hAnsiTheme="minorHAnsi"/>
            <w:sz w:val="22"/>
            <w:szCs w:val="22"/>
          </w:rPr>
          <w:delText>PRODUCTION</w:delText>
        </w:r>
      </w:del>
      <w:ins w:id="355" w:author="James Collocott" w:date="2018-10-24T11:09:00Z">
        <w:r w:rsidR="00D71960">
          <w:rPr>
            <w:rFonts w:asciiTheme="minorHAnsi" w:hAnsiTheme="minorHAnsi"/>
            <w:sz w:val="22"/>
            <w:szCs w:val="22"/>
          </w:rPr>
          <w:t>PREPARATION</w:t>
        </w:r>
      </w:ins>
      <w:r w:rsidR="0056539C" w:rsidRPr="00F6274C">
        <w:rPr>
          <w:rFonts w:asciiTheme="minorHAnsi" w:hAnsiTheme="minorHAnsi"/>
          <w:sz w:val="22"/>
          <w:szCs w:val="22"/>
        </w:rPr>
        <w:t xml:space="preserve"> OF A DRAFT STRATEGIC PLAN</w:t>
      </w:r>
    </w:p>
    <w:p w14:paraId="098FD17D" w14:textId="77777777" w:rsidR="00424C36" w:rsidRPr="00F6274C" w:rsidRDefault="00424C36" w:rsidP="00574F7E">
      <w:pPr>
        <w:pStyle w:val="ModuleHeading1"/>
        <w:numPr>
          <w:ilvl w:val="0"/>
          <w:numId w:val="31"/>
        </w:numPr>
      </w:pPr>
      <w:r w:rsidRPr="00F6274C">
        <w:t>INTRODUCTION</w:t>
      </w:r>
    </w:p>
    <w:p w14:paraId="6D644C26" w14:textId="6C9BF9C8" w:rsidR="005528CF" w:rsidRPr="00F6274C" w:rsidRDefault="00424C36" w:rsidP="006953FC">
      <w:pPr>
        <w:pStyle w:val="BodyText"/>
        <w:spacing w:after="0"/>
        <w:rPr>
          <w:rFonts w:asciiTheme="minorHAnsi" w:hAnsiTheme="minorHAnsi"/>
          <w:szCs w:val="22"/>
        </w:rPr>
      </w:pPr>
      <w:r w:rsidRPr="00F6274C">
        <w:rPr>
          <w:rFonts w:asciiTheme="minorHAnsi" w:hAnsiTheme="minorHAnsi"/>
          <w:szCs w:val="22"/>
        </w:rPr>
        <w:t xml:space="preserve">Module </w:t>
      </w:r>
      <w:r w:rsidR="005528CF" w:rsidRPr="00F6274C">
        <w:rPr>
          <w:rFonts w:asciiTheme="minorHAnsi" w:hAnsiTheme="minorHAnsi"/>
          <w:szCs w:val="22"/>
        </w:rPr>
        <w:t xml:space="preserve">2 – </w:t>
      </w:r>
      <w:del w:id="356" w:author="James Collocott" w:date="2018-10-24T11:10:00Z">
        <w:r w:rsidR="0056539C" w:rsidRPr="00F6274C" w:rsidDel="00D71960">
          <w:rPr>
            <w:rFonts w:asciiTheme="minorHAnsi" w:hAnsiTheme="minorHAnsi"/>
            <w:szCs w:val="22"/>
          </w:rPr>
          <w:delText>Production</w:delText>
        </w:r>
      </w:del>
      <w:ins w:id="357" w:author="James Collocott" w:date="2018-10-24T11:10:00Z">
        <w:r w:rsidR="00D71960">
          <w:rPr>
            <w:rFonts w:asciiTheme="minorHAnsi" w:hAnsiTheme="minorHAnsi"/>
            <w:szCs w:val="22"/>
          </w:rPr>
          <w:t>Preparation</w:t>
        </w:r>
      </w:ins>
      <w:r w:rsidR="0056539C" w:rsidRPr="00F6274C">
        <w:rPr>
          <w:rFonts w:asciiTheme="minorHAnsi" w:hAnsiTheme="minorHAnsi"/>
          <w:szCs w:val="22"/>
        </w:rPr>
        <w:t xml:space="preserve"> of a Strategic Plan</w:t>
      </w:r>
      <w:r w:rsidR="005528CF" w:rsidRPr="00F6274C">
        <w:rPr>
          <w:rFonts w:asciiTheme="minorHAnsi" w:hAnsiTheme="minorHAnsi"/>
          <w:szCs w:val="22"/>
        </w:rPr>
        <w:t xml:space="preserve"> deals with </w:t>
      </w:r>
      <w:r w:rsidR="0056539C" w:rsidRPr="00F6274C">
        <w:rPr>
          <w:rFonts w:asciiTheme="minorHAnsi" w:hAnsiTheme="minorHAnsi"/>
          <w:szCs w:val="22"/>
        </w:rPr>
        <w:t>the subjects to be included in the draft strategic plan for the theoretical coastal State introduced during Module 1</w:t>
      </w:r>
      <w:r w:rsidR="006B1C81" w:rsidRPr="00F6274C">
        <w:rPr>
          <w:rFonts w:asciiTheme="minorHAnsi" w:hAnsiTheme="minorHAnsi"/>
          <w:szCs w:val="22"/>
        </w:rPr>
        <w:t>.</w:t>
      </w:r>
      <w:r w:rsidR="0056539C" w:rsidRPr="00F6274C">
        <w:rPr>
          <w:rFonts w:asciiTheme="minorHAnsi" w:hAnsiTheme="minorHAnsi"/>
          <w:szCs w:val="22"/>
        </w:rPr>
        <w:t xml:space="preserve"> It is designed to be a group task for 5 participants, however the number of participants in each task can be adjusted as necessary</w:t>
      </w:r>
    </w:p>
    <w:p w14:paraId="3BCA404C" w14:textId="77777777" w:rsidR="005528CF" w:rsidRPr="00F6274C" w:rsidRDefault="005528CF" w:rsidP="006953FC">
      <w:pPr>
        <w:pStyle w:val="BodyText"/>
        <w:spacing w:after="0"/>
        <w:rPr>
          <w:rFonts w:asciiTheme="minorHAnsi" w:hAnsiTheme="minorHAnsi"/>
          <w:szCs w:val="22"/>
        </w:rPr>
      </w:pPr>
    </w:p>
    <w:p w14:paraId="59116C10" w14:textId="77777777" w:rsidR="001B5743" w:rsidRPr="00F6274C" w:rsidRDefault="001B5743" w:rsidP="00574F7E">
      <w:pPr>
        <w:pStyle w:val="ModuleHeading1"/>
      </w:pPr>
      <w:r w:rsidRPr="00F6274C">
        <w:t>SUBJECT FRAMEWORK</w:t>
      </w:r>
    </w:p>
    <w:p w14:paraId="0C6B9475" w14:textId="77777777" w:rsidR="001B5743" w:rsidRPr="00F6274C" w:rsidRDefault="001B5743" w:rsidP="006953FC">
      <w:pPr>
        <w:pStyle w:val="ModuleHeading2"/>
        <w:spacing w:after="0"/>
        <w:rPr>
          <w:rFonts w:asciiTheme="minorHAnsi" w:hAnsiTheme="minorHAnsi" w:cs="Calibri"/>
          <w:szCs w:val="22"/>
        </w:rPr>
      </w:pPr>
      <w:r w:rsidRPr="00F6274C">
        <w:rPr>
          <w:rFonts w:asciiTheme="minorHAnsi" w:hAnsiTheme="minorHAnsi"/>
          <w:szCs w:val="22"/>
        </w:rPr>
        <w:t>Scope</w:t>
      </w:r>
    </w:p>
    <w:p w14:paraId="162AFC89" w14:textId="4E877FC1" w:rsidR="00636BC9" w:rsidRPr="00F6274C" w:rsidRDefault="001B5743">
      <w:pPr>
        <w:pStyle w:val="BodyText"/>
        <w:spacing w:after="0"/>
        <w:rPr>
          <w:rFonts w:asciiTheme="minorHAnsi" w:hAnsiTheme="minorHAnsi"/>
          <w:szCs w:val="22"/>
        </w:rPr>
      </w:pPr>
      <w:r w:rsidRPr="00F6274C">
        <w:rPr>
          <w:rFonts w:asciiTheme="minorHAnsi" w:hAnsiTheme="minorHAnsi"/>
          <w:szCs w:val="22"/>
        </w:rPr>
        <w:t xml:space="preserve">The syllabus for Module </w:t>
      </w:r>
      <w:r w:rsidR="006B1C81" w:rsidRPr="00F6274C">
        <w:rPr>
          <w:rFonts w:asciiTheme="minorHAnsi" w:hAnsiTheme="minorHAnsi"/>
          <w:szCs w:val="22"/>
        </w:rPr>
        <w:t>2</w:t>
      </w:r>
      <w:r w:rsidRPr="00F6274C">
        <w:rPr>
          <w:rFonts w:asciiTheme="minorHAnsi" w:hAnsiTheme="minorHAnsi"/>
          <w:szCs w:val="22"/>
        </w:rPr>
        <w:t xml:space="preserve"> requires participants to gain the appropriate level of competence in </w:t>
      </w:r>
      <w:r w:rsidR="00817C99" w:rsidRPr="00F6274C">
        <w:rPr>
          <w:rFonts w:asciiTheme="minorHAnsi" w:hAnsiTheme="minorHAnsi"/>
          <w:szCs w:val="22"/>
        </w:rPr>
        <w:t xml:space="preserve">the </w:t>
      </w:r>
      <w:del w:id="358" w:author="James Collocott" w:date="2018-10-24T11:07:00Z">
        <w:r w:rsidR="00817C99" w:rsidRPr="00F6274C" w:rsidDel="00A748CE">
          <w:rPr>
            <w:rFonts w:asciiTheme="minorHAnsi" w:hAnsiTheme="minorHAnsi"/>
            <w:szCs w:val="22"/>
          </w:rPr>
          <w:delText xml:space="preserve">production </w:delText>
        </w:r>
      </w:del>
      <w:ins w:id="359" w:author="James Collocott" w:date="2018-10-24T11:07:00Z">
        <w:r w:rsidR="00A748CE">
          <w:rPr>
            <w:rFonts w:asciiTheme="minorHAnsi" w:hAnsiTheme="minorHAnsi"/>
            <w:szCs w:val="22"/>
          </w:rPr>
          <w:t xml:space="preserve">preparation </w:t>
        </w:r>
      </w:ins>
      <w:r w:rsidR="00817C99" w:rsidRPr="00F6274C">
        <w:rPr>
          <w:rFonts w:asciiTheme="minorHAnsi" w:hAnsiTheme="minorHAnsi"/>
          <w:szCs w:val="22"/>
        </w:rPr>
        <w:t xml:space="preserve">of a strategic plan for a theoretical </w:t>
      </w:r>
      <w:r w:rsidR="00C42DB9" w:rsidRPr="00F6274C">
        <w:rPr>
          <w:rFonts w:asciiTheme="minorHAnsi" w:hAnsiTheme="minorHAnsi"/>
          <w:szCs w:val="22"/>
        </w:rPr>
        <w:t xml:space="preserve">Coastal </w:t>
      </w:r>
      <w:r w:rsidR="00817C99" w:rsidRPr="00F6274C">
        <w:rPr>
          <w:rFonts w:asciiTheme="minorHAnsi" w:hAnsiTheme="minorHAnsi"/>
          <w:szCs w:val="22"/>
        </w:rPr>
        <w:t xml:space="preserve">State. Competencies gained during module 1 will be consolidated during Module 2. </w:t>
      </w:r>
    </w:p>
    <w:p w14:paraId="0A26D7CF" w14:textId="77777777" w:rsidR="001B5743" w:rsidRPr="00F6274C" w:rsidRDefault="001B5743" w:rsidP="006953FC">
      <w:pPr>
        <w:pStyle w:val="ModuleHeading2"/>
        <w:spacing w:after="0"/>
        <w:rPr>
          <w:rFonts w:asciiTheme="minorHAnsi" w:hAnsiTheme="minorHAnsi"/>
          <w:szCs w:val="22"/>
        </w:rPr>
      </w:pPr>
      <w:r w:rsidRPr="00F6274C">
        <w:rPr>
          <w:rFonts w:asciiTheme="minorHAnsi" w:hAnsiTheme="minorHAnsi"/>
          <w:szCs w:val="22"/>
        </w:rPr>
        <w:t>Aim</w:t>
      </w:r>
    </w:p>
    <w:p w14:paraId="0F31D0FB" w14:textId="4A726F6B" w:rsidR="001B5743" w:rsidRPr="00F6274C" w:rsidRDefault="001B5743">
      <w:pPr>
        <w:pStyle w:val="BodyText"/>
        <w:spacing w:after="0"/>
        <w:rPr>
          <w:rFonts w:asciiTheme="minorHAnsi" w:hAnsiTheme="minorHAnsi"/>
          <w:szCs w:val="22"/>
        </w:rPr>
      </w:pPr>
      <w:r w:rsidRPr="00F6274C">
        <w:rPr>
          <w:rFonts w:asciiTheme="minorHAnsi" w:hAnsiTheme="minorHAnsi"/>
          <w:szCs w:val="22"/>
        </w:rPr>
        <w:t xml:space="preserve">On successful completion of Module </w:t>
      </w:r>
      <w:r w:rsidR="00AD695D" w:rsidRPr="00F6274C">
        <w:rPr>
          <w:rFonts w:asciiTheme="minorHAnsi" w:hAnsiTheme="minorHAnsi"/>
          <w:szCs w:val="22"/>
        </w:rPr>
        <w:t>2</w:t>
      </w:r>
      <w:r w:rsidRPr="00F6274C">
        <w:rPr>
          <w:rFonts w:asciiTheme="minorHAnsi" w:hAnsiTheme="minorHAnsi"/>
          <w:szCs w:val="22"/>
        </w:rPr>
        <w:t xml:space="preserve">, participants will demonstrate the ability to </w:t>
      </w:r>
      <w:del w:id="360" w:author="James Collocott" w:date="2018-10-24T11:08:00Z">
        <w:r w:rsidR="00A11A3E" w:rsidRPr="00F6274C" w:rsidDel="00A748CE">
          <w:rPr>
            <w:rFonts w:asciiTheme="minorHAnsi" w:hAnsiTheme="minorHAnsi"/>
            <w:szCs w:val="22"/>
          </w:rPr>
          <w:delText>produce</w:delText>
        </w:r>
      </w:del>
      <w:ins w:id="361" w:author="James Collocott" w:date="2018-10-24T11:08:00Z">
        <w:r w:rsidR="00A748CE" w:rsidRPr="00A748CE">
          <w:rPr>
            <w:rFonts w:asciiTheme="minorHAnsi" w:hAnsiTheme="minorHAnsi"/>
            <w:szCs w:val="22"/>
          </w:rPr>
          <w:t xml:space="preserve"> </w:t>
        </w:r>
        <w:r w:rsidR="00A748CE">
          <w:rPr>
            <w:rFonts w:asciiTheme="minorHAnsi" w:hAnsiTheme="minorHAnsi"/>
            <w:szCs w:val="22"/>
          </w:rPr>
          <w:t>prepare</w:t>
        </w:r>
      </w:ins>
      <w:r w:rsidR="00A11A3E" w:rsidRPr="00F6274C">
        <w:rPr>
          <w:rFonts w:asciiTheme="minorHAnsi" w:hAnsiTheme="minorHAnsi"/>
          <w:szCs w:val="22"/>
        </w:rPr>
        <w:t xml:space="preserve"> a draft strategic plan for a theoretical </w:t>
      </w:r>
      <w:r w:rsidR="00C42DB9" w:rsidRPr="00F6274C">
        <w:rPr>
          <w:rFonts w:asciiTheme="minorHAnsi" w:hAnsiTheme="minorHAnsi"/>
          <w:szCs w:val="22"/>
        </w:rPr>
        <w:t xml:space="preserve">Coastal </w:t>
      </w:r>
      <w:r w:rsidR="00A11A3E" w:rsidRPr="00F6274C">
        <w:rPr>
          <w:rFonts w:asciiTheme="minorHAnsi" w:hAnsiTheme="minorHAnsi"/>
          <w:szCs w:val="22"/>
        </w:rPr>
        <w:t>State</w:t>
      </w:r>
      <w:r w:rsidR="00AD695D" w:rsidRPr="00F6274C">
        <w:rPr>
          <w:rFonts w:asciiTheme="minorHAnsi" w:hAnsiTheme="minorHAnsi"/>
          <w:szCs w:val="22"/>
        </w:rPr>
        <w:t>.</w:t>
      </w:r>
    </w:p>
    <w:p w14:paraId="052AEA2E" w14:textId="77777777" w:rsidR="001B5743" w:rsidRPr="00F6274C" w:rsidRDefault="001B5743" w:rsidP="001B5743">
      <w:pPr>
        <w:rPr>
          <w:rFonts w:cs="Arial"/>
          <w:b/>
        </w:rPr>
        <w:sectPr w:rsidR="001B5743" w:rsidRPr="00F6274C" w:rsidSect="009062C6">
          <w:headerReference w:type="even" r:id="rId34"/>
          <w:headerReference w:type="default" r:id="rId35"/>
          <w:footerReference w:type="default" r:id="rId36"/>
          <w:headerReference w:type="first" r:id="rId37"/>
          <w:pgSz w:w="11906" w:h="16838" w:code="9"/>
          <w:pgMar w:top="1134" w:right="1134" w:bottom="1134" w:left="1134" w:header="567" w:footer="567" w:gutter="0"/>
          <w:cols w:space="708"/>
          <w:docGrid w:linePitch="360"/>
        </w:sectPr>
      </w:pPr>
    </w:p>
    <w:p w14:paraId="5A6694A4" w14:textId="71A643FC" w:rsidR="001B5743" w:rsidRPr="00F6274C" w:rsidRDefault="001B5743">
      <w:pPr>
        <w:pStyle w:val="ModuleHeading1"/>
      </w:pPr>
      <w:r w:rsidRPr="00F6274C">
        <w:t>DETAILED TE</w:t>
      </w:r>
      <w:r w:rsidR="006166DE" w:rsidRPr="00F6274C">
        <w:t>ACHING SYLLABUS FOR MODULE</w:t>
      </w:r>
      <w:r w:rsidRPr="00F6274C">
        <w:t xml:space="preserve"> </w:t>
      </w:r>
      <w:r w:rsidR="008A1F06" w:rsidRPr="00F6274C">
        <w:t>2</w:t>
      </w:r>
      <w:r w:rsidRPr="00F6274C">
        <w:t xml:space="preserve"> –</w:t>
      </w:r>
      <w:del w:id="362" w:author="James Collocott" w:date="2018-10-24T11:08:00Z">
        <w:r w:rsidRPr="00F6274C" w:rsidDel="00D71960">
          <w:delText xml:space="preserve"> </w:delText>
        </w:r>
        <w:r w:rsidR="00EE3358" w:rsidRPr="00F6274C" w:rsidDel="00D71960">
          <w:delText xml:space="preserve">PRODUCTION </w:delText>
        </w:r>
      </w:del>
      <w:ins w:id="363" w:author="James Collocott" w:date="2018-10-24T11:08:00Z">
        <w:r w:rsidR="00D71960">
          <w:t xml:space="preserve">PREPARATION </w:t>
        </w:r>
      </w:ins>
      <w:r w:rsidR="00EE3358" w:rsidRPr="00F6274C">
        <w:t>OF A DRAFT STRATEGIC PLAN</w:t>
      </w:r>
      <w:r w:rsidR="00A86077" w:rsidRPr="00F6274C">
        <w:t xml:space="preserve"> </w:t>
      </w:r>
    </w:p>
    <w:p w14:paraId="2C613EAE" w14:textId="77777777" w:rsidR="001B5743" w:rsidRPr="00F6274C" w:rsidRDefault="001B5743" w:rsidP="001B5743">
      <w:pPr>
        <w:pStyle w:val="Table"/>
        <w:rPr>
          <w:rFonts w:asciiTheme="minorHAnsi" w:hAnsiTheme="minorHAnsi"/>
          <w:szCs w:val="22"/>
        </w:rPr>
      </w:pPr>
      <w:bookmarkStart w:id="364" w:name="_Toc419881264"/>
      <w:r w:rsidRPr="00F6274C">
        <w:rPr>
          <w:rFonts w:asciiTheme="minorHAnsi" w:hAnsiTheme="minorHAnsi"/>
          <w:szCs w:val="22"/>
        </w:rPr>
        <w:t xml:space="preserve">Detailed Teaching Syllabus for Module </w:t>
      </w:r>
      <w:r w:rsidR="00B76D17" w:rsidRPr="00F6274C">
        <w:rPr>
          <w:rFonts w:asciiTheme="minorHAnsi" w:hAnsiTheme="minorHAnsi"/>
          <w:szCs w:val="22"/>
        </w:rPr>
        <w:t>2</w:t>
      </w:r>
      <w:bookmarkEnd w:id="364"/>
    </w:p>
    <w:tbl>
      <w:tblPr>
        <w:tblStyle w:val="TableGrid"/>
        <w:tblW w:w="0" w:type="auto"/>
        <w:jc w:val="center"/>
        <w:tblLook w:val="04A0" w:firstRow="1" w:lastRow="0" w:firstColumn="1" w:lastColumn="0" w:noHBand="0" w:noVBand="1"/>
      </w:tblPr>
      <w:tblGrid>
        <w:gridCol w:w="593"/>
        <w:gridCol w:w="617"/>
        <w:gridCol w:w="884"/>
        <w:gridCol w:w="5403"/>
        <w:gridCol w:w="612"/>
        <w:gridCol w:w="2536"/>
        <w:gridCol w:w="3032"/>
        <w:gridCol w:w="595"/>
      </w:tblGrid>
      <w:tr w:rsidR="001B5743" w:rsidRPr="00F6274C" w14:paraId="0918F4E2" w14:textId="77777777" w:rsidTr="003247B6">
        <w:trPr>
          <w:cantSplit/>
          <w:trHeight w:val="1330"/>
          <w:jc w:val="center"/>
        </w:trPr>
        <w:tc>
          <w:tcPr>
            <w:tcW w:w="593" w:type="dxa"/>
            <w:textDirection w:val="btLr"/>
            <w:vAlign w:val="center"/>
          </w:tcPr>
          <w:p w14:paraId="29AE70A7" w14:textId="77777777" w:rsidR="001B5743" w:rsidRPr="00F6274C" w:rsidRDefault="001B5743" w:rsidP="009062C6">
            <w:pPr>
              <w:ind w:left="113" w:right="113"/>
              <w:jc w:val="center"/>
              <w:rPr>
                <w:rFonts w:cs="Arial"/>
                <w:b/>
                <w:sz w:val="20"/>
                <w:szCs w:val="20"/>
              </w:rPr>
            </w:pPr>
            <w:r w:rsidRPr="00F6274C">
              <w:rPr>
                <w:rFonts w:cs="Arial"/>
                <w:b/>
                <w:sz w:val="20"/>
                <w:szCs w:val="20"/>
              </w:rPr>
              <w:t>Module</w:t>
            </w:r>
          </w:p>
        </w:tc>
        <w:tc>
          <w:tcPr>
            <w:tcW w:w="617" w:type="dxa"/>
            <w:textDirection w:val="btLr"/>
            <w:vAlign w:val="center"/>
          </w:tcPr>
          <w:p w14:paraId="24248F89" w14:textId="77777777" w:rsidR="001B5743" w:rsidRPr="00F6274C" w:rsidRDefault="001B5743" w:rsidP="009062C6">
            <w:pPr>
              <w:ind w:left="113" w:right="113"/>
              <w:jc w:val="center"/>
              <w:rPr>
                <w:rFonts w:cs="Arial"/>
                <w:b/>
                <w:sz w:val="20"/>
                <w:szCs w:val="20"/>
              </w:rPr>
            </w:pPr>
            <w:r w:rsidRPr="00F6274C">
              <w:rPr>
                <w:rFonts w:cs="Arial"/>
                <w:b/>
                <w:sz w:val="20"/>
                <w:szCs w:val="20"/>
              </w:rPr>
              <w:t>Element</w:t>
            </w:r>
          </w:p>
        </w:tc>
        <w:tc>
          <w:tcPr>
            <w:tcW w:w="884" w:type="dxa"/>
            <w:textDirection w:val="btLr"/>
            <w:vAlign w:val="center"/>
          </w:tcPr>
          <w:p w14:paraId="29A33E95" w14:textId="77777777" w:rsidR="001B5743" w:rsidRPr="00F6274C" w:rsidRDefault="001B5743" w:rsidP="009062C6">
            <w:pPr>
              <w:ind w:left="113" w:right="113"/>
              <w:jc w:val="center"/>
              <w:rPr>
                <w:rFonts w:cs="Arial"/>
                <w:b/>
                <w:sz w:val="20"/>
                <w:szCs w:val="20"/>
              </w:rPr>
            </w:pPr>
            <w:r w:rsidRPr="00F6274C">
              <w:rPr>
                <w:rFonts w:cs="Arial"/>
                <w:b/>
                <w:sz w:val="20"/>
                <w:szCs w:val="20"/>
              </w:rPr>
              <w:t>Sub-element</w:t>
            </w:r>
          </w:p>
        </w:tc>
        <w:tc>
          <w:tcPr>
            <w:tcW w:w="5403" w:type="dxa"/>
            <w:vAlign w:val="center"/>
          </w:tcPr>
          <w:p w14:paraId="76A49C5D" w14:textId="77777777" w:rsidR="001B5743" w:rsidRPr="00F6274C" w:rsidRDefault="001B5743" w:rsidP="009062C6">
            <w:pPr>
              <w:jc w:val="center"/>
              <w:rPr>
                <w:rFonts w:cs="Arial"/>
                <w:b/>
                <w:sz w:val="20"/>
                <w:szCs w:val="20"/>
              </w:rPr>
            </w:pPr>
            <w:r w:rsidRPr="00F6274C">
              <w:rPr>
                <w:rFonts w:cs="Arial"/>
                <w:b/>
                <w:sz w:val="20"/>
                <w:szCs w:val="20"/>
              </w:rPr>
              <w:t>Subject</w:t>
            </w:r>
          </w:p>
        </w:tc>
        <w:tc>
          <w:tcPr>
            <w:tcW w:w="612" w:type="dxa"/>
            <w:textDirection w:val="btLr"/>
            <w:vAlign w:val="center"/>
          </w:tcPr>
          <w:p w14:paraId="240F8B81" w14:textId="77777777" w:rsidR="001B5743" w:rsidRPr="00F6274C" w:rsidRDefault="001B5743" w:rsidP="009062C6">
            <w:pPr>
              <w:ind w:left="113" w:right="113"/>
              <w:jc w:val="center"/>
              <w:rPr>
                <w:rFonts w:cs="Arial"/>
                <w:b/>
                <w:sz w:val="20"/>
                <w:szCs w:val="20"/>
              </w:rPr>
            </w:pPr>
            <w:r w:rsidRPr="00F6274C">
              <w:rPr>
                <w:rFonts w:cs="Arial"/>
                <w:b/>
                <w:sz w:val="20"/>
                <w:szCs w:val="20"/>
              </w:rPr>
              <w:t>Level of Competence</w:t>
            </w:r>
          </w:p>
        </w:tc>
        <w:tc>
          <w:tcPr>
            <w:tcW w:w="2536" w:type="dxa"/>
            <w:vAlign w:val="center"/>
          </w:tcPr>
          <w:p w14:paraId="0367A71D" w14:textId="77777777" w:rsidR="001B5743" w:rsidRPr="00F6274C" w:rsidRDefault="001B5743" w:rsidP="009062C6">
            <w:pPr>
              <w:jc w:val="center"/>
              <w:rPr>
                <w:rFonts w:cs="Arial"/>
                <w:b/>
                <w:sz w:val="20"/>
                <w:szCs w:val="20"/>
              </w:rPr>
            </w:pPr>
            <w:r w:rsidRPr="00F6274C">
              <w:rPr>
                <w:rFonts w:cs="Arial"/>
                <w:b/>
                <w:sz w:val="20"/>
                <w:szCs w:val="20"/>
              </w:rPr>
              <w:t>Recommended training aids; exercises and external visits</w:t>
            </w:r>
          </w:p>
        </w:tc>
        <w:tc>
          <w:tcPr>
            <w:tcW w:w="3032" w:type="dxa"/>
            <w:vAlign w:val="center"/>
          </w:tcPr>
          <w:p w14:paraId="3A82AF72" w14:textId="77777777" w:rsidR="001B5743" w:rsidRPr="00F6274C" w:rsidRDefault="001B5743" w:rsidP="009062C6">
            <w:pPr>
              <w:jc w:val="center"/>
              <w:rPr>
                <w:rFonts w:cs="Arial"/>
                <w:b/>
                <w:sz w:val="20"/>
                <w:szCs w:val="20"/>
              </w:rPr>
            </w:pPr>
            <w:r w:rsidRPr="00F6274C">
              <w:rPr>
                <w:rFonts w:cs="Arial"/>
                <w:b/>
                <w:sz w:val="20"/>
                <w:szCs w:val="20"/>
              </w:rPr>
              <w:t>References</w:t>
            </w:r>
          </w:p>
          <w:p w14:paraId="42916CD3" w14:textId="77777777" w:rsidR="001B5743" w:rsidRPr="00F6274C" w:rsidRDefault="001B5743" w:rsidP="009062C6">
            <w:pPr>
              <w:jc w:val="center"/>
              <w:rPr>
                <w:rFonts w:cs="Arial"/>
                <w:sz w:val="20"/>
                <w:szCs w:val="20"/>
              </w:rPr>
            </w:pPr>
          </w:p>
          <w:p w14:paraId="6008AE45" w14:textId="77777777" w:rsidR="001B5743" w:rsidRPr="00F6274C" w:rsidRDefault="001B5743" w:rsidP="009062C6">
            <w:pPr>
              <w:jc w:val="center"/>
              <w:rPr>
                <w:rFonts w:cs="Arial"/>
                <w:sz w:val="20"/>
                <w:szCs w:val="20"/>
              </w:rPr>
            </w:pPr>
          </w:p>
        </w:tc>
        <w:tc>
          <w:tcPr>
            <w:tcW w:w="595" w:type="dxa"/>
            <w:textDirection w:val="btLr"/>
            <w:vAlign w:val="center"/>
          </w:tcPr>
          <w:p w14:paraId="4812822E" w14:textId="77777777" w:rsidR="001B5743" w:rsidRPr="00F6274C" w:rsidRDefault="001B5743" w:rsidP="009062C6">
            <w:pPr>
              <w:ind w:left="113" w:right="113"/>
              <w:jc w:val="center"/>
              <w:rPr>
                <w:rFonts w:cs="Arial"/>
                <w:b/>
                <w:sz w:val="20"/>
                <w:szCs w:val="20"/>
              </w:rPr>
            </w:pPr>
            <w:r w:rsidRPr="00F6274C">
              <w:rPr>
                <w:rFonts w:cs="Arial"/>
                <w:b/>
                <w:sz w:val="20"/>
                <w:szCs w:val="20"/>
              </w:rPr>
              <w:t>Lecture No.</w:t>
            </w:r>
          </w:p>
        </w:tc>
      </w:tr>
      <w:tr w:rsidR="001B5743" w:rsidRPr="00F6274C" w14:paraId="4935E2A9" w14:textId="77777777" w:rsidTr="003247B6">
        <w:trPr>
          <w:trHeight w:val="70"/>
          <w:jc w:val="center"/>
        </w:trPr>
        <w:tc>
          <w:tcPr>
            <w:tcW w:w="593" w:type="dxa"/>
          </w:tcPr>
          <w:p w14:paraId="1D77313C" w14:textId="77777777" w:rsidR="001B5743" w:rsidRPr="00F6274C" w:rsidRDefault="00256A89" w:rsidP="009062C6">
            <w:pPr>
              <w:jc w:val="both"/>
              <w:rPr>
                <w:rFonts w:cs="Arial"/>
                <w:b/>
                <w:sz w:val="20"/>
                <w:szCs w:val="20"/>
              </w:rPr>
            </w:pPr>
            <w:r w:rsidRPr="00F6274C">
              <w:rPr>
                <w:rFonts w:cs="Arial"/>
                <w:b/>
                <w:sz w:val="20"/>
                <w:szCs w:val="20"/>
              </w:rPr>
              <w:t>2</w:t>
            </w:r>
          </w:p>
        </w:tc>
        <w:tc>
          <w:tcPr>
            <w:tcW w:w="617" w:type="dxa"/>
            <w:shd w:val="clear" w:color="auto" w:fill="D9D9D9" w:themeFill="background1" w:themeFillShade="D9"/>
          </w:tcPr>
          <w:p w14:paraId="00A887F1" w14:textId="77777777" w:rsidR="001B5743" w:rsidRPr="00F6274C" w:rsidRDefault="001B5743" w:rsidP="009062C6">
            <w:pPr>
              <w:jc w:val="both"/>
              <w:rPr>
                <w:rFonts w:cs="Arial"/>
                <w:b/>
                <w:sz w:val="20"/>
                <w:szCs w:val="20"/>
              </w:rPr>
            </w:pPr>
          </w:p>
        </w:tc>
        <w:tc>
          <w:tcPr>
            <w:tcW w:w="884" w:type="dxa"/>
            <w:vMerge w:val="restart"/>
            <w:shd w:val="clear" w:color="auto" w:fill="D9D9D9" w:themeFill="background1" w:themeFillShade="D9"/>
          </w:tcPr>
          <w:p w14:paraId="5C73E46B" w14:textId="77777777" w:rsidR="001B5743" w:rsidRPr="00F6274C" w:rsidRDefault="001B5743" w:rsidP="009062C6">
            <w:pPr>
              <w:jc w:val="both"/>
              <w:rPr>
                <w:rFonts w:cs="Arial"/>
                <w:b/>
                <w:sz w:val="20"/>
                <w:szCs w:val="20"/>
              </w:rPr>
            </w:pPr>
          </w:p>
        </w:tc>
        <w:tc>
          <w:tcPr>
            <w:tcW w:w="5403" w:type="dxa"/>
          </w:tcPr>
          <w:p w14:paraId="650EBBBB" w14:textId="7DFB4494" w:rsidR="001B5743" w:rsidRPr="00F6274C" w:rsidRDefault="008F381B" w:rsidP="009062C6">
            <w:pPr>
              <w:rPr>
                <w:rFonts w:cs="Arial"/>
                <w:b/>
                <w:sz w:val="20"/>
                <w:szCs w:val="20"/>
              </w:rPr>
            </w:pPr>
            <w:del w:id="365" w:author="James Collocott" w:date="2018-10-24T11:09:00Z">
              <w:r w:rsidRPr="00F6274C" w:rsidDel="00D71960">
                <w:rPr>
                  <w:rFonts w:cs="Arial"/>
                  <w:b/>
                  <w:sz w:val="20"/>
                  <w:szCs w:val="20"/>
                </w:rPr>
                <w:delText xml:space="preserve">PRODUCTION </w:delText>
              </w:r>
            </w:del>
            <w:ins w:id="366" w:author="James Collocott" w:date="2018-10-24T11:09:00Z">
              <w:r w:rsidR="00D71960">
                <w:rPr>
                  <w:rFonts w:cs="Arial"/>
                  <w:b/>
                  <w:sz w:val="20"/>
                  <w:szCs w:val="20"/>
                </w:rPr>
                <w:t xml:space="preserve">PREPARATION </w:t>
              </w:r>
            </w:ins>
            <w:r w:rsidRPr="00F6274C">
              <w:rPr>
                <w:rFonts w:cs="Arial"/>
                <w:b/>
                <w:sz w:val="20"/>
                <w:szCs w:val="20"/>
              </w:rPr>
              <w:t>OF A STRATEGIC PLAN</w:t>
            </w:r>
          </w:p>
        </w:tc>
        <w:tc>
          <w:tcPr>
            <w:tcW w:w="6775" w:type="dxa"/>
            <w:gridSpan w:val="4"/>
            <w:vMerge w:val="restart"/>
            <w:shd w:val="clear" w:color="auto" w:fill="D9D9D9" w:themeFill="background1" w:themeFillShade="D9"/>
          </w:tcPr>
          <w:p w14:paraId="0144D898" w14:textId="77777777" w:rsidR="001B5743" w:rsidRPr="00F6274C" w:rsidRDefault="001B5743" w:rsidP="009062C6">
            <w:pPr>
              <w:jc w:val="both"/>
              <w:rPr>
                <w:rFonts w:cs="Arial"/>
                <w:b/>
                <w:sz w:val="20"/>
                <w:szCs w:val="20"/>
              </w:rPr>
            </w:pPr>
          </w:p>
        </w:tc>
      </w:tr>
      <w:tr w:rsidR="001B5743" w:rsidRPr="00F6274C" w14:paraId="2BFC8E51" w14:textId="77777777" w:rsidTr="003247B6">
        <w:trPr>
          <w:jc w:val="center"/>
        </w:trPr>
        <w:tc>
          <w:tcPr>
            <w:tcW w:w="593" w:type="dxa"/>
          </w:tcPr>
          <w:p w14:paraId="33454404" w14:textId="77777777" w:rsidR="001B5743" w:rsidRPr="00F6274C" w:rsidRDefault="001B5743" w:rsidP="009062C6">
            <w:pPr>
              <w:jc w:val="both"/>
              <w:rPr>
                <w:rFonts w:cs="Arial"/>
                <w:b/>
                <w:sz w:val="20"/>
                <w:szCs w:val="20"/>
              </w:rPr>
            </w:pPr>
          </w:p>
        </w:tc>
        <w:tc>
          <w:tcPr>
            <w:tcW w:w="617" w:type="dxa"/>
          </w:tcPr>
          <w:p w14:paraId="034F0B7F" w14:textId="77777777" w:rsidR="001B5743" w:rsidRPr="00F6274C" w:rsidRDefault="00256A89" w:rsidP="009062C6">
            <w:pPr>
              <w:jc w:val="both"/>
              <w:rPr>
                <w:rFonts w:cs="Arial"/>
                <w:b/>
                <w:sz w:val="20"/>
                <w:szCs w:val="20"/>
              </w:rPr>
            </w:pPr>
            <w:r w:rsidRPr="00F6274C">
              <w:rPr>
                <w:rFonts w:cs="Arial"/>
                <w:b/>
                <w:sz w:val="20"/>
                <w:szCs w:val="20"/>
              </w:rPr>
              <w:t>2</w:t>
            </w:r>
            <w:r w:rsidR="001B5743" w:rsidRPr="00F6274C">
              <w:rPr>
                <w:rFonts w:cs="Arial"/>
                <w:b/>
                <w:sz w:val="20"/>
                <w:szCs w:val="20"/>
              </w:rPr>
              <w:t>.1</w:t>
            </w:r>
          </w:p>
        </w:tc>
        <w:tc>
          <w:tcPr>
            <w:tcW w:w="884" w:type="dxa"/>
            <w:vMerge/>
            <w:shd w:val="clear" w:color="auto" w:fill="D9D9D9" w:themeFill="background1" w:themeFillShade="D9"/>
          </w:tcPr>
          <w:p w14:paraId="0A78C9E7" w14:textId="77777777" w:rsidR="001B5743" w:rsidRPr="00F6274C" w:rsidRDefault="001B5743" w:rsidP="009062C6">
            <w:pPr>
              <w:jc w:val="both"/>
              <w:rPr>
                <w:rFonts w:cs="Arial"/>
                <w:b/>
                <w:sz w:val="20"/>
                <w:szCs w:val="20"/>
              </w:rPr>
            </w:pPr>
          </w:p>
        </w:tc>
        <w:tc>
          <w:tcPr>
            <w:tcW w:w="5403" w:type="dxa"/>
          </w:tcPr>
          <w:p w14:paraId="56E65053" w14:textId="77777777" w:rsidR="001B5743" w:rsidRPr="00F6274C" w:rsidRDefault="00696CA9" w:rsidP="009062C6">
            <w:pPr>
              <w:rPr>
                <w:rFonts w:cs="Arial"/>
                <w:b/>
                <w:sz w:val="20"/>
                <w:szCs w:val="20"/>
              </w:rPr>
            </w:pPr>
            <w:r w:rsidRPr="00F6274C">
              <w:rPr>
                <w:rFonts w:cs="Arial"/>
                <w:b/>
                <w:sz w:val="20"/>
                <w:szCs w:val="20"/>
              </w:rPr>
              <w:t>REVIEW OF</w:t>
            </w:r>
            <w:r w:rsidR="008F381B" w:rsidRPr="00F6274C">
              <w:rPr>
                <w:rFonts w:cs="Arial"/>
                <w:b/>
                <w:sz w:val="20"/>
                <w:szCs w:val="20"/>
              </w:rPr>
              <w:t xml:space="preserve"> A STRATEGIC PLAN</w:t>
            </w:r>
          </w:p>
        </w:tc>
        <w:tc>
          <w:tcPr>
            <w:tcW w:w="6775" w:type="dxa"/>
            <w:gridSpan w:val="4"/>
            <w:vMerge/>
            <w:shd w:val="clear" w:color="auto" w:fill="D9D9D9" w:themeFill="background1" w:themeFillShade="D9"/>
          </w:tcPr>
          <w:p w14:paraId="5CA473D5" w14:textId="77777777" w:rsidR="001B5743" w:rsidRPr="00F6274C" w:rsidRDefault="001B5743" w:rsidP="009062C6">
            <w:pPr>
              <w:jc w:val="both"/>
              <w:rPr>
                <w:rFonts w:cs="Arial"/>
                <w:b/>
                <w:sz w:val="20"/>
                <w:szCs w:val="20"/>
              </w:rPr>
            </w:pPr>
          </w:p>
        </w:tc>
      </w:tr>
      <w:tr w:rsidR="003505A0" w:rsidRPr="00F6274C" w14:paraId="71E6CA4E" w14:textId="77777777" w:rsidTr="003247B6">
        <w:trPr>
          <w:jc w:val="center"/>
        </w:trPr>
        <w:tc>
          <w:tcPr>
            <w:tcW w:w="593" w:type="dxa"/>
          </w:tcPr>
          <w:p w14:paraId="12EC8E66" w14:textId="77777777" w:rsidR="003505A0" w:rsidRPr="00F6274C" w:rsidRDefault="003505A0" w:rsidP="009062C6">
            <w:pPr>
              <w:jc w:val="both"/>
              <w:rPr>
                <w:rFonts w:cs="Arial"/>
                <w:sz w:val="20"/>
                <w:szCs w:val="20"/>
              </w:rPr>
            </w:pPr>
          </w:p>
        </w:tc>
        <w:tc>
          <w:tcPr>
            <w:tcW w:w="617" w:type="dxa"/>
          </w:tcPr>
          <w:p w14:paraId="181F91C9" w14:textId="77777777" w:rsidR="003505A0" w:rsidRPr="00F6274C" w:rsidRDefault="003505A0" w:rsidP="009062C6">
            <w:pPr>
              <w:jc w:val="both"/>
              <w:rPr>
                <w:rFonts w:cs="Arial"/>
                <w:sz w:val="20"/>
                <w:szCs w:val="20"/>
              </w:rPr>
            </w:pPr>
          </w:p>
        </w:tc>
        <w:tc>
          <w:tcPr>
            <w:tcW w:w="884" w:type="dxa"/>
          </w:tcPr>
          <w:p w14:paraId="0E287E60" w14:textId="77777777" w:rsidR="003505A0" w:rsidRPr="00F6274C" w:rsidRDefault="003505A0" w:rsidP="009062C6">
            <w:pPr>
              <w:jc w:val="both"/>
              <w:rPr>
                <w:rFonts w:cs="Arial"/>
                <w:sz w:val="20"/>
                <w:szCs w:val="20"/>
              </w:rPr>
            </w:pPr>
            <w:r w:rsidRPr="00F6274C">
              <w:rPr>
                <w:rFonts w:cs="Arial"/>
                <w:sz w:val="20"/>
                <w:szCs w:val="20"/>
              </w:rPr>
              <w:t>2.1.1</w:t>
            </w:r>
          </w:p>
        </w:tc>
        <w:tc>
          <w:tcPr>
            <w:tcW w:w="5403" w:type="dxa"/>
          </w:tcPr>
          <w:p w14:paraId="4284DEC0" w14:textId="77777777" w:rsidR="003505A0" w:rsidRPr="00F6274C" w:rsidRDefault="003505A0" w:rsidP="006953FC">
            <w:pPr>
              <w:spacing w:after="0"/>
              <w:jc w:val="right"/>
              <w:rPr>
                <w:rFonts w:cs="Arial"/>
                <w:sz w:val="20"/>
                <w:szCs w:val="20"/>
              </w:rPr>
            </w:pPr>
            <w:r w:rsidRPr="00F6274C">
              <w:rPr>
                <w:rFonts w:cs="Arial"/>
                <w:sz w:val="20"/>
                <w:szCs w:val="20"/>
              </w:rPr>
              <w:t>Recommended chapter headings</w:t>
            </w:r>
          </w:p>
        </w:tc>
        <w:tc>
          <w:tcPr>
            <w:tcW w:w="612" w:type="dxa"/>
            <w:vMerge w:val="restart"/>
          </w:tcPr>
          <w:p w14:paraId="7E62363A" w14:textId="77777777" w:rsidR="003505A0" w:rsidRPr="00F6274C" w:rsidRDefault="003505A0" w:rsidP="009062C6">
            <w:pPr>
              <w:jc w:val="center"/>
              <w:rPr>
                <w:rFonts w:cs="Arial"/>
                <w:sz w:val="20"/>
                <w:szCs w:val="20"/>
              </w:rPr>
            </w:pPr>
          </w:p>
          <w:p w14:paraId="18C73E0B" w14:textId="77777777" w:rsidR="003505A0" w:rsidRPr="00F6274C" w:rsidRDefault="003505A0" w:rsidP="009062C6">
            <w:pPr>
              <w:jc w:val="center"/>
              <w:rPr>
                <w:rFonts w:cs="Arial"/>
                <w:sz w:val="20"/>
                <w:szCs w:val="20"/>
              </w:rPr>
            </w:pPr>
          </w:p>
          <w:p w14:paraId="2EA3DFEC" w14:textId="77777777" w:rsidR="003505A0" w:rsidRPr="00F6274C" w:rsidRDefault="003505A0" w:rsidP="009062C6">
            <w:pPr>
              <w:jc w:val="center"/>
              <w:rPr>
                <w:rFonts w:cs="Arial"/>
                <w:sz w:val="20"/>
                <w:szCs w:val="20"/>
              </w:rPr>
            </w:pPr>
          </w:p>
          <w:p w14:paraId="5FD235DA" w14:textId="77777777" w:rsidR="003505A0" w:rsidRPr="00F6274C" w:rsidRDefault="003505A0" w:rsidP="009062C6">
            <w:pPr>
              <w:jc w:val="center"/>
              <w:rPr>
                <w:rFonts w:cs="Arial"/>
                <w:sz w:val="20"/>
                <w:szCs w:val="20"/>
              </w:rPr>
            </w:pPr>
          </w:p>
          <w:p w14:paraId="1E68D339" w14:textId="77777777" w:rsidR="003505A0" w:rsidRPr="00F6274C" w:rsidRDefault="003505A0" w:rsidP="009062C6">
            <w:pPr>
              <w:jc w:val="center"/>
              <w:rPr>
                <w:rFonts w:cs="Arial"/>
                <w:sz w:val="20"/>
                <w:szCs w:val="20"/>
              </w:rPr>
            </w:pPr>
            <w:r w:rsidRPr="00F6274C">
              <w:rPr>
                <w:rFonts w:cs="Arial"/>
                <w:sz w:val="20"/>
                <w:szCs w:val="20"/>
              </w:rPr>
              <w:t>3</w:t>
            </w:r>
          </w:p>
        </w:tc>
        <w:tc>
          <w:tcPr>
            <w:tcW w:w="2536" w:type="dxa"/>
            <w:vMerge w:val="restart"/>
          </w:tcPr>
          <w:p w14:paraId="367C022E" w14:textId="77777777" w:rsidR="003505A0" w:rsidRPr="00F6274C" w:rsidRDefault="003505A0" w:rsidP="009062C6">
            <w:pPr>
              <w:rPr>
                <w:rFonts w:cs="Arial"/>
                <w:sz w:val="20"/>
                <w:szCs w:val="20"/>
              </w:rPr>
            </w:pPr>
          </w:p>
        </w:tc>
        <w:tc>
          <w:tcPr>
            <w:tcW w:w="3032" w:type="dxa"/>
            <w:vMerge w:val="restart"/>
          </w:tcPr>
          <w:p w14:paraId="4E6C7BB2" w14:textId="77777777" w:rsidR="003505A0" w:rsidRPr="00F6274C" w:rsidRDefault="003505A0" w:rsidP="009062C6">
            <w:pPr>
              <w:rPr>
                <w:rFonts w:cs="Arial"/>
                <w:sz w:val="20"/>
                <w:szCs w:val="20"/>
              </w:rPr>
            </w:pPr>
          </w:p>
        </w:tc>
        <w:tc>
          <w:tcPr>
            <w:tcW w:w="595" w:type="dxa"/>
            <w:vMerge w:val="restart"/>
            <w:vAlign w:val="center"/>
          </w:tcPr>
          <w:p w14:paraId="32D24577" w14:textId="77777777" w:rsidR="003505A0" w:rsidRPr="00F6274C" w:rsidRDefault="003505A0" w:rsidP="009062C6">
            <w:pPr>
              <w:jc w:val="center"/>
              <w:rPr>
                <w:rFonts w:cs="Arial"/>
                <w:sz w:val="20"/>
                <w:szCs w:val="20"/>
              </w:rPr>
            </w:pPr>
          </w:p>
          <w:p w14:paraId="47BFABFD" w14:textId="77777777" w:rsidR="003505A0" w:rsidRPr="00F6274C" w:rsidRDefault="003505A0" w:rsidP="009062C6">
            <w:pPr>
              <w:jc w:val="center"/>
              <w:rPr>
                <w:rFonts w:cs="Arial"/>
                <w:sz w:val="20"/>
                <w:szCs w:val="20"/>
              </w:rPr>
            </w:pPr>
          </w:p>
          <w:p w14:paraId="1F35E6DF" w14:textId="77777777" w:rsidR="003505A0" w:rsidRPr="00F6274C" w:rsidRDefault="003505A0" w:rsidP="009062C6">
            <w:pPr>
              <w:jc w:val="center"/>
              <w:rPr>
                <w:rFonts w:cs="Arial"/>
                <w:sz w:val="20"/>
                <w:szCs w:val="20"/>
              </w:rPr>
            </w:pPr>
            <w:r w:rsidRPr="00F6274C">
              <w:rPr>
                <w:rFonts w:cs="Arial"/>
                <w:sz w:val="20"/>
                <w:szCs w:val="20"/>
              </w:rPr>
              <w:t>16</w:t>
            </w:r>
          </w:p>
        </w:tc>
      </w:tr>
      <w:tr w:rsidR="003505A0" w:rsidRPr="00F6274C" w14:paraId="24A2824C" w14:textId="77777777" w:rsidTr="003247B6">
        <w:trPr>
          <w:trHeight w:val="115"/>
          <w:jc w:val="center"/>
        </w:trPr>
        <w:tc>
          <w:tcPr>
            <w:tcW w:w="593" w:type="dxa"/>
          </w:tcPr>
          <w:p w14:paraId="3DEC159C" w14:textId="77777777" w:rsidR="003505A0" w:rsidRPr="00F6274C" w:rsidRDefault="003505A0" w:rsidP="009062C6">
            <w:pPr>
              <w:jc w:val="both"/>
              <w:rPr>
                <w:rFonts w:cs="Arial"/>
                <w:sz w:val="20"/>
                <w:szCs w:val="20"/>
              </w:rPr>
            </w:pPr>
          </w:p>
        </w:tc>
        <w:tc>
          <w:tcPr>
            <w:tcW w:w="617" w:type="dxa"/>
          </w:tcPr>
          <w:p w14:paraId="2505E481" w14:textId="77777777" w:rsidR="003505A0" w:rsidRPr="00F6274C" w:rsidRDefault="003505A0" w:rsidP="009062C6">
            <w:pPr>
              <w:jc w:val="both"/>
              <w:rPr>
                <w:rFonts w:cs="Arial"/>
                <w:sz w:val="20"/>
                <w:szCs w:val="20"/>
              </w:rPr>
            </w:pPr>
          </w:p>
        </w:tc>
        <w:tc>
          <w:tcPr>
            <w:tcW w:w="884" w:type="dxa"/>
          </w:tcPr>
          <w:p w14:paraId="6E1BF2BD" w14:textId="77777777" w:rsidR="003505A0" w:rsidRPr="00F6274C" w:rsidRDefault="003505A0" w:rsidP="009062C6">
            <w:pPr>
              <w:jc w:val="both"/>
              <w:rPr>
                <w:rFonts w:cs="Arial"/>
                <w:sz w:val="20"/>
                <w:szCs w:val="20"/>
              </w:rPr>
            </w:pPr>
            <w:r w:rsidRPr="00F6274C">
              <w:rPr>
                <w:rFonts w:cs="Arial"/>
                <w:sz w:val="20"/>
                <w:szCs w:val="20"/>
              </w:rPr>
              <w:t>2.1.2</w:t>
            </w:r>
          </w:p>
        </w:tc>
        <w:tc>
          <w:tcPr>
            <w:tcW w:w="5403" w:type="dxa"/>
          </w:tcPr>
          <w:p w14:paraId="413C409C" w14:textId="77777777" w:rsidR="003505A0" w:rsidRPr="00F6274C" w:rsidRDefault="003505A0" w:rsidP="006953FC">
            <w:pPr>
              <w:spacing w:after="0"/>
              <w:jc w:val="right"/>
              <w:rPr>
                <w:rFonts w:cs="Arial"/>
                <w:sz w:val="20"/>
                <w:szCs w:val="20"/>
              </w:rPr>
            </w:pPr>
            <w:r w:rsidRPr="00F6274C">
              <w:rPr>
                <w:rFonts w:cs="Arial"/>
                <w:sz w:val="20"/>
                <w:szCs w:val="20"/>
              </w:rPr>
              <w:t>The role of the Competent Authority and its responsibilities</w:t>
            </w:r>
          </w:p>
        </w:tc>
        <w:tc>
          <w:tcPr>
            <w:tcW w:w="612" w:type="dxa"/>
            <w:vMerge/>
          </w:tcPr>
          <w:p w14:paraId="3F877591" w14:textId="77777777" w:rsidR="003505A0" w:rsidRPr="00F6274C" w:rsidRDefault="003505A0" w:rsidP="009062C6">
            <w:pPr>
              <w:jc w:val="center"/>
              <w:rPr>
                <w:rFonts w:cs="Arial"/>
                <w:sz w:val="20"/>
                <w:szCs w:val="20"/>
              </w:rPr>
            </w:pPr>
          </w:p>
        </w:tc>
        <w:tc>
          <w:tcPr>
            <w:tcW w:w="2536" w:type="dxa"/>
            <w:vMerge/>
          </w:tcPr>
          <w:p w14:paraId="4AB60DCC" w14:textId="77777777" w:rsidR="003505A0" w:rsidRPr="00F6274C" w:rsidRDefault="003505A0" w:rsidP="009062C6">
            <w:pPr>
              <w:jc w:val="both"/>
              <w:rPr>
                <w:rFonts w:cs="Arial"/>
                <w:sz w:val="20"/>
                <w:szCs w:val="20"/>
              </w:rPr>
            </w:pPr>
          </w:p>
        </w:tc>
        <w:tc>
          <w:tcPr>
            <w:tcW w:w="3032" w:type="dxa"/>
            <w:vMerge/>
          </w:tcPr>
          <w:p w14:paraId="453C27F2" w14:textId="77777777" w:rsidR="003505A0" w:rsidRPr="00F6274C" w:rsidRDefault="003505A0" w:rsidP="009062C6">
            <w:pPr>
              <w:rPr>
                <w:rFonts w:cs="Arial"/>
                <w:sz w:val="20"/>
                <w:szCs w:val="20"/>
              </w:rPr>
            </w:pPr>
          </w:p>
        </w:tc>
        <w:tc>
          <w:tcPr>
            <w:tcW w:w="595" w:type="dxa"/>
            <w:vMerge/>
            <w:vAlign w:val="center"/>
          </w:tcPr>
          <w:p w14:paraId="2FD54AC7" w14:textId="77777777" w:rsidR="003505A0" w:rsidRPr="00F6274C" w:rsidRDefault="003505A0" w:rsidP="009062C6">
            <w:pPr>
              <w:jc w:val="center"/>
              <w:rPr>
                <w:rFonts w:cs="Arial"/>
                <w:sz w:val="20"/>
                <w:szCs w:val="20"/>
              </w:rPr>
            </w:pPr>
          </w:p>
        </w:tc>
      </w:tr>
      <w:tr w:rsidR="003505A0" w:rsidRPr="00F6274C" w14:paraId="3B2FB82A" w14:textId="77777777" w:rsidTr="003247B6">
        <w:trPr>
          <w:jc w:val="center"/>
        </w:trPr>
        <w:tc>
          <w:tcPr>
            <w:tcW w:w="593" w:type="dxa"/>
          </w:tcPr>
          <w:p w14:paraId="096D5476" w14:textId="77777777" w:rsidR="003505A0" w:rsidRPr="00F6274C" w:rsidRDefault="003505A0" w:rsidP="009062C6">
            <w:pPr>
              <w:jc w:val="both"/>
              <w:rPr>
                <w:rFonts w:cs="Arial"/>
                <w:sz w:val="20"/>
                <w:szCs w:val="20"/>
              </w:rPr>
            </w:pPr>
          </w:p>
        </w:tc>
        <w:tc>
          <w:tcPr>
            <w:tcW w:w="617" w:type="dxa"/>
          </w:tcPr>
          <w:p w14:paraId="424DE4D8" w14:textId="77777777" w:rsidR="003505A0" w:rsidRPr="00F6274C" w:rsidRDefault="003505A0" w:rsidP="009062C6">
            <w:pPr>
              <w:jc w:val="both"/>
              <w:rPr>
                <w:rFonts w:cs="Arial"/>
                <w:b/>
                <w:sz w:val="20"/>
                <w:szCs w:val="20"/>
              </w:rPr>
            </w:pPr>
          </w:p>
        </w:tc>
        <w:tc>
          <w:tcPr>
            <w:tcW w:w="884" w:type="dxa"/>
            <w:shd w:val="clear" w:color="auto" w:fill="auto"/>
          </w:tcPr>
          <w:p w14:paraId="4151123A" w14:textId="77777777" w:rsidR="003505A0" w:rsidRPr="00F6274C" w:rsidRDefault="003505A0" w:rsidP="009062C6">
            <w:pPr>
              <w:jc w:val="both"/>
              <w:rPr>
                <w:rFonts w:cs="Arial"/>
                <w:sz w:val="20"/>
                <w:szCs w:val="20"/>
              </w:rPr>
            </w:pPr>
            <w:r w:rsidRPr="00F6274C">
              <w:rPr>
                <w:rFonts w:cs="Arial"/>
                <w:sz w:val="20"/>
                <w:szCs w:val="20"/>
              </w:rPr>
              <w:t>2.1.3</w:t>
            </w:r>
          </w:p>
        </w:tc>
        <w:tc>
          <w:tcPr>
            <w:tcW w:w="5403" w:type="dxa"/>
          </w:tcPr>
          <w:p w14:paraId="5E351A27" w14:textId="77777777" w:rsidR="003505A0" w:rsidRPr="00F6274C" w:rsidRDefault="003505A0" w:rsidP="006953FC">
            <w:pPr>
              <w:spacing w:after="0"/>
              <w:jc w:val="right"/>
              <w:rPr>
                <w:rFonts w:cs="Arial"/>
                <w:sz w:val="20"/>
                <w:szCs w:val="20"/>
              </w:rPr>
            </w:pPr>
            <w:r w:rsidRPr="00F6274C">
              <w:rPr>
                <w:rFonts w:cs="Arial"/>
                <w:sz w:val="20"/>
                <w:szCs w:val="20"/>
              </w:rPr>
              <w:t>Factors affecting the governance of AtoN service provision</w:t>
            </w:r>
          </w:p>
        </w:tc>
        <w:tc>
          <w:tcPr>
            <w:tcW w:w="612" w:type="dxa"/>
            <w:vMerge/>
          </w:tcPr>
          <w:p w14:paraId="36393744" w14:textId="77777777" w:rsidR="003505A0" w:rsidRPr="00F6274C" w:rsidRDefault="003505A0" w:rsidP="009062C6">
            <w:pPr>
              <w:jc w:val="center"/>
              <w:rPr>
                <w:rFonts w:cs="Arial"/>
                <w:sz w:val="20"/>
                <w:szCs w:val="20"/>
              </w:rPr>
            </w:pPr>
          </w:p>
        </w:tc>
        <w:tc>
          <w:tcPr>
            <w:tcW w:w="2536" w:type="dxa"/>
            <w:vMerge/>
          </w:tcPr>
          <w:p w14:paraId="4C09F129" w14:textId="77777777" w:rsidR="003505A0" w:rsidRPr="00F6274C" w:rsidRDefault="003505A0" w:rsidP="009062C6">
            <w:pPr>
              <w:jc w:val="both"/>
              <w:rPr>
                <w:rFonts w:cs="Arial"/>
                <w:sz w:val="20"/>
                <w:szCs w:val="20"/>
              </w:rPr>
            </w:pPr>
          </w:p>
        </w:tc>
        <w:tc>
          <w:tcPr>
            <w:tcW w:w="3032" w:type="dxa"/>
            <w:vMerge/>
          </w:tcPr>
          <w:p w14:paraId="34759A58" w14:textId="77777777" w:rsidR="003505A0" w:rsidRPr="00F6274C" w:rsidRDefault="003505A0" w:rsidP="009062C6">
            <w:pPr>
              <w:rPr>
                <w:rFonts w:cs="Arial"/>
                <w:sz w:val="20"/>
                <w:szCs w:val="20"/>
              </w:rPr>
            </w:pPr>
          </w:p>
        </w:tc>
        <w:tc>
          <w:tcPr>
            <w:tcW w:w="595" w:type="dxa"/>
            <w:vMerge/>
            <w:vAlign w:val="center"/>
          </w:tcPr>
          <w:p w14:paraId="1EAF03C1" w14:textId="77777777" w:rsidR="003505A0" w:rsidRPr="00F6274C" w:rsidRDefault="003505A0" w:rsidP="009062C6">
            <w:pPr>
              <w:jc w:val="both"/>
              <w:rPr>
                <w:rFonts w:cs="Arial"/>
                <w:sz w:val="20"/>
                <w:szCs w:val="20"/>
              </w:rPr>
            </w:pPr>
          </w:p>
        </w:tc>
      </w:tr>
      <w:tr w:rsidR="003505A0" w:rsidRPr="00F6274C" w14:paraId="45E54618" w14:textId="77777777" w:rsidTr="003247B6">
        <w:trPr>
          <w:jc w:val="center"/>
        </w:trPr>
        <w:tc>
          <w:tcPr>
            <w:tcW w:w="593" w:type="dxa"/>
          </w:tcPr>
          <w:p w14:paraId="30B8EDD0" w14:textId="77777777" w:rsidR="003505A0" w:rsidRPr="00F6274C" w:rsidRDefault="003505A0" w:rsidP="009062C6">
            <w:pPr>
              <w:jc w:val="both"/>
              <w:rPr>
                <w:rFonts w:cs="Arial"/>
                <w:sz w:val="20"/>
                <w:szCs w:val="20"/>
              </w:rPr>
            </w:pPr>
          </w:p>
        </w:tc>
        <w:tc>
          <w:tcPr>
            <w:tcW w:w="617" w:type="dxa"/>
          </w:tcPr>
          <w:p w14:paraId="41881423" w14:textId="77777777" w:rsidR="003505A0" w:rsidRPr="00F6274C" w:rsidRDefault="003505A0" w:rsidP="009062C6">
            <w:pPr>
              <w:jc w:val="both"/>
              <w:rPr>
                <w:rFonts w:cs="Arial"/>
                <w:sz w:val="20"/>
                <w:szCs w:val="20"/>
              </w:rPr>
            </w:pPr>
          </w:p>
        </w:tc>
        <w:tc>
          <w:tcPr>
            <w:tcW w:w="884" w:type="dxa"/>
          </w:tcPr>
          <w:p w14:paraId="1C7958CF" w14:textId="77777777" w:rsidR="003505A0" w:rsidRPr="00F6274C" w:rsidRDefault="003505A0" w:rsidP="009062C6">
            <w:pPr>
              <w:jc w:val="both"/>
              <w:rPr>
                <w:rFonts w:cs="Arial"/>
                <w:sz w:val="20"/>
                <w:szCs w:val="20"/>
              </w:rPr>
            </w:pPr>
            <w:r w:rsidRPr="00F6274C">
              <w:rPr>
                <w:rFonts w:cs="Arial"/>
                <w:sz w:val="20"/>
                <w:szCs w:val="20"/>
              </w:rPr>
              <w:t>2.1.4</w:t>
            </w:r>
          </w:p>
        </w:tc>
        <w:tc>
          <w:tcPr>
            <w:tcW w:w="5403" w:type="dxa"/>
          </w:tcPr>
          <w:p w14:paraId="7650CBB9" w14:textId="2F8C819B" w:rsidR="003505A0" w:rsidRPr="00F6274C" w:rsidRDefault="003505A0">
            <w:pPr>
              <w:spacing w:after="0"/>
              <w:jc w:val="right"/>
              <w:rPr>
                <w:rFonts w:cs="Arial"/>
                <w:sz w:val="20"/>
                <w:szCs w:val="20"/>
              </w:rPr>
            </w:pPr>
            <w:r w:rsidRPr="00F6274C">
              <w:rPr>
                <w:rFonts w:cs="Arial"/>
                <w:sz w:val="20"/>
                <w:szCs w:val="20"/>
              </w:rPr>
              <w:t xml:space="preserve">Funding mechanisms and </w:t>
            </w:r>
            <w:del w:id="367" w:author="James Collocott" w:date="2018-10-24T11:17:00Z">
              <w:r w:rsidRPr="00F6274C" w:rsidDel="00D71960">
                <w:rPr>
                  <w:rFonts w:cs="Arial"/>
                  <w:sz w:val="20"/>
                  <w:szCs w:val="20"/>
                </w:rPr>
                <w:delText>l</w:delText>
              </w:r>
            </w:del>
            <w:ins w:id="368" w:author="James Collocott" w:date="2018-10-24T11:17:00Z">
              <w:r w:rsidR="00D71960">
                <w:rPr>
                  <w:rFonts w:cs="Arial"/>
                  <w:sz w:val="20"/>
                  <w:szCs w:val="20"/>
                </w:rPr>
                <w:t>L</w:t>
              </w:r>
            </w:ins>
            <w:r w:rsidRPr="00F6274C">
              <w:rPr>
                <w:rFonts w:cs="Arial"/>
                <w:sz w:val="20"/>
                <w:szCs w:val="20"/>
              </w:rPr>
              <w:t xml:space="preserve">ight </w:t>
            </w:r>
            <w:del w:id="369" w:author="James Collocott" w:date="2018-10-24T11:17:00Z">
              <w:r w:rsidRPr="00F6274C" w:rsidDel="00D71960">
                <w:rPr>
                  <w:rFonts w:cs="Arial"/>
                  <w:sz w:val="20"/>
                  <w:szCs w:val="20"/>
                </w:rPr>
                <w:delText>d</w:delText>
              </w:r>
            </w:del>
            <w:ins w:id="370" w:author="James Collocott" w:date="2018-10-24T11:17:00Z">
              <w:r w:rsidR="00D71960">
                <w:rPr>
                  <w:rFonts w:cs="Arial"/>
                  <w:sz w:val="20"/>
                  <w:szCs w:val="20"/>
                </w:rPr>
                <w:t>D</w:t>
              </w:r>
            </w:ins>
            <w:r w:rsidRPr="00F6274C">
              <w:rPr>
                <w:rFonts w:cs="Arial"/>
                <w:sz w:val="20"/>
                <w:szCs w:val="20"/>
              </w:rPr>
              <w:t>ues administration</w:t>
            </w:r>
          </w:p>
        </w:tc>
        <w:tc>
          <w:tcPr>
            <w:tcW w:w="612" w:type="dxa"/>
            <w:vMerge/>
            <w:vAlign w:val="center"/>
          </w:tcPr>
          <w:p w14:paraId="14A45FD6" w14:textId="77777777" w:rsidR="003505A0" w:rsidRPr="00F6274C" w:rsidRDefault="003505A0" w:rsidP="009062C6">
            <w:pPr>
              <w:jc w:val="center"/>
              <w:rPr>
                <w:rFonts w:cs="Arial"/>
                <w:sz w:val="20"/>
                <w:szCs w:val="20"/>
              </w:rPr>
            </w:pPr>
          </w:p>
        </w:tc>
        <w:tc>
          <w:tcPr>
            <w:tcW w:w="2536" w:type="dxa"/>
            <w:vMerge/>
          </w:tcPr>
          <w:p w14:paraId="00FD5050" w14:textId="77777777" w:rsidR="003505A0" w:rsidRPr="00F6274C" w:rsidRDefault="003505A0" w:rsidP="009062C6">
            <w:pPr>
              <w:jc w:val="both"/>
              <w:rPr>
                <w:rFonts w:cs="Arial"/>
                <w:sz w:val="20"/>
                <w:szCs w:val="20"/>
              </w:rPr>
            </w:pPr>
          </w:p>
        </w:tc>
        <w:tc>
          <w:tcPr>
            <w:tcW w:w="3032" w:type="dxa"/>
            <w:vMerge/>
          </w:tcPr>
          <w:p w14:paraId="10FED00D" w14:textId="77777777" w:rsidR="003505A0" w:rsidRPr="00F6274C" w:rsidRDefault="003505A0" w:rsidP="009062C6">
            <w:pPr>
              <w:jc w:val="both"/>
              <w:rPr>
                <w:rFonts w:cs="Arial"/>
                <w:sz w:val="20"/>
                <w:szCs w:val="20"/>
              </w:rPr>
            </w:pPr>
          </w:p>
        </w:tc>
        <w:tc>
          <w:tcPr>
            <w:tcW w:w="595" w:type="dxa"/>
            <w:vMerge/>
            <w:vAlign w:val="center"/>
          </w:tcPr>
          <w:p w14:paraId="1A80450A" w14:textId="77777777" w:rsidR="003505A0" w:rsidRPr="00F6274C" w:rsidRDefault="003505A0" w:rsidP="009062C6">
            <w:pPr>
              <w:jc w:val="both"/>
              <w:rPr>
                <w:rFonts w:cs="Arial"/>
                <w:sz w:val="20"/>
                <w:szCs w:val="20"/>
              </w:rPr>
            </w:pPr>
          </w:p>
        </w:tc>
      </w:tr>
      <w:tr w:rsidR="003505A0" w:rsidRPr="00F6274C" w14:paraId="097DB769" w14:textId="77777777" w:rsidTr="003247B6">
        <w:trPr>
          <w:jc w:val="center"/>
        </w:trPr>
        <w:tc>
          <w:tcPr>
            <w:tcW w:w="593" w:type="dxa"/>
          </w:tcPr>
          <w:p w14:paraId="07BEE46C" w14:textId="77777777" w:rsidR="003505A0" w:rsidRPr="00F6274C" w:rsidRDefault="003505A0" w:rsidP="009062C6">
            <w:pPr>
              <w:jc w:val="both"/>
              <w:rPr>
                <w:rFonts w:cs="Arial"/>
                <w:sz w:val="20"/>
                <w:szCs w:val="20"/>
              </w:rPr>
            </w:pPr>
          </w:p>
        </w:tc>
        <w:tc>
          <w:tcPr>
            <w:tcW w:w="617" w:type="dxa"/>
          </w:tcPr>
          <w:p w14:paraId="414DA900" w14:textId="77777777" w:rsidR="003505A0" w:rsidRPr="00F6274C" w:rsidRDefault="003505A0" w:rsidP="009062C6">
            <w:pPr>
              <w:jc w:val="both"/>
              <w:rPr>
                <w:rFonts w:cs="Arial"/>
                <w:sz w:val="20"/>
                <w:szCs w:val="20"/>
              </w:rPr>
            </w:pPr>
          </w:p>
        </w:tc>
        <w:tc>
          <w:tcPr>
            <w:tcW w:w="884" w:type="dxa"/>
          </w:tcPr>
          <w:p w14:paraId="5B592D74" w14:textId="77777777" w:rsidR="003505A0" w:rsidRPr="00F6274C" w:rsidRDefault="003505A0" w:rsidP="009062C6">
            <w:pPr>
              <w:jc w:val="both"/>
              <w:rPr>
                <w:rFonts w:cs="Arial"/>
                <w:sz w:val="20"/>
                <w:szCs w:val="20"/>
              </w:rPr>
            </w:pPr>
            <w:r w:rsidRPr="00F6274C">
              <w:rPr>
                <w:rFonts w:cs="Arial"/>
                <w:sz w:val="20"/>
                <w:szCs w:val="20"/>
              </w:rPr>
              <w:t>2.1.5</w:t>
            </w:r>
          </w:p>
        </w:tc>
        <w:tc>
          <w:tcPr>
            <w:tcW w:w="5403" w:type="dxa"/>
          </w:tcPr>
          <w:p w14:paraId="0731ADC9" w14:textId="77777777" w:rsidR="003505A0" w:rsidRPr="00F6274C" w:rsidRDefault="003505A0" w:rsidP="006953FC">
            <w:pPr>
              <w:spacing w:after="0"/>
              <w:jc w:val="right"/>
              <w:rPr>
                <w:rFonts w:cs="Arial"/>
                <w:sz w:val="20"/>
                <w:szCs w:val="20"/>
              </w:rPr>
            </w:pPr>
            <w:r w:rsidRPr="00F6274C">
              <w:rPr>
                <w:rFonts w:cs="Arial"/>
                <w:sz w:val="20"/>
                <w:szCs w:val="20"/>
              </w:rPr>
              <w:t>LOS statement and technical factors affecting AtoN service delivery</w:t>
            </w:r>
          </w:p>
        </w:tc>
        <w:tc>
          <w:tcPr>
            <w:tcW w:w="612" w:type="dxa"/>
            <w:vMerge/>
          </w:tcPr>
          <w:p w14:paraId="17E4A80D" w14:textId="77777777" w:rsidR="003505A0" w:rsidRPr="00F6274C" w:rsidRDefault="003505A0" w:rsidP="009062C6">
            <w:pPr>
              <w:jc w:val="center"/>
              <w:rPr>
                <w:rFonts w:cs="Arial"/>
                <w:sz w:val="20"/>
                <w:szCs w:val="20"/>
              </w:rPr>
            </w:pPr>
          </w:p>
        </w:tc>
        <w:tc>
          <w:tcPr>
            <w:tcW w:w="2536" w:type="dxa"/>
            <w:vMerge/>
          </w:tcPr>
          <w:p w14:paraId="3A0FBEC2" w14:textId="77777777" w:rsidR="003505A0" w:rsidRPr="00F6274C" w:rsidRDefault="003505A0" w:rsidP="009062C6">
            <w:pPr>
              <w:jc w:val="both"/>
              <w:rPr>
                <w:rFonts w:cs="Arial"/>
                <w:sz w:val="20"/>
                <w:szCs w:val="20"/>
              </w:rPr>
            </w:pPr>
          </w:p>
        </w:tc>
        <w:tc>
          <w:tcPr>
            <w:tcW w:w="3032" w:type="dxa"/>
            <w:vMerge/>
          </w:tcPr>
          <w:p w14:paraId="0915EF9F" w14:textId="77777777" w:rsidR="003505A0" w:rsidRPr="00F6274C" w:rsidRDefault="003505A0" w:rsidP="009062C6">
            <w:pPr>
              <w:jc w:val="both"/>
              <w:rPr>
                <w:rFonts w:cs="Arial"/>
                <w:sz w:val="20"/>
                <w:szCs w:val="20"/>
              </w:rPr>
            </w:pPr>
          </w:p>
        </w:tc>
        <w:tc>
          <w:tcPr>
            <w:tcW w:w="595" w:type="dxa"/>
            <w:vMerge/>
            <w:vAlign w:val="center"/>
          </w:tcPr>
          <w:p w14:paraId="299663C1" w14:textId="77777777" w:rsidR="003505A0" w:rsidRPr="00F6274C" w:rsidRDefault="003505A0" w:rsidP="009062C6">
            <w:pPr>
              <w:jc w:val="both"/>
              <w:rPr>
                <w:rFonts w:cs="Arial"/>
                <w:sz w:val="20"/>
                <w:szCs w:val="20"/>
              </w:rPr>
            </w:pPr>
          </w:p>
        </w:tc>
      </w:tr>
      <w:tr w:rsidR="003505A0" w:rsidRPr="00F6274C" w14:paraId="38A18D9A" w14:textId="77777777" w:rsidTr="003247B6">
        <w:trPr>
          <w:jc w:val="center"/>
        </w:trPr>
        <w:tc>
          <w:tcPr>
            <w:tcW w:w="593" w:type="dxa"/>
          </w:tcPr>
          <w:p w14:paraId="36F1F7E2" w14:textId="77777777" w:rsidR="003505A0" w:rsidRPr="00F6274C" w:rsidRDefault="003505A0" w:rsidP="00256A89">
            <w:pPr>
              <w:jc w:val="both"/>
              <w:rPr>
                <w:rFonts w:cs="Arial"/>
                <w:sz w:val="20"/>
                <w:szCs w:val="20"/>
              </w:rPr>
            </w:pPr>
          </w:p>
        </w:tc>
        <w:tc>
          <w:tcPr>
            <w:tcW w:w="617" w:type="dxa"/>
          </w:tcPr>
          <w:p w14:paraId="7BBF708A" w14:textId="77777777" w:rsidR="003505A0" w:rsidRPr="00F6274C" w:rsidRDefault="003505A0" w:rsidP="00256A89">
            <w:pPr>
              <w:jc w:val="both"/>
              <w:rPr>
                <w:rFonts w:cs="Arial"/>
                <w:sz w:val="20"/>
                <w:szCs w:val="20"/>
              </w:rPr>
            </w:pPr>
          </w:p>
        </w:tc>
        <w:tc>
          <w:tcPr>
            <w:tcW w:w="884" w:type="dxa"/>
          </w:tcPr>
          <w:p w14:paraId="7A4D5D5C" w14:textId="77777777" w:rsidR="003505A0" w:rsidRPr="00F6274C" w:rsidRDefault="003505A0" w:rsidP="00256A89">
            <w:pPr>
              <w:jc w:val="both"/>
              <w:rPr>
                <w:rFonts w:cs="Arial"/>
                <w:sz w:val="20"/>
                <w:szCs w:val="20"/>
              </w:rPr>
            </w:pPr>
            <w:r w:rsidRPr="00F6274C">
              <w:rPr>
                <w:rFonts w:cs="Arial"/>
                <w:sz w:val="20"/>
                <w:szCs w:val="20"/>
              </w:rPr>
              <w:t>2.1.6</w:t>
            </w:r>
          </w:p>
        </w:tc>
        <w:tc>
          <w:tcPr>
            <w:tcW w:w="5403" w:type="dxa"/>
          </w:tcPr>
          <w:p w14:paraId="05037CC0" w14:textId="77777777" w:rsidR="003505A0" w:rsidRPr="00F6274C" w:rsidRDefault="003505A0" w:rsidP="006953FC">
            <w:pPr>
              <w:spacing w:after="0"/>
              <w:jc w:val="right"/>
              <w:rPr>
                <w:rFonts w:cs="Arial"/>
                <w:sz w:val="20"/>
                <w:szCs w:val="20"/>
              </w:rPr>
            </w:pPr>
            <w:r w:rsidRPr="00F6274C">
              <w:rPr>
                <w:rFonts w:cs="Arial"/>
                <w:sz w:val="20"/>
                <w:szCs w:val="20"/>
              </w:rPr>
              <w:t>Forecast changes in traffic patter</w:t>
            </w:r>
            <w:r w:rsidR="000B0751" w:rsidRPr="00F6274C">
              <w:rPr>
                <w:rFonts w:cs="Arial"/>
                <w:sz w:val="20"/>
                <w:szCs w:val="20"/>
              </w:rPr>
              <w:t>n</w:t>
            </w:r>
            <w:r w:rsidRPr="00F6274C">
              <w:rPr>
                <w:rFonts w:cs="Arial"/>
                <w:sz w:val="20"/>
                <w:szCs w:val="20"/>
              </w:rPr>
              <w:t>s and the degree of risk</w:t>
            </w:r>
          </w:p>
        </w:tc>
        <w:tc>
          <w:tcPr>
            <w:tcW w:w="612" w:type="dxa"/>
            <w:vMerge/>
          </w:tcPr>
          <w:p w14:paraId="71D57BA2" w14:textId="77777777" w:rsidR="003505A0" w:rsidRPr="00F6274C" w:rsidRDefault="003505A0" w:rsidP="00256A89">
            <w:pPr>
              <w:jc w:val="center"/>
              <w:rPr>
                <w:rFonts w:cs="Arial"/>
                <w:sz w:val="20"/>
                <w:szCs w:val="20"/>
              </w:rPr>
            </w:pPr>
          </w:p>
        </w:tc>
        <w:tc>
          <w:tcPr>
            <w:tcW w:w="2536" w:type="dxa"/>
            <w:vMerge/>
          </w:tcPr>
          <w:p w14:paraId="25F4E44C" w14:textId="77777777" w:rsidR="003505A0" w:rsidRPr="00F6274C" w:rsidRDefault="003505A0" w:rsidP="00256A89">
            <w:pPr>
              <w:jc w:val="both"/>
              <w:rPr>
                <w:rFonts w:cs="Arial"/>
                <w:sz w:val="20"/>
                <w:szCs w:val="20"/>
              </w:rPr>
            </w:pPr>
          </w:p>
        </w:tc>
        <w:tc>
          <w:tcPr>
            <w:tcW w:w="3032" w:type="dxa"/>
            <w:vMerge/>
          </w:tcPr>
          <w:p w14:paraId="3EE7078F" w14:textId="77777777" w:rsidR="003505A0" w:rsidRPr="00F6274C" w:rsidRDefault="003505A0" w:rsidP="00256A89">
            <w:pPr>
              <w:jc w:val="both"/>
              <w:rPr>
                <w:rFonts w:cs="Arial"/>
                <w:sz w:val="20"/>
                <w:szCs w:val="20"/>
              </w:rPr>
            </w:pPr>
          </w:p>
        </w:tc>
        <w:tc>
          <w:tcPr>
            <w:tcW w:w="595" w:type="dxa"/>
            <w:vMerge/>
            <w:vAlign w:val="center"/>
          </w:tcPr>
          <w:p w14:paraId="4019CB85" w14:textId="77777777" w:rsidR="003505A0" w:rsidRPr="00F6274C" w:rsidRDefault="003505A0" w:rsidP="00256A89">
            <w:pPr>
              <w:jc w:val="both"/>
              <w:rPr>
                <w:rFonts w:cs="Arial"/>
                <w:sz w:val="20"/>
                <w:szCs w:val="20"/>
              </w:rPr>
            </w:pPr>
          </w:p>
        </w:tc>
      </w:tr>
      <w:tr w:rsidR="003505A0" w:rsidRPr="00F6274C" w14:paraId="5DCBC417" w14:textId="77777777" w:rsidTr="003247B6">
        <w:trPr>
          <w:jc w:val="center"/>
        </w:trPr>
        <w:tc>
          <w:tcPr>
            <w:tcW w:w="593" w:type="dxa"/>
          </w:tcPr>
          <w:p w14:paraId="28C21015" w14:textId="77777777" w:rsidR="003505A0" w:rsidRPr="00F6274C" w:rsidRDefault="003505A0" w:rsidP="00256A89">
            <w:pPr>
              <w:jc w:val="both"/>
              <w:rPr>
                <w:rFonts w:cs="Arial"/>
                <w:sz w:val="20"/>
                <w:szCs w:val="20"/>
              </w:rPr>
            </w:pPr>
          </w:p>
        </w:tc>
        <w:tc>
          <w:tcPr>
            <w:tcW w:w="617" w:type="dxa"/>
          </w:tcPr>
          <w:p w14:paraId="37EFC5E1" w14:textId="77777777" w:rsidR="003505A0" w:rsidRPr="00F6274C" w:rsidRDefault="003505A0" w:rsidP="00256A89">
            <w:pPr>
              <w:jc w:val="both"/>
              <w:rPr>
                <w:rFonts w:cs="Arial"/>
                <w:sz w:val="20"/>
                <w:szCs w:val="20"/>
              </w:rPr>
            </w:pPr>
          </w:p>
        </w:tc>
        <w:tc>
          <w:tcPr>
            <w:tcW w:w="884" w:type="dxa"/>
          </w:tcPr>
          <w:p w14:paraId="048710D3" w14:textId="77777777" w:rsidR="003505A0" w:rsidRPr="00F6274C" w:rsidRDefault="003505A0" w:rsidP="00256A89">
            <w:pPr>
              <w:jc w:val="both"/>
              <w:rPr>
                <w:rFonts w:cs="Arial"/>
                <w:sz w:val="20"/>
                <w:szCs w:val="20"/>
              </w:rPr>
            </w:pPr>
            <w:r w:rsidRPr="00F6274C">
              <w:rPr>
                <w:rFonts w:cs="Arial"/>
                <w:sz w:val="20"/>
                <w:szCs w:val="20"/>
              </w:rPr>
              <w:t>2.1.7</w:t>
            </w:r>
          </w:p>
        </w:tc>
        <w:tc>
          <w:tcPr>
            <w:tcW w:w="5403" w:type="dxa"/>
          </w:tcPr>
          <w:p w14:paraId="4C9D1816" w14:textId="77777777" w:rsidR="003505A0" w:rsidRPr="00F6274C" w:rsidRDefault="003505A0" w:rsidP="006953FC">
            <w:pPr>
              <w:spacing w:after="0"/>
              <w:jc w:val="right"/>
              <w:rPr>
                <w:rFonts w:cs="Arial"/>
                <w:sz w:val="20"/>
                <w:szCs w:val="20"/>
              </w:rPr>
            </w:pPr>
            <w:r w:rsidRPr="00F6274C">
              <w:rPr>
                <w:rFonts w:cs="Arial"/>
                <w:sz w:val="20"/>
                <w:szCs w:val="20"/>
              </w:rPr>
              <w:t>Plans to install, amend or remove AtoN</w:t>
            </w:r>
          </w:p>
        </w:tc>
        <w:tc>
          <w:tcPr>
            <w:tcW w:w="612" w:type="dxa"/>
            <w:vMerge/>
          </w:tcPr>
          <w:p w14:paraId="41B1EEFD" w14:textId="77777777" w:rsidR="003505A0" w:rsidRPr="00F6274C" w:rsidRDefault="003505A0" w:rsidP="00256A89">
            <w:pPr>
              <w:jc w:val="center"/>
              <w:rPr>
                <w:rFonts w:cs="Arial"/>
                <w:sz w:val="20"/>
                <w:szCs w:val="20"/>
              </w:rPr>
            </w:pPr>
          </w:p>
        </w:tc>
        <w:tc>
          <w:tcPr>
            <w:tcW w:w="2536" w:type="dxa"/>
            <w:vMerge/>
          </w:tcPr>
          <w:p w14:paraId="622A486F" w14:textId="77777777" w:rsidR="003505A0" w:rsidRPr="00F6274C" w:rsidRDefault="003505A0" w:rsidP="00256A89">
            <w:pPr>
              <w:jc w:val="both"/>
              <w:rPr>
                <w:rFonts w:cs="Arial"/>
                <w:sz w:val="20"/>
                <w:szCs w:val="20"/>
              </w:rPr>
            </w:pPr>
          </w:p>
        </w:tc>
        <w:tc>
          <w:tcPr>
            <w:tcW w:w="3032" w:type="dxa"/>
            <w:vMerge/>
          </w:tcPr>
          <w:p w14:paraId="0B29B314" w14:textId="77777777" w:rsidR="003505A0" w:rsidRPr="00F6274C" w:rsidRDefault="003505A0" w:rsidP="00256A89">
            <w:pPr>
              <w:jc w:val="both"/>
              <w:rPr>
                <w:rFonts w:cs="Arial"/>
                <w:sz w:val="20"/>
                <w:szCs w:val="20"/>
              </w:rPr>
            </w:pPr>
          </w:p>
        </w:tc>
        <w:tc>
          <w:tcPr>
            <w:tcW w:w="595" w:type="dxa"/>
            <w:vMerge/>
            <w:vAlign w:val="center"/>
          </w:tcPr>
          <w:p w14:paraId="59C7B731" w14:textId="77777777" w:rsidR="003505A0" w:rsidRPr="00F6274C" w:rsidRDefault="003505A0" w:rsidP="00256A89">
            <w:pPr>
              <w:jc w:val="both"/>
              <w:rPr>
                <w:rFonts w:cs="Arial"/>
                <w:sz w:val="20"/>
                <w:szCs w:val="20"/>
              </w:rPr>
            </w:pPr>
          </w:p>
        </w:tc>
      </w:tr>
      <w:tr w:rsidR="003505A0" w:rsidRPr="00F6274C" w14:paraId="210581DE" w14:textId="77777777" w:rsidTr="003247B6">
        <w:trPr>
          <w:jc w:val="center"/>
        </w:trPr>
        <w:tc>
          <w:tcPr>
            <w:tcW w:w="593" w:type="dxa"/>
          </w:tcPr>
          <w:p w14:paraId="6D2E98C5" w14:textId="77777777" w:rsidR="003505A0" w:rsidRPr="00F6274C" w:rsidRDefault="003505A0" w:rsidP="00256A89">
            <w:pPr>
              <w:jc w:val="both"/>
              <w:rPr>
                <w:rFonts w:cs="Arial"/>
                <w:sz w:val="20"/>
                <w:szCs w:val="20"/>
              </w:rPr>
            </w:pPr>
          </w:p>
        </w:tc>
        <w:tc>
          <w:tcPr>
            <w:tcW w:w="617" w:type="dxa"/>
          </w:tcPr>
          <w:p w14:paraId="2FA7A56B" w14:textId="77777777" w:rsidR="003505A0" w:rsidRPr="00F6274C" w:rsidRDefault="003505A0" w:rsidP="00256A89">
            <w:pPr>
              <w:jc w:val="both"/>
              <w:rPr>
                <w:rFonts w:cs="Arial"/>
                <w:sz w:val="20"/>
                <w:szCs w:val="20"/>
              </w:rPr>
            </w:pPr>
          </w:p>
        </w:tc>
        <w:tc>
          <w:tcPr>
            <w:tcW w:w="884" w:type="dxa"/>
          </w:tcPr>
          <w:p w14:paraId="4D81CA6B" w14:textId="77777777" w:rsidR="003505A0" w:rsidRPr="00F6274C" w:rsidRDefault="003505A0" w:rsidP="00256A89">
            <w:pPr>
              <w:jc w:val="both"/>
              <w:rPr>
                <w:rFonts w:cs="Arial"/>
                <w:sz w:val="20"/>
                <w:szCs w:val="20"/>
              </w:rPr>
            </w:pPr>
            <w:r w:rsidRPr="00F6274C">
              <w:rPr>
                <w:rFonts w:cs="Arial"/>
                <w:sz w:val="20"/>
                <w:szCs w:val="20"/>
              </w:rPr>
              <w:t>2.1.8</w:t>
            </w:r>
          </w:p>
        </w:tc>
        <w:tc>
          <w:tcPr>
            <w:tcW w:w="5403" w:type="dxa"/>
          </w:tcPr>
          <w:p w14:paraId="073F4ED4" w14:textId="77777777" w:rsidR="003505A0" w:rsidRPr="00F6274C" w:rsidRDefault="003505A0" w:rsidP="006953FC">
            <w:pPr>
              <w:spacing w:after="0"/>
              <w:jc w:val="right"/>
              <w:rPr>
                <w:rFonts w:cs="Arial"/>
                <w:sz w:val="20"/>
                <w:szCs w:val="20"/>
              </w:rPr>
            </w:pPr>
            <w:r w:rsidRPr="00F6274C">
              <w:rPr>
                <w:rFonts w:cs="Arial"/>
                <w:sz w:val="20"/>
                <w:szCs w:val="20"/>
              </w:rPr>
              <w:t>Environmental protection statement</w:t>
            </w:r>
          </w:p>
        </w:tc>
        <w:tc>
          <w:tcPr>
            <w:tcW w:w="612" w:type="dxa"/>
            <w:vMerge/>
          </w:tcPr>
          <w:p w14:paraId="22BFDA55" w14:textId="77777777" w:rsidR="003505A0" w:rsidRPr="00F6274C" w:rsidRDefault="003505A0" w:rsidP="00256A89">
            <w:pPr>
              <w:jc w:val="center"/>
              <w:rPr>
                <w:rFonts w:cs="Arial"/>
                <w:sz w:val="20"/>
                <w:szCs w:val="20"/>
              </w:rPr>
            </w:pPr>
          </w:p>
        </w:tc>
        <w:tc>
          <w:tcPr>
            <w:tcW w:w="2536" w:type="dxa"/>
            <w:vMerge/>
          </w:tcPr>
          <w:p w14:paraId="3527B503" w14:textId="77777777" w:rsidR="003505A0" w:rsidRPr="00F6274C" w:rsidRDefault="003505A0" w:rsidP="00256A89">
            <w:pPr>
              <w:jc w:val="both"/>
              <w:rPr>
                <w:rFonts w:cs="Arial"/>
                <w:sz w:val="20"/>
                <w:szCs w:val="20"/>
              </w:rPr>
            </w:pPr>
          </w:p>
        </w:tc>
        <w:tc>
          <w:tcPr>
            <w:tcW w:w="3032" w:type="dxa"/>
            <w:vMerge/>
          </w:tcPr>
          <w:p w14:paraId="4F580E87" w14:textId="77777777" w:rsidR="003505A0" w:rsidRPr="00F6274C" w:rsidRDefault="003505A0" w:rsidP="00256A89">
            <w:pPr>
              <w:jc w:val="both"/>
              <w:rPr>
                <w:rFonts w:cs="Arial"/>
                <w:sz w:val="20"/>
                <w:szCs w:val="20"/>
              </w:rPr>
            </w:pPr>
          </w:p>
        </w:tc>
        <w:tc>
          <w:tcPr>
            <w:tcW w:w="595" w:type="dxa"/>
            <w:vMerge/>
            <w:vAlign w:val="center"/>
          </w:tcPr>
          <w:p w14:paraId="0032341A" w14:textId="77777777" w:rsidR="003505A0" w:rsidRPr="00F6274C" w:rsidRDefault="003505A0" w:rsidP="00256A89">
            <w:pPr>
              <w:jc w:val="both"/>
              <w:rPr>
                <w:rFonts w:cs="Arial"/>
                <w:sz w:val="20"/>
                <w:szCs w:val="20"/>
              </w:rPr>
            </w:pPr>
          </w:p>
        </w:tc>
      </w:tr>
      <w:tr w:rsidR="003505A0" w:rsidRPr="00F6274C" w14:paraId="304DDB19" w14:textId="77777777" w:rsidTr="003505A0">
        <w:trPr>
          <w:jc w:val="center"/>
        </w:trPr>
        <w:tc>
          <w:tcPr>
            <w:tcW w:w="593" w:type="dxa"/>
          </w:tcPr>
          <w:p w14:paraId="6B53F2DF" w14:textId="77777777" w:rsidR="003505A0" w:rsidRPr="00F6274C" w:rsidRDefault="003505A0" w:rsidP="00256A89">
            <w:pPr>
              <w:jc w:val="both"/>
              <w:rPr>
                <w:rFonts w:cs="Arial"/>
                <w:sz w:val="20"/>
                <w:szCs w:val="20"/>
              </w:rPr>
            </w:pPr>
          </w:p>
        </w:tc>
        <w:tc>
          <w:tcPr>
            <w:tcW w:w="617" w:type="dxa"/>
          </w:tcPr>
          <w:p w14:paraId="0E993958" w14:textId="77777777" w:rsidR="003505A0" w:rsidRPr="00F6274C" w:rsidRDefault="003505A0" w:rsidP="00256A89">
            <w:pPr>
              <w:jc w:val="both"/>
              <w:rPr>
                <w:rFonts w:cs="Arial"/>
                <w:sz w:val="20"/>
                <w:szCs w:val="20"/>
              </w:rPr>
            </w:pPr>
            <w:r w:rsidRPr="00F6274C">
              <w:rPr>
                <w:rFonts w:cs="Arial"/>
                <w:sz w:val="20"/>
                <w:szCs w:val="20"/>
              </w:rPr>
              <w:t>2.2</w:t>
            </w:r>
          </w:p>
        </w:tc>
        <w:tc>
          <w:tcPr>
            <w:tcW w:w="884" w:type="dxa"/>
            <w:shd w:val="clear" w:color="auto" w:fill="D9D9D9" w:themeFill="background1" w:themeFillShade="D9"/>
          </w:tcPr>
          <w:p w14:paraId="2739A0D7" w14:textId="77777777" w:rsidR="003505A0" w:rsidRPr="00F6274C" w:rsidRDefault="003505A0" w:rsidP="00256A89">
            <w:pPr>
              <w:jc w:val="both"/>
              <w:rPr>
                <w:rFonts w:cs="Arial"/>
                <w:sz w:val="20"/>
                <w:szCs w:val="20"/>
              </w:rPr>
            </w:pPr>
          </w:p>
        </w:tc>
        <w:tc>
          <w:tcPr>
            <w:tcW w:w="5403" w:type="dxa"/>
          </w:tcPr>
          <w:p w14:paraId="68DC1099" w14:textId="77777777" w:rsidR="003505A0" w:rsidRPr="00F6274C" w:rsidRDefault="003505A0" w:rsidP="006953FC">
            <w:pPr>
              <w:spacing w:after="0"/>
              <w:rPr>
                <w:rFonts w:cs="Arial"/>
                <w:b/>
                <w:sz w:val="20"/>
                <w:szCs w:val="20"/>
              </w:rPr>
            </w:pPr>
            <w:r w:rsidRPr="00F6274C">
              <w:rPr>
                <w:rFonts w:cs="Arial"/>
                <w:b/>
                <w:sz w:val="20"/>
                <w:szCs w:val="20"/>
              </w:rPr>
              <w:t>PRESENTATION OF A STRATEGIC PLAN</w:t>
            </w:r>
          </w:p>
        </w:tc>
        <w:tc>
          <w:tcPr>
            <w:tcW w:w="6180" w:type="dxa"/>
            <w:gridSpan w:val="3"/>
            <w:shd w:val="clear" w:color="auto" w:fill="D9D9D9" w:themeFill="background1" w:themeFillShade="D9"/>
          </w:tcPr>
          <w:p w14:paraId="5D75BC22" w14:textId="77777777" w:rsidR="003505A0" w:rsidRPr="00F6274C" w:rsidRDefault="003505A0" w:rsidP="00256A89">
            <w:pPr>
              <w:jc w:val="both"/>
              <w:rPr>
                <w:rFonts w:cs="Arial"/>
                <w:sz w:val="20"/>
                <w:szCs w:val="20"/>
              </w:rPr>
            </w:pPr>
          </w:p>
        </w:tc>
        <w:tc>
          <w:tcPr>
            <w:tcW w:w="595" w:type="dxa"/>
            <w:vMerge/>
            <w:vAlign w:val="center"/>
          </w:tcPr>
          <w:p w14:paraId="08BF5C8A" w14:textId="77777777" w:rsidR="003505A0" w:rsidRPr="00F6274C" w:rsidRDefault="003505A0" w:rsidP="00256A89">
            <w:pPr>
              <w:jc w:val="both"/>
              <w:rPr>
                <w:rFonts w:cs="Arial"/>
                <w:sz w:val="20"/>
                <w:szCs w:val="20"/>
              </w:rPr>
            </w:pPr>
          </w:p>
        </w:tc>
      </w:tr>
      <w:tr w:rsidR="003505A0" w:rsidRPr="00F6274C" w14:paraId="61B6894F" w14:textId="77777777" w:rsidTr="003247B6">
        <w:trPr>
          <w:jc w:val="center"/>
        </w:trPr>
        <w:tc>
          <w:tcPr>
            <w:tcW w:w="593" w:type="dxa"/>
          </w:tcPr>
          <w:p w14:paraId="35DB1411" w14:textId="77777777" w:rsidR="003505A0" w:rsidRPr="00F6274C" w:rsidRDefault="003505A0" w:rsidP="00256A89">
            <w:pPr>
              <w:jc w:val="both"/>
              <w:rPr>
                <w:rFonts w:cs="Arial"/>
                <w:sz w:val="20"/>
                <w:szCs w:val="20"/>
              </w:rPr>
            </w:pPr>
          </w:p>
        </w:tc>
        <w:tc>
          <w:tcPr>
            <w:tcW w:w="617" w:type="dxa"/>
          </w:tcPr>
          <w:p w14:paraId="309D9CAE" w14:textId="77777777" w:rsidR="003505A0" w:rsidRPr="00F6274C" w:rsidRDefault="003505A0" w:rsidP="00256A89">
            <w:pPr>
              <w:jc w:val="both"/>
              <w:rPr>
                <w:rFonts w:cs="Arial"/>
                <w:sz w:val="20"/>
                <w:szCs w:val="20"/>
              </w:rPr>
            </w:pPr>
          </w:p>
        </w:tc>
        <w:tc>
          <w:tcPr>
            <w:tcW w:w="884" w:type="dxa"/>
          </w:tcPr>
          <w:p w14:paraId="29908426" w14:textId="77777777" w:rsidR="003505A0" w:rsidRPr="00F6274C" w:rsidRDefault="003505A0" w:rsidP="00256A89">
            <w:pPr>
              <w:jc w:val="both"/>
              <w:rPr>
                <w:rFonts w:cs="Arial"/>
                <w:sz w:val="20"/>
                <w:szCs w:val="20"/>
              </w:rPr>
            </w:pPr>
            <w:r w:rsidRPr="00F6274C">
              <w:rPr>
                <w:rFonts w:cs="Arial"/>
                <w:sz w:val="20"/>
                <w:szCs w:val="20"/>
              </w:rPr>
              <w:t>2.2.1</w:t>
            </w:r>
          </w:p>
        </w:tc>
        <w:tc>
          <w:tcPr>
            <w:tcW w:w="5403" w:type="dxa"/>
          </w:tcPr>
          <w:p w14:paraId="282A5D7A" w14:textId="77777777" w:rsidR="003505A0" w:rsidRPr="00F6274C" w:rsidRDefault="003505A0" w:rsidP="006953FC">
            <w:pPr>
              <w:spacing w:after="0"/>
              <w:jc w:val="right"/>
              <w:rPr>
                <w:rFonts w:cs="Arial"/>
                <w:sz w:val="20"/>
                <w:szCs w:val="20"/>
              </w:rPr>
            </w:pPr>
            <w:r w:rsidRPr="00F6274C">
              <w:rPr>
                <w:rFonts w:cs="Arial"/>
                <w:sz w:val="20"/>
                <w:szCs w:val="20"/>
              </w:rPr>
              <w:t>Method of presenting the final draft strategic plan</w:t>
            </w:r>
          </w:p>
        </w:tc>
        <w:tc>
          <w:tcPr>
            <w:tcW w:w="612" w:type="dxa"/>
          </w:tcPr>
          <w:p w14:paraId="7C50E995" w14:textId="77777777" w:rsidR="003505A0" w:rsidRPr="00F6274C" w:rsidRDefault="003505A0" w:rsidP="00256A89">
            <w:pPr>
              <w:jc w:val="center"/>
              <w:rPr>
                <w:rFonts w:cs="Arial"/>
                <w:sz w:val="20"/>
                <w:szCs w:val="20"/>
              </w:rPr>
            </w:pPr>
            <w:r w:rsidRPr="00F6274C">
              <w:rPr>
                <w:rFonts w:cs="Arial"/>
                <w:sz w:val="20"/>
                <w:szCs w:val="20"/>
              </w:rPr>
              <w:t>3</w:t>
            </w:r>
          </w:p>
        </w:tc>
        <w:tc>
          <w:tcPr>
            <w:tcW w:w="2536" w:type="dxa"/>
          </w:tcPr>
          <w:p w14:paraId="471DF848" w14:textId="245658BE" w:rsidR="003505A0" w:rsidRPr="00F6274C" w:rsidRDefault="001067BD">
            <w:pPr>
              <w:rPr>
                <w:rFonts w:cs="Arial"/>
                <w:sz w:val="20"/>
                <w:szCs w:val="20"/>
              </w:rPr>
            </w:pPr>
            <w:del w:id="371" w:author="James Collocott" w:date="2018-10-24T11:15:00Z">
              <w:r w:rsidRPr="00F6274C" w:rsidDel="00D71960">
                <w:rPr>
                  <w:rFonts w:cs="Arial"/>
                  <w:sz w:val="20"/>
                  <w:szCs w:val="20"/>
                </w:rPr>
                <w:delText>MS PowerPoint</w:delText>
              </w:r>
              <w:r w:rsidR="00D92938" w:rsidRPr="00F6274C" w:rsidDel="00D71960">
                <w:rPr>
                  <w:rFonts w:cstheme="minorHAnsi"/>
                  <w:sz w:val="20"/>
                  <w:szCs w:val="20"/>
                </w:rPr>
                <w:delText>™</w:delText>
              </w:r>
              <w:r w:rsidRPr="00F6274C" w:rsidDel="00D71960">
                <w:rPr>
                  <w:rFonts w:cs="Arial"/>
                  <w:sz w:val="20"/>
                  <w:szCs w:val="20"/>
                </w:rPr>
                <w:delText xml:space="preserve"> </w:delText>
              </w:r>
              <w:r w:rsidR="00D92938" w:rsidRPr="00F6274C" w:rsidDel="00D71960">
                <w:rPr>
                  <w:rFonts w:cs="Arial"/>
                  <w:sz w:val="20"/>
                  <w:szCs w:val="20"/>
                </w:rPr>
                <w:delText>p</w:delText>
              </w:r>
            </w:del>
            <w:ins w:id="372" w:author="James Collocott" w:date="2018-10-24T11:15:00Z">
              <w:r w:rsidR="00D71960">
                <w:rPr>
                  <w:rFonts w:cs="Arial"/>
                  <w:sz w:val="20"/>
                  <w:szCs w:val="20"/>
                </w:rPr>
                <w:t>P</w:t>
              </w:r>
            </w:ins>
            <w:r w:rsidR="00D92938" w:rsidRPr="00F6274C">
              <w:rPr>
                <w:rFonts w:cs="Arial"/>
                <w:sz w:val="20"/>
                <w:szCs w:val="20"/>
              </w:rPr>
              <w:t>resentation</w:t>
            </w:r>
          </w:p>
        </w:tc>
        <w:tc>
          <w:tcPr>
            <w:tcW w:w="3032" w:type="dxa"/>
          </w:tcPr>
          <w:p w14:paraId="63CAC56F" w14:textId="77777777" w:rsidR="003505A0" w:rsidRPr="00F6274C" w:rsidRDefault="003505A0" w:rsidP="00256A89">
            <w:pPr>
              <w:jc w:val="both"/>
              <w:rPr>
                <w:rFonts w:cs="Arial"/>
                <w:sz w:val="20"/>
                <w:szCs w:val="20"/>
              </w:rPr>
            </w:pPr>
          </w:p>
        </w:tc>
        <w:tc>
          <w:tcPr>
            <w:tcW w:w="595" w:type="dxa"/>
            <w:vMerge/>
            <w:vAlign w:val="center"/>
          </w:tcPr>
          <w:p w14:paraId="75052703" w14:textId="77777777" w:rsidR="003505A0" w:rsidRPr="00F6274C" w:rsidRDefault="003505A0" w:rsidP="00256A89">
            <w:pPr>
              <w:jc w:val="both"/>
              <w:rPr>
                <w:rFonts w:cs="Arial"/>
                <w:sz w:val="20"/>
                <w:szCs w:val="20"/>
              </w:rPr>
            </w:pPr>
          </w:p>
        </w:tc>
      </w:tr>
      <w:tr w:rsidR="003505A0" w:rsidRPr="00F6274C" w14:paraId="6AB467FA" w14:textId="77777777" w:rsidTr="003247B6">
        <w:trPr>
          <w:jc w:val="center"/>
        </w:trPr>
        <w:tc>
          <w:tcPr>
            <w:tcW w:w="593" w:type="dxa"/>
          </w:tcPr>
          <w:p w14:paraId="32BE9935" w14:textId="77777777" w:rsidR="003505A0" w:rsidRPr="00F6274C" w:rsidRDefault="003505A0" w:rsidP="00256A89">
            <w:pPr>
              <w:jc w:val="both"/>
              <w:rPr>
                <w:rFonts w:cs="Arial"/>
                <w:sz w:val="20"/>
                <w:szCs w:val="20"/>
              </w:rPr>
            </w:pPr>
          </w:p>
        </w:tc>
        <w:tc>
          <w:tcPr>
            <w:tcW w:w="617" w:type="dxa"/>
          </w:tcPr>
          <w:p w14:paraId="5508433F" w14:textId="77777777" w:rsidR="003505A0" w:rsidRPr="00F6274C" w:rsidRDefault="003505A0" w:rsidP="00256A89">
            <w:pPr>
              <w:jc w:val="both"/>
              <w:rPr>
                <w:rFonts w:cs="Arial"/>
                <w:sz w:val="20"/>
                <w:szCs w:val="20"/>
              </w:rPr>
            </w:pPr>
          </w:p>
        </w:tc>
        <w:tc>
          <w:tcPr>
            <w:tcW w:w="884" w:type="dxa"/>
          </w:tcPr>
          <w:p w14:paraId="39089C2F" w14:textId="77777777" w:rsidR="003505A0" w:rsidRPr="00F6274C" w:rsidRDefault="003505A0" w:rsidP="00256A89">
            <w:pPr>
              <w:jc w:val="both"/>
              <w:rPr>
                <w:rFonts w:cs="Arial"/>
                <w:sz w:val="20"/>
                <w:szCs w:val="20"/>
              </w:rPr>
            </w:pPr>
            <w:r w:rsidRPr="00F6274C">
              <w:rPr>
                <w:rFonts w:cs="Arial"/>
                <w:sz w:val="20"/>
                <w:szCs w:val="20"/>
              </w:rPr>
              <w:t>2.2.2</w:t>
            </w:r>
          </w:p>
        </w:tc>
        <w:tc>
          <w:tcPr>
            <w:tcW w:w="5403" w:type="dxa"/>
          </w:tcPr>
          <w:p w14:paraId="1A5C77D1" w14:textId="57A512F2" w:rsidR="003505A0" w:rsidRPr="00F6274C" w:rsidRDefault="003505A0" w:rsidP="006953FC">
            <w:pPr>
              <w:spacing w:after="0"/>
              <w:jc w:val="right"/>
              <w:rPr>
                <w:rFonts w:cs="Arial"/>
                <w:sz w:val="20"/>
                <w:szCs w:val="20"/>
              </w:rPr>
            </w:pPr>
            <w:r w:rsidRPr="00F6274C">
              <w:rPr>
                <w:rFonts w:cs="Arial"/>
                <w:sz w:val="20"/>
                <w:szCs w:val="20"/>
              </w:rPr>
              <w:t xml:space="preserve">Assessment of the </w:t>
            </w:r>
            <w:del w:id="373" w:author="James Collocott" w:date="2018-10-24T11:09:00Z">
              <w:r w:rsidRPr="00F6274C" w:rsidDel="00D71960">
                <w:rPr>
                  <w:rFonts w:cs="Arial"/>
                  <w:sz w:val="20"/>
                  <w:szCs w:val="20"/>
                </w:rPr>
                <w:delText>production</w:delText>
              </w:r>
            </w:del>
            <w:ins w:id="374" w:author="James Collocott" w:date="2018-10-24T11:09:00Z">
              <w:r w:rsidR="00D71960">
                <w:rPr>
                  <w:rFonts w:cs="Arial"/>
                  <w:sz w:val="20"/>
                  <w:szCs w:val="20"/>
                </w:rPr>
                <w:t>preparation</w:t>
              </w:r>
            </w:ins>
            <w:r w:rsidRPr="00F6274C">
              <w:rPr>
                <w:rFonts w:cs="Arial"/>
                <w:sz w:val="20"/>
                <w:szCs w:val="20"/>
              </w:rPr>
              <w:t xml:space="preserve"> and presentation of the strategic plan</w:t>
            </w:r>
          </w:p>
        </w:tc>
        <w:tc>
          <w:tcPr>
            <w:tcW w:w="612" w:type="dxa"/>
          </w:tcPr>
          <w:p w14:paraId="686D3E00" w14:textId="77777777" w:rsidR="003505A0" w:rsidRPr="00F6274C" w:rsidRDefault="003505A0" w:rsidP="00256A89">
            <w:pPr>
              <w:jc w:val="center"/>
              <w:rPr>
                <w:rFonts w:cs="Arial"/>
                <w:sz w:val="20"/>
                <w:szCs w:val="20"/>
              </w:rPr>
            </w:pPr>
            <w:r w:rsidRPr="00F6274C">
              <w:rPr>
                <w:rFonts w:cs="Arial"/>
                <w:sz w:val="20"/>
                <w:szCs w:val="20"/>
              </w:rPr>
              <w:t>2</w:t>
            </w:r>
          </w:p>
        </w:tc>
        <w:tc>
          <w:tcPr>
            <w:tcW w:w="2536" w:type="dxa"/>
          </w:tcPr>
          <w:p w14:paraId="41F0853A" w14:textId="77777777" w:rsidR="003505A0" w:rsidRPr="00F6274C" w:rsidRDefault="003505A0" w:rsidP="00256A89">
            <w:pPr>
              <w:jc w:val="both"/>
              <w:rPr>
                <w:rFonts w:cs="Arial"/>
                <w:sz w:val="20"/>
                <w:szCs w:val="20"/>
              </w:rPr>
            </w:pPr>
          </w:p>
        </w:tc>
        <w:tc>
          <w:tcPr>
            <w:tcW w:w="3032" w:type="dxa"/>
          </w:tcPr>
          <w:p w14:paraId="4333EC3E" w14:textId="77777777" w:rsidR="003505A0" w:rsidRPr="00F6274C" w:rsidRDefault="003505A0" w:rsidP="00256A89">
            <w:pPr>
              <w:jc w:val="both"/>
              <w:rPr>
                <w:rFonts w:cs="Arial"/>
                <w:sz w:val="20"/>
                <w:szCs w:val="20"/>
              </w:rPr>
            </w:pPr>
          </w:p>
        </w:tc>
        <w:tc>
          <w:tcPr>
            <w:tcW w:w="595" w:type="dxa"/>
            <w:vMerge/>
            <w:vAlign w:val="center"/>
          </w:tcPr>
          <w:p w14:paraId="39FAEF20" w14:textId="77777777" w:rsidR="003505A0" w:rsidRPr="00F6274C" w:rsidRDefault="003505A0" w:rsidP="00256A89">
            <w:pPr>
              <w:jc w:val="both"/>
              <w:rPr>
                <w:rFonts w:cs="Arial"/>
                <w:sz w:val="20"/>
                <w:szCs w:val="20"/>
              </w:rPr>
            </w:pPr>
          </w:p>
        </w:tc>
      </w:tr>
    </w:tbl>
    <w:p w14:paraId="2605DB5B" w14:textId="77777777" w:rsidR="00291D58" w:rsidRPr="00F6274C" w:rsidRDefault="00291D58" w:rsidP="00574F7E">
      <w:pPr>
        <w:pStyle w:val="ModuleHeading1"/>
        <w:numPr>
          <w:ilvl w:val="0"/>
          <w:numId w:val="0"/>
        </w:numPr>
        <w:ind w:left="1275"/>
      </w:pPr>
    </w:p>
    <w:sectPr w:rsidR="00291D58" w:rsidRPr="00F6274C" w:rsidSect="003247B6">
      <w:headerReference w:type="even" r:id="rId38"/>
      <w:headerReference w:type="default" r:id="rId39"/>
      <w:footerReference w:type="default" r:id="rId40"/>
      <w:headerReference w:type="first" r:id="rId41"/>
      <w:pgSz w:w="16838" w:h="11906" w:orient="landscape"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7" w:author="James Collocott" w:date="2018-10-23T12:28:00Z" w:initials="JC">
    <w:p w14:paraId="761DAC7A" w14:textId="6330B860" w:rsidR="00DF5CED" w:rsidRDefault="00DF5CED" w:rsidP="00F53FE3">
      <w:pPr>
        <w:pStyle w:val="CommentText"/>
      </w:pPr>
      <w:r>
        <w:rPr>
          <w:rStyle w:val="CommentReference"/>
        </w:rPr>
        <w:annotationRef/>
      </w:r>
      <w:r>
        <w:t>Revised number, with pre-fix R</w:t>
      </w:r>
    </w:p>
  </w:comment>
  <w:comment w:id="48" w:author="James Collocott" w:date="2018-10-23T12:39:00Z" w:initials="JC">
    <w:p w14:paraId="6EB03B67" w14:textId="505FEA91" w:rsidR="00DF5CED" w:rsidRDefault="00DF5CED" w:rsidP="00520ECD">
      <w:pPr>
        <w:pStyle w:val="CommentText"/>
      </w:pPr>
      <w:r>
        <w:rPr>
          <w:rStyle w:val="CommentReference"/>
        </w:rPr>
        <w:annotationRef/>
      </w:r>
      <w:r>
        <w:t>Change Instructor to TTIs throughout</w:t>
      </w:r>
    </w:p>
  </w:comment>
  <w:comment w:id="52" w:author="James Collocott" w:date="2018-10-23T17:20:00Z" w:initials="JC">
    <w:p w14:paraId="0ED0A9D4" w14:textId="72301873" w:rsidR="00DF5CED" w:rsidRDefault="00DF5CED" w:rsidP="00F53FE3">
      <w:pPr>
        <w:pStyle w:val="CommentText"/>
      </w:pPr>
      <w:r>
        <w:rPr>
          <w:rStyle w:val="CommentReference"/>
        </w:rPr>
        <w:annotationRef/>
      </w:r>
      <w:r>
        <w:t>It is noted that the word “module” is being used for Module 1 and Module 2, as well as for “elements” and “sub-elements”.  Check the whole document to correct appropriately.  The naming could be: Module 1, sub-module 1A, element 1a.1, sub-element 1a.1.1</w:t>
      </w:r>
    </w:p>
  </w:comment>
  <w:comment w:id="54" w:author="James Collocott" w:date="2018-10-23T12:42:00Z" w:initials="JC">
    <w:p w14:paraId="1C6DD876" w14:textId="0AF8CD0C" w:rsidR="00DF5CED" w:rsidRDefault="00DF5CED">
      <w:pPr>
        <w:pStyle w:val="CommentText"/>
      </w:pPr>
      <w:r>
        <w:rPr>
          <w:rStyle w:val="CommentReference"/>
        </w:rPr>
        <w:annotationRef/>
      </w:r>
      <w:r>
        <w:t>Prefix G?</w:t>
      </w:r>
    </w:p>
  </w:comment>
  <w:comment w:id="65" w:author="James Collocott" w:date="2018-10-23T12:53:00Z" w:initials="JC">
    <w:p w14:paraId="55813936" w14:textId="1F87678E" w:rsidR="00DF5CED" w:rsidRDefault="00DF5CED" w:rsidP="00F07D58">
      <w:pPr>
        <w:pStyle w:val="CommentText"/>
      </w:pPr>
      <w:r>
        <w:rPr>
          <w:rStyle w:val="CommentReference"/>
        </w:rPr>
        <w:annotationRef/>
      </w:r>
      <w:r>
        <w:t>Make sure all acronyms are listed</w:t>
      </w:r>
    </w:p>
  </w:comment>
  <w:comment w:id="76" w:author="James Collocott" w:date="2018-10-23T14:13:00Z" w:initials="JC">
    <w:p w14:paraId="56D47BDC" w14:textId="168D5E24" w:rsidR="00DF5CED" w:rsidRDefault="00DF5CED">
      <w:pPr>
        <w:pStyle w:val="CommentText"/>
      </w:pPr>
      <w:r>
        <w:rPr>
          <w:rStyle w:val="CommentReference"/>
        </w:rPr>
        <w:annotationRef/>
      </w:r>
      <w:r>
        <w:t>Change throughout the document</w:t>
      </w:r>
    </w:p>
  </w:comment>
  <w:comment w:id="84" w:author="James Collocott" w:date="2018-10-23T14:17:00Z" w:initials="JC">
    <w:p w14:paraId="0E237410" w14:textId="035068B1" w:rsidR="00DF5CED" w:rsidRDefault="00DF5CED">
      <w:pPr>
        <w:pStyle w:val="CommentText"/>
      </w:pPr>
      <w:r>
        <w:rPr>
          <w:rStyle w:val="CommentReference"/>
        </w:rPr>
        <w:annotationRef/>
      </w:r>
      <w:r>
        <w:t>Full text?</w:t>
      </w:r>
    </w:p>
  </w:comment>
  <w:comment w:id="245" w:author="James Collocott" w:date="2018-10-23T16:38:00Z" w:initials="JC">
    <w:p w14:paraId="4D74A58A" w14:textId="7B1A471D" w:rsidR="00DF5CED" w:rsidRDefault="00DF5CED" w:rsidP="0054669A">
      <w:pPr>
        <w:pStyle w:val="CommentText"/>
      </w:pPr>
      <w:r>
        <w:rPr>
          <w:rStyle w:val="CommentReference"/>
        </w:rPr>
        <w:annotationRef/>
      </w:r>
      <w:r>
        <w:t>Ensure consistency throughout the document</w:t>
      </w:r>
    </w:p>
  </w:comment>
  <w:comment w:id="288" w:author="James Collocott" w:date="2018-10-24T09:07:00Z" w:initials="JC">
    <w:p w14:paraId="08F31BC4" w14:textId="6109E970" w:rsidR="00DF5CED" w:rsidRDefault="00DF5CED">
      <w:pPr>
        <w:pStyle w:val="CommentText"/>
      </w:pPr>
      <w:r>
        <w:rPr>
          <w:rStyle w:val="CommentReference"/>
        </w:rPr>
        <w:annotationRef/>
      </w:r>
      <w:r>
        <w:t>Change throughout accordingly</w:t>
      </w:r>
    </w:p>
  </w:comment>
  <w:comment w:id="303" w:author="James Collocott" w:date="2018-10-24T09:56:00Z" w:initials="JC">
    <w:p w14:paraId="346C5F39" w14:textId="27B43D2B" w:rsidR="0064739E" w:rsidRDefault="0064739E">
      <w:pPr>
        <w:pStyle w:val="CommentText"/>
      </w:pPr>
      <w:r>
        <w:rPr>
          <w:rStyle w:val="CommentReference"/>
        </w:rPr>
        <w:annotationRef/>
      </w:r>
      <w:r>
        <w:t>Include full text?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1DAC7A" w15:done="0"/>
  <w15:commentEx w15:paraId="6EB03B67" w15:done="0"/>
  <w15:commentEx w15:paraId="0ED0A9D4" w15:done="0"/>
  <w15:commentEx w15:paraId="1C6DD876" w15:done="0"/>
  <w15:commentEx w15:paraId="55813936" w15:done="0"/>
  <w15:commentEx w15:paraId="56D47BDC" w15:done="0"/>
  <w15:commentEx w15:paraId="0E237410" w15:done="0"/>
  <w15:commentEx w15:paraId="4D74A58A" w15:done="0"/>
  <w15:commentEx w15:paraId="08F31BC4" w15:done="0"/>
  <w15:commentEx w15:paraId="346C5F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B5FBF" w14:textId="77777777" w:rsidR="006516EF" w:rsidRDefault="006516EF" w:rsidP="005D7E57">
      <w:pPr>
        <w:spacing w:after="0" w:line="240" w:lineRule="auto"/>
      </w:pPr>
      <w:r>
        <w:separator/>
      </w:r>
    </w:p>
  </w:endnote>
  <w:endnote w:type="continuationSeparator" w:id="0">
    <w:p w14:paraId="684DF8D8" w14:textId="77777777" w:rsidR="006516EF" w:rsidRDefault="006516EF" w:rsidP="005D7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venirNext LT Pro Cn">
    <w:altName w:val="Calibri"/>
    <w:panose1 w:val="00000000000000000000"/>
    <w:charset w:val="00"/>
    <w:family w:val="swiss"/>
    <w:notTrueType/>
    <w:pitch w:val="variable"/>
    <w:sig w:usb0="800000AF" w:usb1="5000204A" w:usb2="00000000" w:usb3="00000000" w:csb0="0000009B"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Avenir LT Std 65 Medium">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49995"/>
      <w:docPartObj>
        <w:docPartGallery w:val="Page Numbers (Bottom of Page)"/>
        <w:docPartUnique/>
      </w:docPartObj>
    </w:sdtPr>
    <w:sdtEndPr/>
    <w:sdtContent>
      <w:p w14:paraId="4CF88728" w14:textId="77777777" w:rsidR="00DF5CED" w:rsidRPr="003E22A6" w:rsidRDefault="00DF5CED"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Master of AtoN Management</w:t>
        </w:r>
      </w:p>
      <w:p w14:paraId="7565F546" w14:textId="77777777" w:rsidR="00DF5CED" w:rsidRPr="003E22A6" w:rsidRDefault="00DF5CED"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14:paraId="637F8646" w14:textId="3C23E415" w:rsidR="00DF5CED" w:rsidRDefault="00DF5CED">
        <w:pPr>
          <w:pStyle w:val="Footer"/>
          <w:jc w:val="right"/>
        </w:pPr>
        <w:r>
          <w:t xml:space="preserve">Page | </w:t>
        </w:r>
        <w:r>
          <w:fldChar w:fldCharType="begin"/>
        </w:r>
        <w:r>
          <w:instrText xml:space="preserve"> PAGE   \* MERGEFORMAT </w:instrText>
        </w:r>
        <w:r>
          <w:fldChar w:fldCharType="separate"/>
        </w:r>
        <w:r w:rsidR="00904614">
          <w:rPr>
            <w:noProof/>
          </w:rPr>
          <w:t>17</w:t>
        </w:r>
        <w:r>
          <w:rPr>
            <w:noProof/>
          </w:rPr>
          <w:fldChar w:fldCharType="end"/>
        </w:r>
        <w:r>
          <w:t xml:space="preserve"> </w:t>
        </w:r>
      </w:p>
    </w:sdtContent>
  </w:sdt>
  <w:p w14:paraId="2E4F1169" w14:textId="77777777" w:rsidR="00DF5CED" w:rsidRPr="000C4249" w:rsidRDefault="00DF5CED" w:rsidP="000C42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ED8BA" w14:textId="77777777" w:rsidR="00DF5CED" w:rsidRPr="00C55A03" w:rsidRDefault="00DF5CED">
    <w:pPr>
      <w:pStyle w:val="Footer"/>
      <w:rPr>
        <w:rFonts w:ascii="AvenirNext LT Pro Regular" w:hAnsi="AvenirNext LT Pro Regular"/>
        <w:color w:val="575756"/>
        <w:sz w:val="14"/>
        <w:szCs w:val="14"/>
        <w:lang w:val="fr-FR"/>
      </w:rPr>
    </w:pPr>
    <w:r w:rsidRPr="00C55A03">
      <w:rPr>
        <w:rFonts w:ascii="AvenirNext LT Pro Regular" w:hAnsi="AvenirNext LT Pro Regular"/>
        <w:color w:val="575756"/>
        <w:sz w:val="14"/>
        <w:szCs w:val="14"/>
        <w:lang w:val="fr-FR"/>
      </w:rPr>
      <w:t>10 rue des Gaudines – 78100 Saint-Germain-en-Laye – France</w:t>
    </w:r>
  </w:p>
  <w:p w14:paraId="01CD3503" w14:textId="77777777" w:rsidR="00DF5CED" w:rsidRPr="000819B0" w:rsidRDefault="00DF5CED">
    <w:pPr>
      <w:pStyle w:val="Footer"/>
      <w:rPr>
        <w:rFonts w:ascii="AvenirNext LT Pro Regular" w:hAnsi="AvenirNext LT Pro Regular"/>
        <w:color w:val="575756"/>
        <w:sz w:val="14"/>
        <w:szCs w:val="14"/>
      </w:rPr>
    </w:pPr>
    <w:r w:rsidRPr="000819B0">
      <w:rPr>
        <w:rFonts w:ascii="AvenirNext LT Pro Regular" w:hAnsi="AvenirNext LT Pro Regular"/>
        <w:color w:val="575756"/>
        <w:sz w:val="14"/>
        <w:szCs w:val="14"/>
      </w:rPr>
      <w:t>Tel. +33 (0)1 34 51 700 01 – Fax. +33 (0)1 34 51 82 05 – e-mail contact@iala-aism.org</w:t>
    </w:r>
  </w:p>
  <w:p w14:paraId="3877549C" w14:textId="77777777" w:rsidR="00DF5CED" w:rsidRPr="000819B0" w:rsidRDefault="00DF5CED">
    <w:pPr>
      <w:pStyle w:val="Footer"/>
      <w:rPr>
        <w:rFonts w:ascii="Avenir LT Std 65 Medium" w:hAnsi="Avenir LT Std 65 Medium"/>
        <w:color w:val="00558C"/>
        <w:sz w:val="14"/>
        <w:szCs w:val="14"/>
      </w:rPr>
    </w:pPr>
    <w:r w:rsidRPr="000819B0">
      <w:rPr>
        <w:rFonts w:ascii="Avenir LT Std 65 Medium" w:hAnsi="Avenir LT Std 65 Medium"/>
        <w:color w:val="00558C"/>
        <w:sz w:val="14"/>
        <w:szCs w:val="14"/>
      </w:rPr>
      <w:t>www.iala-aism.org</w:t>
    </w:r>
  </w:p>
  <w:p w14:paraId="54F5B812" w14:textId="77777777" w:rsidR="00DF5CED" w:rsidRPr="000819B0" w:rsidRDefault="00DF5CED">
    <w:pPr>
      <w:pStyle w:val="Footer"/>
      <w:rPr>
        <w:rFonts w:ascii="AvenirNext LT Pro Cn" w:hAnsi="AvenirNext LT Pro Cn"/>
        <w:color w:val="00558C"/>
        <w:sz w:val="14"/>
        <w:szCs w:val="14"/>
      </w:rPr>
    </w:pPr>
  </w:p>
  <w:p w14:paraId="71A35B62" w14:textId="77777777" w:rsidR="00DF5CED" w:rsidRPr="00574F9E" w:rsidRDefault="00DF5CED">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International Association of Marine Aids to Navigation</w:t>
    </w:r>
  </w:p>
  <w:p w14:paraId="22F5BE6E" w14:textId="77777777" w:rsidR="00DF5CED" w:rsidRPr="00574F9E" w:rsidRDefault="00DF5CED">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and Lighthouse Authorities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529064"/>
      <w:docPartObj>
        <w:docPartGallery w:val="Page Numbers (Bottom of Page)"/>
        <w:docPartUnique/>
      </w:docPartObj>
    </w:sdtPr>
    <w:sdtEndPr>
      <w:rPr>
        <w:color w:val="7F7F7F" w:themeColor="background1" w:themeShade="7F"/>
        <w:spacing w:val="60"/>
      </w:rPr>
    </w:sdtEndPr>
    <w:sdtContent>
      <w:p w14:paraId="2FDB146B" w14:textId="77777777" w:rsidR="00DF5CED" w:rsidRPr="003E22A6" w:rsidRDefault="00DF5CED"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 Master of AtoN Management</w:t>
        </w:r>
      </w:p>
      <w:p w14:paraId="02AB28D0" w14:textId="77777777" w:rsidR="00DF5CED" w:rsidRPr="003E22A6" w:rsidRDefault="00DF5CED"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14:paraId="7B49622A" w14:textId="6440C454" w:rsidR="00DF5CED" w:rsidRDefault="00DF5CED">
        <w:pPr>
          <w:pStyle w:val="Footer"/>
          <w:pBdr>
            <w:top w:val="single" w:sz="4" w:space="1" w:color="D9D9D9" w:themeColor="background1" w:themeShade="D9"/>
          </w:pBdr>
          <w:jc w:val="right"/>
        </w:pPr>
        <w:r>
          <w:fldChar w:fldCharType="begin"/>
        </w:r>
        <w:r>
          <w:instrText xml:space="preserve"> PAGE   \* MERGEFORMAT </w:instrText>
        </w:r>
        <w:r>
          <w:fldChar w:fldCharType="separate"/>
        </w:r>
        <w:r w:rsidR="00904614">
          <w:rPr>
            <w:noProof/>
          </w:rPr>
          <w:t>4</w:t>
        </w:r>
        <w:r>
          <w:rPr>
            <w:noProof/>
          </w:rPr>
          <w:fldChar w:fldCharType="end"/>
        </w:r>
        <w:r>
          <w:t xml:space="preserve"> | </w:t>
        </w:r>
        <w:r>
          <w:rPr>
            <w:color w:val="7F7F7F" w:themeColor="background1" w:themeShade="7F"/>
            <w:spacing w:val="60"/>
          </w:rPr>
          <w:t>Page</w:t>
        </w:r>
      </w:p>
    </w:sdtContent>
  </w:sdt>
  <w:p w14:paraId="4947E4B7" w14:textId="77777777" w:rsidR="00DF5CED" w:rsidRPr="003E22A6" w:rsidRDefault="00DF5CED" w:rsidP="00D97909">
    <w:pPr>
      <w:pStyle w:val="Footer"/>
      <w:rPr>
        <w:rFonts w:ascii="AvenirNext LT Pro Cn" w:hAnsi="AvenirNext LT Pro Cn"/>
        <w:color w:val="00B2AA"/>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47733" w14:textId="77777777" w:rsidR="00DF5CED" w:rsidRPr="003E22A6" w:rsidRDefault="00DF5CED"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14:paraId="0FDDC61C" w14:textId="77777777" w:rsidR="00DF5CED" w:rsidRPr="003E22A6" w:rsidRDefault="00DF5CED"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14:paraId="4A05C6D6" w14:textId="77777777" w:rsidR="00DF5CED" w:rsidRDefault="00DF5CED" w:rsidP="009062C6">
    <w:pPr>
      <w:pStyle w:val="Footer"/>
      <w:tabs>
        <w:tab w:val="center" w:pos="723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D390C" w14:textId="77777777" w:rsidR="00DF5CED" w:rsidRPr="003E22A6" w:rsidRDefault="00DF5CED"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14:paraId="7E42422B" w14:textId="77777777" w:rsidR="00DF5CED" w:rsidRPr="003E22A6" w:rsidRDefault="00DF5CED"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14:paraId="4EF17065" w14:textId="5A6B334A" w:rsidR="00DF5CED" w:rsidRPr="008136BC" w:rsidRDefault="00DF5CED"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04614">
      <w:rPr>
        <w:noProof/>
        <w:lang w:val="en-US"/>
      </w:rPr>
      <w:t>21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04614">
      <w:rPr>
        <w:noProof/>
        <w:lang w:val="en-US"/>
      </w:rPr>
      <w:t>23</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2C95A" w14:textId="77777777" w:rsidR="00DF5CED" w:rsidRDefault="00DF5CED"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48</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4D1CA" w14:textId="77777777" w:rsidR="00DF5CED" w:rsidRPr="003E22A6" w:rsidRDefault="00DF5CED"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14:paraId="05F11478" w14:textId="77777777" w:rsidR="00DF5CED" w:rsidRPr="003E22A6" w:rsidRDefault="00DF5CED"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14:paraId="0CAAEA28" w14:textId="77777777" w:rsidR="00DF5CED" w:rsidRDefault="00DF5CED">
    <w:pPr>
      <w:pStyle w:val="Footer"/>
    </w:pPr>
  </w:p>
  <w:p w14:paraId="13E5BA9B" w14:textId="77777777" w:rsidR="00DF5CED" w:rsidRPr="008136BC" w:rsidRDefault="00DF5CED" w:rsidP="009062C6">
    <w:pPr>
      <w:pStyle w:val="Footer"/>
      <w:tabs>
        <w:tab w:val="center" w:pos="4820"/>
        <w:tab w:val="right" w:pos="9639"/>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E4B1F" w14:textId="77777777" w:rsidR="00DF5CED" w:rsidRPr="003E22A6" w:rsidRDefault="00DF5CED"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14:paraId="0AB4B75C" w14:textId="77777777" w:rsidR="00DF5CED" w:rsidRPr="003E22A6" w:rsidRDefault="00DF5CED"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14:paraId="51EB08C1" w14:textId="57278259" w:rsidR="00DF5CED" w:rsidRPr="008136BC" w:rsidRDefault="00DF5CED" w:rsidP="009062C6">
    <w:pPr>
      <w:pStyle w:val="Footer"/>
      <w:tabs>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04614">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04614">
      <w:rPr>
        <w:noProof/>
        <w:lang w:val="en-US"/>
      </w:rPr>
      <w:t>23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85910" w14:textId="77777777" w:rsidR="006516EF" w:rsidRDefault="006516EF" w:rsidP="005D7E57">
      <w:pPr>
        <w:spacing w:after="0" w:line="240" w:lineRule="auto"/>
      </w:pPr>
      <w:r>
        <w:separator/>
      </w:r>
    </w:p>
  </w:footnote>
  <w:footnote w:type="continuationSeparator" w:id="0">
    <w:p w14:paraId="72A46279" w14:textId="77777777" w:rsidR="006516EF" w:rsidRDefault="006516EF" w:rsidP="005D7E57">
      <w:pPr>
        <w:spacing w:after="0" w:line="240" w:lineRule="auto"/>
      </w:pPr>
      <w:r>
        <w:continuationSeparator/>
      </w:r>
    </w:p>
  </w:footnote>
  <w:footnote w:id="1">
    <w:p w14:paraId="3C2877B8" w14:textId="6C82F3D7" w:rsidR="00DF5CED" w:rsidRPr="001419C2" w:rsidRDefault="00DF5CED">
      <w:pPr>
        <w:pStyle w:val="FootnoteText"/>
        <w:rPr>
          <w:rFonts w:asciiTheme="minorHAnsi" w:hAnsiTheme="minorHAnsi" w:cstheme="minorHAnsi"/>
        </w:rPr>
      </w:pPr>
      <w:r>
        <w:rPr>
          <w:rStyle w:val="FootnoteReference"/>
        </w:rPr>
        <w:footnoteRef/>
      </w:r>
      <w:r>
        <w:t xml:space="preserve"> </w:t>
      </w:r>
      <w:r w:rsidRPr="001419C2">
        <w:rPr>
          <w:rFonts w:asciiTheme="minorHAnsi" w:hAnsiTheme="minorHAnsi" w:cstheme="minorHAnsi"/>
        </w:rPr>
        <w:t xml:space="preserve">The </w:t>
      </w:r>
      <w:r>
        <w:rPr>
          <w:rFonts w:asciiTheme="minorHAnsi" w:hAnsiTheme="minorHAnsi" w:cstheme="minorHAnsi"/>
        </w:rPr>
        <w:t>subject headings for the draft Strategic Plan are taken from Module Three, Lecture 42 of the training plan developed by the IALA WWA for the delivery of model course L1.1 for AtoN managers.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192A1" w14:textId="77777777" w:rsidR="00DF5CED" w:rsidRDefault="00904614">
    <w:pPr>
      <w:pStyle w:val="Header"/>
    </w:pPr>
    <w:r>
      <w:rPr>
        <w:noProof/>
      </w:rPr>
      <w:pict w14:anchorId="48280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7" o:spid="_x0000_s2050" type="#_x0000_t136" style="position:absolute;margin-left:0;margin-top:0;width:554.25pt;height:85.25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F090D" w14:textId="77777777" w:rsidR="00DF5CED" w:rsidRDefault="00904614">
    <w:pPr>
      <w:pStyle w:val="Header"/>
    </w:pPr>
    <w:r>
      <w:rPr>
        <w:noProof/>
      </w:rPr>
      <w:pict w14:anchorId="35D8FD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6" o:spid="_x0000_s2059" type="#_x0000_t136" style="position:absolute;margin-left:0;margin-top:0;width:554.25pt;height:85.25pt;rotation:315;z-index:-2516367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C0D4B" w14:textId="77777777" w:rsidR="00DF5CED" w:rsidRDefault="00904614">
    <w:pPr>
      <w:pStyle w:val="Header"/>
    </w:pPr>
    <w:r>
      <w:rPr>
        <w:noProof/>
      </w:rPr>
      <w:pict w14:anchorId="60819F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7" o:spid="_x0000_s2060" type="#_x0000_t136" style="position:absolute;margin-left:0;margin-top:0;width:554.25pt;height:85.25pt;rotation:315;z-index:-2516346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ADC56" w14:textId="77777777" w:rsidR="00DF5CED" w:rsidRDefault="00904614" w:rsidP="009062C6">
    <w:pPr>
      <w:pStyle w:val="Header"/>
      <w:tabs>
        <w:tab w:val="center" w:pos="7230"/>
        <w:tab w:val="right" w:pos="14601"/>
      </w:tabs>
    </w:pPr>
    <w:r>
      <w:rPr>
        <w:noProof/>
      </w:rPr>
      <w:pict w14:anchorId="67C8D5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5" o:spid="_x0000_s2058" type="#_x0000_t136" style="position:absolute;margin-left:0;margin-top:0;width:554.25pt;height:85.25pt;rotation:315;z-index:-2516387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A8CE8" w14:textId="77777777" w:rsidR="00DF5CED" w:rsidRDefault="00904614">
    <w:pPr>
      <w:pStyle w:val="Header"/>
    </w:pPr>
    <w:r>
      <w:rPr>
        <w:noProof/>
      </w:rPr>
      <w:pict w14:anchorId="1EC256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9" o:spid="_x0000_s2062" type="#_x0000_t136" style="position:absolute;margin-left:0;margin-top:0;width:554.25pt;height:85.25pt;rotation:315;z-index:-2516305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E071F" w14:textId="77777777" w:rsidR="00DF5CED" w:rsidRDefault="00904614">
    <w:pPr>
      <w:rPr>
        <w:sz w:val="20"/>
      </w:rPr>
    </w:pPr>
    <w:r>
      <w:rPr>
        <w:noProof/>
      </w:rPr>
      <w:pict w14:anchorId="208CDC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0" o:spid="_x0000_s2063" type="#_x0000_t136" style="position:absolute;margin-left:0;margin-top:0;width:554.25pt;height:85.25pt;rotation:315;z-index:-2516285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137DF" w14:textId="77777777" w:rsidR="00DF5CED" w:rsidRPr="001D09DE" w:rsidRDefault="00904614" w:rsidP="009062C6">
    <w:pPr>
      <w:jc w:val="center"/>
      <w:rPr>
        <w:rFonts w:cs="Arial"/>
        <w:sz w:val="20"/>
      </w:rPr>
    </w:pPr>
    <w:r>
      <w:rPr>
        <w:noProof/>
      </w:rPr>
      <w:pict w14:anchorId="56EB2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8" o:spid="_x0000_s2061" type="#_x0000_t136" style="position:absolute;left:0;text-align:left;margin-left:0;margin-top:0;width:554.25pt;height:85.25pt;rotation:315;z-index:-2516326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DF5CED" w:rsidRPr="001D09DE">
      <w:rPr>
        <w:rFonts w:cs="Arial"/>
        <w:sz w:val="20"/>
      </w:rPr>
      <w:t>Model Curse E-101/1 – Level 1 Manager Training</w:t>
    </w:r>
  </w:p>
  <w:p w14:paraId="09394B18" w14:textId="77777777" w:rsidR="00DF5CED" w:rsidRDefault="00DF5CED" w:rsidP="009062C6">
    <w:pPr>
      <w:pBdr>
        <w:bottom w:val="single" w:sz="4" w:space="1" w:color="auto"/>
      </w:pBdr>
      <w:jc w:val="center"/>
    </w:pPr>
    <w:r>
      <w:rPr>
        <w:rFonts w:cs="Arial"/>
        <w:sz w:val="20"/>
        <w:highlight w:val="yellow"/>
      </w:rPr>
      <w:t>December 2011</w:t>
    </w:r>
  </w:p>
  <w:p w14:paraId="76028C77" w14:textId="77777777" w:rsidR="00DF5CED" w:rsidRDefault="00DF5CED" w:rsidP="009062C6">
    <w:pPr>
      <w:pStyle w:val="Header"/>
      <w:tabs>
        <w:tab w:val="center" w:pos="7230"/>
        <w:tab w:val="right" w:pos="14601"/>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DC7AF" w14:textId="77777777" w:rsidR="00DF5CED" w:rsidRDefault="00904614">
    <w:pPr>
      <w:pStyle w:val="Header"/>
    </w:pPr>
    <w:r>
      <w:rPr>
        <w:noProof/>
      </w:rPr>
      <w:pict w14:anchorId="159E1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2" o:spid="_x0000_s2065" type="#_x0000_t136" style="position:absolute;margin-left:0;margin-top:0;width:554.25pt;height:85.25pt;rotation:315;z-index:-2516244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9B9FF" w14:textId="77777777" w:rsidR="00DF5CED" w:rsidRDefault="00904614">
    <w:pPr>
      <w:rPr>
        <w:sz w:val="20"/>
      </w:rPr>
    </w:pPr>
    <w:r>
      <w:rPr>
        <w:noProof/>
      </w:rPr>
      <w:pict w14:anchorId="6D0B6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3" o:spid="_x0000_s2066" type="#_x0000_t136" style="position:absolute;margin-left:0;margin-top:0;width:554.25pt;height:85.25pt;rotation:315;z-index:-2516224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6C2D2" w14:textId="77777777" w:rsidR="00DF5CED" w:rsidRPr="001D09DE" w:rsidRDefault="00904614" w:rsidP="009062C6">
    <w:pPr>
      <w:jc w:val="center"/>
      <w:rPr>
        <w:rFonts w:cs="Arial"/>
        <w:sz w:val="20"/>
      </w:rPr>
    </w:pPr>
    <w:r>
      <w:rPr>
        <w:noProof/>
      </w:rPr>
      <w:pict w14:anchorId="68862B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1" o:spid="_x0000_s2064" type="#_x0000_t136" style="position:absolute;left:0;text-align:left;margin-left:0;margin-top:0;width:554.25pt;height:85.25pt;rotation:315;z-index:-2516264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DF5CED" w:rsidRPr="001D09DE">
      <w:rPr>
        <w:rFonts w:cs="Arial"/>
        <w:sz w:val="20"/>
      </w:rPr>
      <w:t>Model Curse E-101/1 – Level 1 Manager Training</w:t>
    </w:r>
  </w:p>
  <w:p w14:paraId="462CE18F" w14:textId="77777777" w:rsidR="00DF5CED" w:rsidRDefault="00DF5CED" w:rsidP="009062C6">
    <w:pPr>
      <w:pBdr>
        <w:bottom w:val="single" w:sz="4" w:space="1" w:color="auto"/>
      </w:pBdr>
      <w:jc w:val="center"/>
    </w:pPr>
    <w:r>
      <w:rPr>
        <w:rFonts w:cs="Arial"/>
        <w:sz w:val="20"/>
        <w:highlight w:val="yellow"/>
      </w:rPr>
      <w:t>December 2011</w:t>
    </w:r>
  </w:p>
  <w:p w14:paraId="42D5FAAC" w14:textId="77777777" w:rsidR="00DF5CED" w:rsidRDefault="00DF5CED" w:rsidP="009062C6">
    <w:pPr>
      <w:pStyle w:val="Header"/>
      <w:tabs>
        <w:tab w:val="center" w:pos="7230"/>
        <w:tab w:val="right" w:pos="14601"/>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B9A3D" w14:textId="77777777" w:rsidR="00DF5CED" w:rsidRDefault="00904614">
    <w:pPr>
      <w:pStyle w:val="Header"/>
    </w:pPr>
    <w:r>
      <w:rPr>
        <w:noProof/>
      </w:rPr>
      <w:pict w14:anchorId="7E4907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5" o:spid="_x0000_s2068" type="#_x0000_t136" style="position:absolute;margin-left:0;margin-top:0;width:554.25pt;height:85.25pt;rotation:315;z-index:-2516183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36400" w14:textId="77777777" w:rsidR="00DF5CED" w:rsidRDefault="00904614">
    <w:pPr>
      <w:pStyle w:val="Header"/>
    </w:pPr>
    <w:r>
      <w:rPr>
        <w:noProof/>
      </w:rPr>
      <w:pict w14:anchorId="433181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8" o:spid="_x0000_s2051" type="#_x0000_t136" style="position:absolute;margin-left:0;margin-top:0;width:554.25pt;height:85.25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9EACC" w14:textId="77777777" w:rsidR="00DF5CED" w:rsidRDefault="00904614">
    <w:pPr>
      <w:rPr>
        <w:sz w:val="20"/>
      </w:rPr>
    </w:pPr>
    <w:r>
      <w:rPr>
        <w:noProof/>
      </w:rPr>
      <w:pict w14:anchorId="52B517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6" o:spid="_x0000_s2069" type="#_x0000_t136" style="position:absolute;margin-left:0;margin-top:0;width:554.25pt;height:85.25pt;rotation:315;z-index:-2516162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30FDB" w14:textId="77777777" w:rsidR="00DF5CED" w:rsidRDefault="00904614">
    <w:pPr>
      <w:pStyle w:val="Header"/>
    </w:pPr>
    <w:r>
      <w:rPr>
        <w:noProof/>
      </w:rPr>
      <w:pict w14:anchorId="085190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4" o:spid="_x0000_s2067" type="#_x0000_t136" style="position:absolute;margin-left:0;margin-top:0;width:554.25pt;height:85.25pt;rotation:315;z-index:-2516203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93E26" w14:textId="0358C176" w:rsidR="00EA0CF3" w:rsidRDefault="00EA0CF3" w:rsidP="00D86CC7">
    <w:pPr>
      <w:pStyle w:val="Header"/>
      <w:jc w:val="right"/>
      <w:rPr>
        <w:ins w:id="0" w:author="Seamus Doyle" w:date="2018-10-25T11:38:00Z"/>
      </w:rPr>
    </w:pPr>
    <w:r>
      <w:t>ARM8-12.1.4</w:t>
    </w:r>
  </w:p>
  <w:p w14:paraId="23FFFECC" w14:textId="2C3EFAA4" w:rsidR="00DF5CED" w:rsidRDefault="00904614" w:rsidP="00D86CC7">
    <w:pPr>
      <w:pStyle w:val="Header"/>
      <w:jc w:val="right"/>
    </w:pPr>
    <w:r>
      <w:rPr>
        <w:noProof/>
      </w:rPr>
      <w:pict w14:anchorId="5D3C41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6" o:spid="_x0000_s2049" type="#_x0000_t136" style="position:absolute;left:0;text-align:left;margin-left:0;margin-top:0;width:554.25pt;height:85.25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A0CF3">
      <w:t xml:space="preserve">Formerly </w:t>
    </w:r>
    <w:r w:rsidR="00DF5CED">
      <w:t>ARM8-11.8.1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D20E7" w14:textId="77777777" w:rsidR="00DF5CED" w:rsidRDefault="00904614">
    <w:pPr>
      <w:pStyle w:val="Header"/>
    </w:pPr>
    <w:r>
      <w:rPr>
        <w:noProof/>
      </w:rPr>
      <w:pict w14:anchorId="6BA888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0" o:spid="_x0000_s2053" type="#_x0000_t136" style="position:absolute;margin-left:0;margin-top:0;width:554.25pt;height:85.25pt;rotation:315;z-index:-25164902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E6284" w14:textId="77777777" w:rsidR="00DF5CED" w:rsidRDefault="00904614">
    <w:pPr>
      <w:pStyle w:val="Header"/>
    </w:pPr>
    <w:r>
      <w:rPr>
        <w:noProof/>
      </w:rPr>
      <w:pict w14:anchorId="3B8518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1" o:spid="_x0000_s2054" type="#_x0000_t136" style="position:absolute;margin-left:0;margin-top:0;width:554.25pt;height:85.25pt;rotation:315;z-index:-2516469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B394C" w14:textId="77777777" w:rsidR="00DF5CED" w:rsidRPr="000C4249" w:rsidRDefault="00904614" w:rsidP="000C4249">
    <w:pPr>
      <w:pStyle w:val="Header"/>
    </w:pPr>
    <w:r>
      <w:rPr>
        <w:noProof/>
      </w:rPr>
      <w:pict w14:anchorId="7BFA8B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9" o:spid="_x0000_s2052" type="#_x0000_t136" style="position:absolute;margin-left:0;margin-top:0;width:554.25pt;height:85.25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C29EA" w14:textId="77777777" w:rsidR="00DF5CED" w:rsidRDefault="00904614">
    <w:pPr>
      <w:pStyle w:val="Header"/>
    </w:pPr>
    <w:r>
      <w:rPr>
        <w:noProof/>
      </w:rPr>
      <w:pict w14:anchorId="55B5DB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3" o:spid="_x0000_s2056" type="#_x0000_t136" style="position:absolute;margin-left:0;margin-top:0;width:554.25pt;height:85.25pt;rotation:315;z-index:-2516428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4E299" w14:textId="77777777" w:rsidR="00DF5CED" w:rsidRDefault="00904614">
    <w:pPr>
      <w:rPr>
        <w:sz w:val="20"/>
      </w:rPr>
    </w:pPr>
    <w:r>
      <w:rPr>
        <w:noProof/>
      </w:rPr>
      <w:pict w14:anchorId="3CA14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4" o:spid="_x0000_s2057" type="#_x0000_t136" style="position:absolute;margin-left:0;margin-top:0;width:554.25pt;height:85.25pt;rotation:315;z-index:-2516408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90B82" w14:textId="77777777" w:rsidR="00DF5CED" w:rsidRDefault="00904614" w:rsidP="009062C6">
    <w:pPr>
      <w:pStyle w:val="Header"/>
      <w:tabs>
        <w:tab w:val="center" w:pos="7230"/>
        <w:tab w:val="right" w:pos="14601"/>
      </w:tabs>
    </w:pPr>
    <w:r>
      <w:rPr>
        <w:noProof/>
      </w:rPr>
      <w:pict w14:anchorId="13260D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2" o:spid="_x0000_s2055" type="#_x0000_t136" style="position:absolute;margin-left:0;margin-top:0;width:554.25pt;height:85.25pt;rotation:315;z-index:-2516449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C22A7FC2"/>
    <w:lvl w:ilvl="0" w:tplc="A156C9CC">
      <w:start w:val="1"/>
      <w:numFmt w:val="decimal"/>
      <w:lvlText w:val="APPENDIX %1"/>
      <w:lvlJc w:val="left"/>
      <w:pPr>
        <w:ind w:left="360" w:hanging="360"/>
      </w:pPr>
      <w:rPr>
        <w:rFonts w:ascii="Arial" w:hAnsi="Arial" w:hint="default"/>
        <w:b/>
        <w:i w:val="0"/>
        <w:sz w:val="24"/>
        <w:szCs w:val="28"/>
      </w:rPr>
    </w:lvl>
    <w:lvl w:ilvl="1" w:tplc="B1DA7846">
      <w:start w:val="1"/>
      <w:numFmt w:val="lowerLetter"/>
      <w:pStyle w:val="Heading2"/>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B27EFF"/>
    <w:multiLevelType w:val="hybridMultilevel"/>
    <w:tmpl w:val="C05AD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9C63CF"/>
    <w:multiLevelType w:val="hybridMultilevel"/>
    <w:tmpl w:val="B8C4D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AA6C76E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1B05E5"/>
    <w:multiLevelType w:val="hybridMultilevel"/>
    <w:tmpl w:val="1D583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442244"/>
    <w:multiLevelType w:val="hybridMultilevel"/>
    <w:tmpl w:val="59162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15:restartNumberingAfterBreak="0">
    <w:nsid w:val="43EE521F"/>
    <w:multiLevelType w:val="hybridMultilevel"/>
    <w:tmpl w:val="510A6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8325998"/>
    <w:multiLevelType w:val="hybridMultilevel"/>
    <w:tmpl w:val="E416A7E6"/>
    <w:lvl w:ilvl="0" w:tplc="B300A186">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7A1862"/>
    <w:multiLevelType w:val="hybridMultilevel"/>
    <w:tmpl w:val="5AF61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B55D23"/>
    <w:multiLevelType w:val="multilevel"/>
    <w:tmpl w:val="6CAEBB5A"/>
    <w:lvl w:ilvl="0">
      <w:start w:val="1"/>
      <w:numFmt w:val="decimal"/>
      <w:pStyle w:val="Table"/>
      <w:lvlText w:val="Table %1"/>
      <w:lvlJc w:val="left"/>
      <w:pPr>
        <w:tabs>
          <w:tab w:val="num" w:pos="8080"/>
        </w:tabs>
        <w:ind w:left="8080" w:hanging="1134"/>
      </w:pPr>
      <w:rPr>
        <w:rFonts w:asciiTheme="minorHAnsi" w:hAnsiTheme="minorHAnsi" w:cstheme="minorHAnsi" w:hint="default"/>
      </w:rPr>
    </w:lvl>
    <w:lvl w:ilvl="1" w:tentative="1">
      <w:start w:val="1"/>
      <w:numFmt w:val="lowerLetter"/>
      <w:lvlText w:val="%2."/>
      <w:lvlJc w:val="left"/>
      <w:pPr>
        <w:tabs>
          <w:tab w:val="num" w:pos="-1820"/>
        </w:tabs>
        <w:ind w:left="-1820" w:hanging="360"/>
      </w:pPr>
    </w:lvl>
    <w:lvl w:ilvl="2" w:tentative="1">
      <w:start w:val="1"/>
      <w:numFmt w:val="lowerRoman"/>
      <w:lvlText w:val="%3."/>
      <w:lvlJc w:val="right"/>
      <w:pPr>
        <w:tabs>
          <w:tab w:val="num" w:pos="-1100"/>
        </w:tabs>
        <w:ind w:left="-1100" w:hanging="180"/>
      </w:pPr>
    </w:lvl>
    <w:lvl w:ilvl="3" w:tentative="1">
      <w:start w:val="1"/>
      <w:numFmt w:val="decimal"/>
      <w:lvlText w:val="%4."/>
      <w:lvlJc w:val="left"/>
      <w:pPr>
        <w:tabs>
          <w:tab w:val="num" w:pos="-380"/>
        </w:tabs>
        <w:ind w:left="-380" w:hanging="360"/>
      </w:pPr>
    </w:lvl>
    <w:lvl w:ilvl="4" w:tentative="1">
      <w:start w:val="1"/>
      <w:numFmt w:val="lowerLetter"/>
      <w:lvlText w:val="%5."/>
      <w:lvlJc w:val="left"/>
      <w:pPr>
        <w:tabs>
          <w:tab w:val="num" w:pos="340"/>
        </w:tabs>
        <w:ind w:left="340" w:hanging="360"/>
      </w:pPr>
    </w:lvl>
    <w:lvl w:ilvl="5" w:tentative="1">
      <w:start w:val="1"/>
      <w:numFmt w:val="lowerRoman"/>
      <w:lvlText w:val="%6."/>
      <w:lvlJc w:val="right"/>
      <w:pPr>
        <w:tabs>
          <w:tab w:val="num" w:pos="1060"/>
        </w:tabs>
        <w:ind w:left="1060" w:hanging="180"/>
      </w:pPr>
    </w:lvl>
    <w:lvl w:ilvl="6" w:tentative="1">
      <w:start w:val="1"/>
      <w:numFmt w:val="decimal"/>
      <w:lvlText w:val="%7."/>
      <w:lvlJc w:val="left"/>
      <w:pPr>
        <w:tabs>
          <w:tab w:val="num" w:pos="1780"/>
        </w:tabs>
        <w:ind w:left="1780" w:hanging="360"/>
      </w:pPr>
    </w:lvl>
    <w:lvl w:ilvl="7" w:tentative="1">
      <w:start w:val="1"/>
      <w:numFmt w:val="lowerLetter"/>
      <w:lvlText w:val="%8."/>
      <w:lvlJc w:val="left"/>
      <w:pPr>
        <w:tabs>
          <w:tab w:val="num" w:pos="2500"/>
        </w:tabs>
        <w:ind w:left="2500" w:hanging="360"/>
      </w:pPr>
    </w:lvl>
    <w:lvl w:ilvl="8" w:tentative="1">
      <w:start w:val="1"/>
      <w:numFmt w:val="lowerRoman"/>
      <w:lvlText w:val="%9."/>
      <w:lvlJc w:val="right"/>
      <w:pPr>
        <w:tabs>
          <w:tab w:val="num" w:pos="3220"/>
        </w:tabs>
        <w:ind w:left="3220" w:hanging="180"/>
      </w:pPr>
    </w:lvl>
  </w:abstractNum>
  <w:abstractNum w:abstractNumId="19"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15:restartNumberingAfterBreak="0">
    <w:nsid w:val="58BB3DA9"/>
    <w:multiLevelType w:val="multilevel"/>
    <w:tmpl w:val="3FF28490"/>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143"/>
        </w:tabs>
        <w:ind w:left="143" w:hanging="851"/>
      </w:pPr>
      <w:rPr>
        <w:rFonts w:hint="default"/>
      </w:rPr>
    </w:lvl>
    <w:lvl w:ilvl="2">
      <w:start w:val="1"/>
      <w:numFmt w:val="decimal"/>
      <w:lvlText w:val="%1.%2.%3"/>
      <w:lvlJc w:val="left"/>
      <w:pPr>
        <w:tabs>
          <w:tab w:val="num" w:pos="284"/>
        </w:tabs>
        <w:ind w:left="284" w:hanging="992"/>
      </w:pPr>
      <w:rPr>
        <w:rFonts w:hint="default"/>
      </w:rPr>
    </w:lvl>
    <w:lvl w:ilvl="3">
      <w:start w:val="1"/>
      <w:numFmt w:val="decimal"/>
      <w:lvlText w:val="%1.%2.%3.%4"/>
      <w:lvlJc w:val="left"/>
      <w:pPr>
        <w:tabs>
          <w:tab w:val="num" w:pos="426"/>
        </w:tabs>
        <w:ind w:left="426" w:hanging="1134"/>
      </w:pPr>
      <w:rPr>
        <w:rFonts w:hint="default"/>
      </w:rPr>
    </w:lvl>
    <w:lvl w:ilvl="4">
      <w:start w:val="1"/>
      <w:numFmt w:val="decimal"/>
      <w:lvlText w:val="%1.%2.%3.%4.%5"/>
      <w:lvlJc w:val="left"/>
      <w:pPr>
        <w:tabs>
          <w:tab w:val="num" w:pos="300"/>
        </w:tabs>
        <w:ind w:left="300" w:hanging="1008"/>
      </w:pPr>
      <w:rPr>
        <w:rFonts w:hint="default"/>
      </w:rPr>
    </w:lvl>
    <w:lvl w:ilvl="5">
      <w:start w:val="1"/>
      <w:numFmt w:val="decimal"/>
      <w:lvlText w:val="%1.%2.%3.%4.%5.%6"/>
      <w:lvlJc w:val="left"/>
      <w:pPr>
        <w:tabs>
          <w:tab w:val="num" w:pos="444"/>
        </w:tabs>
        <w:ind w:left="444" w:hanging="1152"/>
      </w:pPr>
      <w:rPr>
        <w:rFonts w:hint="default"/>
      </w:rPr>
    </w:lvl>
    <w:lvl w:ilvl="6">
      <w:start w:val="1"/>
      <w:numFmt w:val="decimal"/>
      <w:lvlText w:val="%1.%2.%3.%4.%5.%6.%7"/>
      <w:lvlJc w:val="left"/>
      <w:pPr>
        <w:tabs>
          <w:tab w:val="num" w:pos="588"/>
        </w:tabs>
        <w:ind w:left="588" w:hanging="1296"/>
      </w:pPr>
      <w:rPr>
        <w:rFonts w:hint="default"/>
      </w:rPr>
    </w:lvl>
    <w:lvl w:ilvl="7">
      <w:start w:val="1"/>
      <w:numFmt w:val="decimal"/>
      <w:lvlText w:val="%1.%2.%3.%4.%5.%6.%7.%8"/>
      <w:lvlJc w:val="left"/>
      <w:pPr>
        <w:tabs>
          <w:tab w:val="num" w:pos="732"/>
        </w:tabs>
        <w:ind w:left="732" w:hanging="1440"/>
      </w:pPr>
      <w:rPr>
        <w:rFonts w:hint="default"/>
      </w:rPr>
    </w:lvl>
    <w:lvl w:ilvl="8">
      <w:start w:val="1"/>
      <w:numFmt w:val="decimal"/>
      <w:lvlText w:val="%1.%2.%3.%4.%5.%6.%7.%8.%9"/>
      <w:lvlJc w:val="left"/>
      <w:pPr>
        <w:tabs>
          <w:tab w:val="num" w:pos="876"/>
        </w:tabs>
        <w:ind w:left="876" w:hanging="1584"/>
      </w:pPr>
      <w:rPr>
        <w:rFonts w:hint="default"/>
      </w:rPr>
    </w:lvl>
  </w:abstractNum>
  <w:abstractNum w:abstractNumId="21"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0FE1634"/>
    <w:multiLevelType w:val="hybridMultilevel"/>
    <w:tmpl w:val="F9281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DC549E"/>
    <w:multiLevelType w:val="hybridMultilevel"/>
    <w:tmpl w:val="E39EB5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DB58AA"/>
    <w:multiLevelType w:val="hybridMultilevel"/>
    <w:tmpl w:val="5344E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2A275E"/>
    <w:multiLevelType w:val="hybridMultilevel"/>
    <w:tmpl w:val="079C4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8"/>
  </w:num>
  <w:num w:numId="3">
    <w:abstractNumId w:val="16"/>
  </w:num>
  <w:num w:numId="4">
    <w:abstractNumId w:val="3"/>
  </w:num>
  <w:num w:numId="5">
    <w:abstractNumId w:val="26"/>
  </w:num>
  <w:num w:numId="6">
    <w:abstractNumId w:val="12"/>
  </w:num>
  <w:num w:numId="7">
    <w:abstractNumId w:val="22"/>
  </w:num>
  <w:num w:numId="8">
    <w:abstractNumId w:val="29"/>
  </w:num>
  <w:num w:numId="9">
    <w:abstractNumId w:val="19"/>
  </w:num>
  <w:num w:numId="10">
    <w:abstractNumId w:val="0"/>
  </w:num>
  <w:num w:numId="11">
    <w:abstractNumId w:val="7"/>
  </w:num>
  <w:num w:numId="12">
    <w:abstractNumId w:val="18"/>
  </w:num>
  <w:num w:numId="13">
    <w:abstractNumId w:val="9"/>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4"/>
  </w:num>
  <w:num w:numId="20">
    <w:abstractNumId w:val="4"/>
  </w:num>
  <w:num w:numId="21">
    <w:abstractNumId w:val="23"/>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7"/>
  </w:num>
  <w:num w:numId="26">
    <w:abstractNumId w:val="2"/>
  </w:num>
  <w:num w:numId="27">
    <w:abstractNumId w:val="13"/>
  </w:num>
  <w:num w:numId="28">
    <w:abstractNumId w:val="24"/>
  </w:num>
  <w:num w:numId="29">
    <w:abstractNumId w:val="28"/>
  </w:num>
  <w:num w:numId="30">
    <w:abstractNumId w:val="17"/>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5"/>
  </w:num>
  <w:num w:numId="34">
    <w:abstractNumId w:val="25"/>
  </w:num>
  <w:num w:numId="35">
    <w:abstractNumId w:val="5"/>
  </w:num>
  <w:num w:numId="36">
    <w:abstractNumId w:val="1"/>
  </w:num>
  <w:num w:numId="37">
    <w:abstractNumId w:val="1"/>
  </w:num>
  <w:num w:numId="38">
    <w:abstractNumId w:val="1"/>
  </w:num>
  <w:num w:numId="39">
    <w:abstractNumId w:val="18"/>
  </w:num>
  <w:num w:numId="40">
    <w:abstractNumId w:val="18"/>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James Collocott">
    <w15:presenceInfo w15:providerId="AD" w15:userId="S-1-5-21-1829572392-251360750-1234779376-18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9E"/>
    <w:rsid w:val="00000839"/>
    <w:rsid w:val="00001E8E"/>
    <w:rsid w:val="000046D9"/>
    <w:rsid w:val="00012DF2"/>
    <w:rsid w:val="00015339"/>
    <w:rsid w:val="00022B34"/>
    <w:rsid w:val="0002317D"/>
    <w:rsid w:val="000275FC"/>
    <w:rsid w:val="0003220A"/>
    <w:rsid w:val="00032357"/>
    <w:rsid w:val="00035AE7"/>
    <w:rsid w:val="00040FFA"/>
    <w:rsid w:val="000411AB"/>
    <w:rsid w:val="00041E31"/>
    <w:rsid w:val="00045CCC"/>
    <w:rsid w:val="00050F67"/>
    <w:rsid w:val="00054CC1"/>
    <w:rsid w:val="00057D5A"/>
    <w:rsid w:val="00062000"/>
    <w:rsid w:val="0006224C"/>
    <w:rsid w:val="00064A66"/>
    <w:rsid w:val="0006542A"/>
    <w:rsid w:val="00071057"/>
    <w:rsid w:val="000819B0"/>
    <w:rsid w:val="00083CE5"/>
    <w:rsid w:val="00086ABB"/>
    <w:rsid w:val="00091124"/>
    <w:rsid w:val="00094DA0"/>
    <w:rsid w:val="00096933"/>
    <w:rsid w:val="000B0751"/>
    <w:rsid w:val="000B482D"/>
    <w:rsid w:val="000C135B"/>
    <w:rsid w:val="000C2869"/>
    <w:rsid w:val="000C4249"/>
    <w:rsid w:val="000C49C7"/>
    <w:rsid w:val="000D294A"/>
    <w:rsid w:val="000D651D"/>
    <w:rsid w:val="000D67CF"/>
    <w:rsid w:val="000E4828"/>
    <w:rsid w:val="000E4CBC"/>
    <w:rsid w:val="000F533E"/>
    <w:rsid w:val="000F794C"/>
    <w:rsid w:val="00101BEA"/>
    <w:rsid w:val="001067BD"/>
    <w:rsid w:val="00112C3A"/>
    <w:rsid w:val="00137216"/>
    <w:rsid w:val="001419C2"/>
    <w:rsid w:val="0014210A"/>
    <w:rsid w:val="00146593"/>
    <w:rsid w:val="00147868"/>
    <w:rsid w:val="00153801"/>
    <w:rsid w:val="00156234"/>
    <w:rsid w:val="00164DC9"/>
    <w:rsid w:val="001809C8"/>
    <w:rsid w:val="00182335"/>
    <w:rsid w:val="0019497A"/>
    <w:rsid w:val="001A056D"/>
    <w:rsid w:val="001A2A28"/>
    <w:rsid w:val="001A3523"/>
    <w:rsid w:val="001A6583"/>
    <w:rsid w:val="001B497F"/>
    <w:rsid w:val="001B5743"/>
    <w:rsid w:val="001B69F9"/>
    <w:rsid w:val="001B6D35"/>
    <w:rsid w:val="001C5C9B"/>
    <w:rsid w:val="001C5D87"/>
    <w:rsid w:val="001D4B1D"/>
    <w:rsid w:val="001F13A7"/>
    <w:rsid w:val="001F70AD"/>
    <w:rsid w:val="00200573"/>
    <w:rsid w:val="00200687"/>
    <w:rsid w:val="00201794"/>
    <w:rsid w:val="00204905"/>
    <w:rsid w:val="00213079"/>
    <w:rsid w:val="00213788"/>
    <w:rsid w:val="00221D5B"/>
    <w:rsid w:val="00223505"/>
    <w:rsid w:val="00227480"/>
    <w:rsid w:val="002304D5"/>
    <w:rsid w:val="00230C7F"/>
    <w:rsid w:val="0023606D"/>
    <w:rsid w:val="002376E7"/>
    <w:rsid w:val="00242BE0"/>
    <w:rsid w:val="00245B7F"/>
    <w:rsid w:val="0025414C"/>
    <w:rsid w:val="00256A89"/>
    <w:rsid w:val="002624AF"/>
    <w:rsid w:val="0026322E"/>
    <w:rsid w:val="00265495"/>
    <w:rsid w:val="00270560"/>
    <w:rsid w:val="0027524D"/>
    <w:rsid w:val="002758C8"/>
    <w:rsid w:val="002854FC"/>
    <w:rsid w:val="002875A2"/>
    <w:rsid w:val="00291D58"/>
    <w:rsid w:val="002935D6"/>
    <w:rsid w:val="002941F4"/>
    <w:rsid w:val="002947E7"/>
    <w:rsid w:val="0029694A"/>
    <w:rsid w:val="00297006"/>
    <w:rsid w:val="00297B14"/>
    <w:rsid w:val="002A0EA1"/>
    <w:rsid w:val="002A11A9"/>
    <w:rsid w:val="002B4357"/>
    <w:rsid w:val="002B6EE6"/>
    <w:rsid w:val="002C09A4"/>
    <w:rsid w:val="002C0EA4"/>
    <w:rsid w:val="002D3150"/>
    <w:rsid w:val="002D3E20"/>
    <w:rsid w:val="002E548D"/>
    <w:rsid w:val="002F04AA"/>
    <w:rsid w:val="002F0F8A"/>
    <w:rsid w:val="002F3E35"/>
    <w:rsid w:val="002F6697"/>
    <w:rsid w:val="002F6F71"/>
    <w:rsid w:val="00310F1C"/>
    <w:rsid w:val="00312204"/>
    <w:rsid w:val="003138E1"/>
    <w:rsid w:val="00315B19"/>
    <w:rsid w:val="0032179B"/>
    <w:rsid w:val="00321DA5"/>
    <w:rsid w:val="00323560"/>
    <w:rsid w:val="003238A6"/>
    <w:rsid w:val="003247B6"/>
    <w:rsid w:val="003270D4"/>
    <w:rsid w:val="003408C5"/>
    <w:rsid w:val="00341330"/>
    <w:rsid w:val="003505A0"/>
    <w:rsid w:val="0036465F"/>
    <w:rsid w:val="00364D6A"/>
    <w:rsid w:val="003672D7"/>
    <w:rsid w:val="00371AEF"/>
    <w:rsid w:val="003768F0"/>
    <w:rsid w:val="0039079E"/>
    <w:rsid w:val="00394F30"/>
    <w:rsid w:val="00395B79"/>
    <w:rsid w:val="00395F02"/>
    <w:rsid w:val="003968AE"/>
    <w:rsid w:val="00397E2B"/>
    <w:rsid w:val="003A11F4"/>
    <w:rsid w:val="003A1D49"/>
    <w:rsid w:val="003A4CD4"/>
    <w:rsid w:val="003B01A8"/>
    <w:rsid w:val="003C3F0F"/>
    <w:rsid w:val="003C573E"/>
    <w:rsid w:val="003D4251"/>
    <w:rsid w:val="003D68DA"/>
    <w:rsid w:val="003E2039"/>
    <w:rsid w:val="003E22A6"/>
    <w:rsid w:val="003E6D55"/>
    <w:rsid w:val="003F5D05"/>
    <w:rsid w:val="003F7A28"/>
    <w:rsid w:val="004030E8"/>
    <w:rsid w:val="00406710"/>
    <w:rsid w:val="00406718"/>
    <w:rsid w:val="004158DB"/>
    <w:rsid w:val="00420BFA"/>
    <w:rsid w:val="00424C36"/>
    <w:rsid w:val="00425F9E"/>
    <w:rsid w:val="00432571"/>
    <w:rsid w:val="004338F8"/>
    <w:rsid w:val="004356CA"/>
    <w:rsid w:val="0043729D"/>
    <w:rsid w:val="00437EE1"/>
    <w:rsid w:val="00444C80"/>
    <w:rsid w:val="00444DA2"/>
    <w:rsid w:val="00450AB5"/>
    <w:rsid w:val="00452E8D"/>
    <w:rsid w:val="004538C6"/>
    <w:rsid w:val="00454A61"/>
    <w:rsid w:val="00454DF6"/>
    <w:rsid w:val="004556B3"/>
    <w:rsid w:val="00457741"/>
    <w:rsid w:val="00462980"/>
    <w:rsid w:val="004636F2"/>
    <w:rsid w:val="00480C1E"/>
    <w:rsid w:val="00486D35"/>
    <w:rsid w:val="004917EB"/>
    <w:rsid w:val="00496566"/>
    <w:rsid w:val="004A01A6"/>
    <w:rsid w:val="004A049C"/>
    <w:rsid w:val="004B1445"/>
    <w:rsid w:val="004C1481"/>
    <w:rsid w:val="004C3221"/>
    <w:rsid w:val="004C73C4"/>
    <w:rsid w:val="004D4BC9"/>
    <w:rsid w:val="004D50A8"/>
    <w:rsid w:val="004E34AF"/>
    <w:rsid w:val="004E42F4"/>
    <w:rsid w:val="004E76D8"/>
    <w:rsid w:val="004F32D9"/>
    <w:rsid w:val="004F54B5"/>
    <w:rsid w:val="00501D1B"/>
    <w:rsid w:val="005064E6"/>
    <w:rsid w:val="005069E6"/>
    <w:rsid w:val="0051035E"/>
    <w:rsid w:val="00520ECD"/>
    <w:rsid w:val="005216F1"/>
    <w:rsid w:val="00521C20"/>
    <w:rsid w:val="0052478E"/>
    <w:rsid w:val="005275AF"/>
    <w:rsid w:val="00531326"/>
    <w:rsid w:val="00537E2A"/>
    <w:rsid w:val="00540C74"/>
    <w:rsid w:val="00541597"/>
    <w:rsid w:val="0054484D"/>
    <w:rsid w:val="0054669A"/>
    <w:rsid w:val="00550B4D"/>
    <w:rsid w:val="005528CF"/>
    <w:rsid w:val="0055388E"/>
    <w:rsid w:val="00553EA5"/>
    <w:rsid w:val="00564E02"/>
    <w:rsid w:val="0056539C"/>
    <w:rsid w:val="005729D3"/>
    <w:rsid w:val="00572D6F"/>
    <w:rsid w:val="00573CD2"/>
    <w:rsid w:val="0057411E"/>
    <w:rsid w:val="00574F7E"/>
    <w:rsid w:val="00574F9E"/>
    <w:rsid w:val="00575DBF"/>
    <w:rsid w:val="00576F5B"/>
    <w:rsid w:val="00582308"/>
    <w:rsid w:val="00582FAC"/>
    <w:rsid w:val="00595482"/>
    <w:rsid w:val="0059707D"/>
    <w:rsid w:val="005A60FA"/>
    <w:rsid w:val="005B1B7C"/>
    <w:rsid w:val="005B77A1"/>
    <w:rsid w:val="005C2398"/>
    <w:rsid w:val="005C2EC2"/>
    <w:rsid w:val="005C59E9"/>
    <w:rsid w:val="005D4D0D"/>
    <w:rsid w:val="005D7E57"/>
    <w:rsid w:val="005E23C5"/>
    <w:rsid w:val="005E59D8"/>
    <w:rsid w:val="005F3588"/>
    <w:rsid w:val="0060033C"/>
    <w:rsid w:val="00601787"/>
    <w:rsid w:val="00601961"/>
    <w:rsid w:val="00605229"/>
    <w:rsid w:val="0060602B"/>
    <w:rsid w:val="006063C0"/>
    <w:rsid w:val="0060665D"/>
    <w:rsid w:val="006118D5"/>
    <w:rsid w:val="00611AF0"/>
    <w:rsid w:val="00611CB8"/>
    <w:rsid w:val="0061459F"/>
    <w:rsid w:val="0061611C"/>
    <w:rsid w:val="0061612C"/>
    <w:rsid w:val="006166DE"/>
    <w:rsid w:val="00622297"/>
    <w:rsid w:val="00623706"/>
    <w:rsid w:val="00630B03"/>
    <w:rsid w:val="00636BC9"/>
    <w:rsid w:val="00643275"/>
    <w:rsid w:val="00646608"/>
    <w:rsid w:val="00646A03"/>
    <w:rsid w:val="0064739E"/>
    <w:rsid w:val="006512B4"/>
    <w:rsid w:val="006516EF"/>
    <w:rsid w:val="006544B5"/>
    <w:rsid w:val="00657CF5"/>
    <w:rsid w:val="006603A9"/>
    <w:rsid w:val="00664C1A"/>
    <w:rsid w:val="00667784"/>
    <w:rsid w:val="00673C6B"/>
    <w:rsid w:val="006774C3"/>
    <w:rsid w:val="00683108"/>
    <w:rsid w:val="00685810"/>
    <w:rsid w:val="00690368"/>
    <w:rsid w:val="006953FC"/>
    <w:rsid w:val="00696CA9"/>
    <w:rsid w:val="006A6836"/>
    <w:rsid w:val="006B1C81"/>
    <w:rsid w:val="006B1F90"/>
    <w:rsid w:val="006B479C"/>
    <w:rsid w:val="006B4B94"/>
    <w:rsid w:val="006B7506"/>
    <w:rsid w:val="006C66DF"/>
    <w:rsid w:val="006D29F9"/>
    <w:rsid w:val="006E10E5"/>
    <w:rsid w:val="006E384B"/>
    <w:rsid w:val="006E40E4"/>
    <w:rsid w:val="006F29FE"/>
    <w:rsid w:val="006F3676"/>
    <w:rsid w:val="006F45F0"/>
    <w:rsid w:val="006F4868"/>
    <w:rsid w:val="006F535F"/>
    <w:rsid w:val="006F7604"/>
    <w:rsid w:val="007020D5"/>
    <w:rsid w:val="007072E0"/>
    <w:rsid w:val="007103BC"/>
    <w:rsid w:val="007171A6"/>
    <w:rsid w:val="007231CE"/>
    <w:rsid w:val="007238A5"/>
    <w:rsid w:val="00727B99"/>
    <w:rsid w:val="00732EE1"/>
    <w:rsid w:val="007510EC"/>
    <w:rsid w:val="00751A6B"/>
    <w:rsid w:val="00756944"/>
    <w:rsid w:val="00757B7E"/>
    <w:rsid w:val="00760043"/>
    <w:rsid w:val="0076357A"/>
    <w:rsid w:val="007675C7"/>
    <w:rsid w:val="00767B10"/>
    <w:rsid w:val="0077006E"/>
    <w:rsid w:val="0077329D"/>
    <w:rsid w:val="0077527E"/>
    <w:rsid w:val="007808A9"/>
    <w:rsid w:val="00783D2F"/>
    <w:rsid w:val="007849E6"/>
    <w:rsid w:val="007865A2"/>
    <w:rsid w:val="00787EE0"/>
    <w:rsid w:val="00792550"/>
    <w:rsid w:val="00796644"/>
    <w:rsid w:val="007A0669"/>
    <w:rsid w:val="007A59E3"/>
    <w:rsid w:val="007B0E8A"/>
    <w:rsid w:val="007B3A78"/>
    <w:rsid w:val="007B6220"/>
    <w:rsid w:val="007C568C"/>
    <w:rsid w:val="007D09E5"/>
    <w:rsid w:val="007E0963"/>
    <w:rsid w:val="007E7A8A"/>
    <w:rsid w:val="007F1918"/>
    <w:rsid w:val="007F2960"/>
    <w:rsid w:val="007F4F17"/>
    <w:rsid w:val="007F6077"/>
    <w:rsid w:val="007F6209"/>
    <w:rsid w:val="007F7820"/>
    <w:rsid w:val="00800FD4"/>
    <w:rsid w:val="008015BC"/>
    <w:rsid w:val="00803DB9"/>
    <w:rsid w:val="008100A6"/>
    <w:rsid w:val="00812208"/>
    <w:rsid w:val="00815368"/>
    <w:rsid w:val="00817C99"/>
    <w:rsid w:val="0082454D"/>
    <w:rsid w:val="0082760B"/>
    <w:rsid w:val="00831CD8"/>
    <w:rsid w:val="00832783"/>
    <w:rsid w:val="00832F94"/>
    <w:rsid w:val="008348B8"/>
    <w:rsid w:val="00842705"/>
    <w:rsid w:val="0084348E"/>
    <w:rsid w:val="00846E6B"/>
    <w:rsid w:val="00846FD6"/>
    <w:rsid w:val="00854DC9"/>
    <w:rsid w:val="00860CC0"/>
    <w:rsid w:val="00866BC9"/>
    <w:rsid w:val="0087163B"/>
    <w:rsid w:val="0087169C"/>
    <w:rsid w:val="00873B4A"/>
    <w:rsid w:val="00875D95"/>
    <w:rsid w:val="008806B7"/>
    <w:rsid w:val="008908BD"/>
    <w:rsid w:val="00896928"/>
    <w:rsid w:val="008A0176"/>
    <w:rsid w:val="008A12E6"/>
    <w:rsid w:val="008A1F06"/>
    <w:rsid w:val="008A4CAC"/>
    <w:rsid w:val="008A4E57"/>
    <w:rsid w:val="008B2A97"/>
    <w:rsid w:val="008B55F9"/>
    <w:rsid w:val="008B5B82"/>
    <w:rsid w:val="008C56FA"/>
    <w:rsid w:val="008C77CB"/>
    <w:rsid w:val="008D154C"/>
    <w:rsid w:val="008D2A47"/>
    <w:rsid w:val="008F2F8A"/>
    <w:rsid w:val="008F381B"/>
    <w:rsid w:val="008F4773"/>
    <w:rsid w:val="009019A6"/>
    <w:rsid w:val="00904614"/>
    <w:rsid w:val="009062C6"/>
    <w:rsid w:val="009068B8"/>
    <w:rsid w:val="009100C4"/>
    <w:rsid w:val="0091481C"/>
    <w:rsid w:val="0092455E"/>
    <w:rsid w:val="00937B83"/>
    <w:rsid w:val="009502CE"/>
    <w:rsid w:val="0095749A"/>
    <w:rsid w:val="00976294"/>
    <w:rsid w:val="0098188B"/>
    <w:rsid w:val="00982341"/>
    <w:rsid w:val="00982AC9"/>
    <w:rsid w:val="0098507E"/>
    <w:rsid w:val="009970DD"/>
    <w:rsid w:val="009A7316"/>
    <w:rsid w:val="009B06D4"/>
    <w:rsid w:val="009B30A4"/>
    <w:rsid w:val="009B3518"/>
    <w:rsid w:val="009B4EDD"/>
    <w:rsid w:val="009B532D"/>
    <w:rsid w:val="009C1BBE"/>
    <w:rsid w:val="009C2782"/>
    <w:rsid w:val="009C46A2"/>
    <w:rsid w:val="009D3393"/>
    <w:rsid w:val="009E6E0B"/>
    <w:rsid w:val="00A00C85"/>
    <w:rsid w:val="00A05E5D"/>
    <w:rsid w:val="00A0626A"/>
    <w:rsid w:val="00A11A3E"/>
    <w:rsid w:val="00A1263E"/>
    <w:rsid w:val="00A14C29"/>
    <w:rsid w:val="00A15F98"/>
    <w:rsid w:val="00A1772E"/>
    <w:rsid w:val="00A217E0"/>
    <w:rsid w:val="00A23E5D"/>
    <w:rsid w:val="00A32CD2"/>
    <w:rsid w:val="00A4164D"/>
    <w:rsid w:val="00A41BF4"/>
    <w:rsid w:val="00A42742"/>
    <w:rsid w:val="00A54263"/>
    <w:rsid w:val="00A61EAC"/>
    <w:rsid w:val="00A666B3"/>
    <w:rsid w:val="00A67700"/>
    <w:rsid w:val="00A70A35"/>
    <w:rsid w:val="00A748CE"/>
    <w:rsid w:val="00A86077"/>
    <w:rsid w:val="00A95B60"/>
    <w:rsid w:val="00A97AB2"/>
    <w:rsid w:val="00AC7D6B"/>
    <w:rsid w:val="00AD1791"/>
    <w:rsid w:val="00AD3D4C"/>
    <w:rsid w:val="00AD4E5A"/>
    <w:rsid w:val="00AD695D"/>
    <w:rsid w:val="00AE2E34"/>
    <w:rsid w:val="00AE3AB2"/>
    <w:rsid w:val="00AE5139"/>
    <w:rsid w:val="00AE5F88"/>
    <w:rsid w:val="00AE5FC6"/>
    <w:rsid w:val="00AE7A59"/>
    <w:rsid w:val="00AF2AE5"/>
    <w:rsid w:val="00AF2CD8"/>
    <w:rsid w:val="00AF3152"/>
    <w:rsid w:val="00AF359D"/>
    <w:rsid w:val="00AF4E1A"/>
    <w:rsid w:val="00AF6E23"/>
    <w:rsid w:val="00AF7300"/>
    <w:rsid w:val="00B0405D"/>
    <w:rsid w:val="00B05ABF"/>
    <w:rsid w:val="00B1061B"/>
    <w:rsid w:val="00B15167"/>
    <w:rsid w:val="00B26D2B"/>
    <w:rsid w:val="00B2781D"/>
    <w:rsid w:val="00B30A55"/>
    <w:rsid w:val="00B31506"/>
    <w:rsid w:val="00B40C82"/>
    <w:rsid w:val="00B41AD2"/>
    <w:rsid w:val="00B4411D"/>
    <w:rsid w:val="00B54807"/>
    <w:rsid w:val="00B60904"/>
    <w:rsid w:val="00B709BD"/>
    <w:rsid w:val="00B76D17"/>
    <w:rsid w:val="00B77040"/>
    <w:rsid w:val="00B81E41"/>
    <w:rsid w:val="00BA185F"/>
    <w:rsid w:val="00BA3D9F"/>
    <w:rsid w:val="00BA3F81"/>
    <w:rsid w:val="00BA533B"/>
    <w:rsid w:val="00BA54E7"/>
    <w:rsid w:val="00BA675B"/>
    <w:rsid w:val="00BB1A39"/>
    <w:rsid w:val="00BB3224"/>
    <w:rsid w:val="00BC0C97"/>
    <w:rsid w:val="00BC3B2D"/>
    <w:rsid w:val="00BC5C99"/>
    <w:rsid w:val="00BC71AF"/>
    <w:rsid w:val="00BD2551"/>
    <w:rsid w:val="00BD5698"/>
    <w:rsid w:val="00BD5C2E"/>
    <w:rsid w:val="00BE2963"/>
    <w:rsid w:val="00BE45BE"/>
    <w:rsid w:val="00BF3D59"/>
    <w:rsid w:val="00BF4E14"/>
    <w:rsid w:val="00C00C38"/>
    <w:rsid w:val="00C168AE"/>
    <w:rsid w:val="00C246A9"/>
    <w:rsid w:val="00C24959"/>
    <w:rsid w:val="00C25AC0"/>
    <w:rsid w:val="00C40F48"/>
    <w:rsid w:val="00C42DB9"/>
    <w:rsid w:val="00C4502C"/>
    <w:rsid w:val="00C53028"/>
    <w:rsid w:val="00C53B3A"/>
    <w:rsid w:val="00C54D75"/>
    <w:rsid w:val="00C55A03"/>
    <w:rsid w:val="00C5668B"/>
    <w:rsid w:val="00C73FCD"/>
    <w:rsid w:val="00C80E55"/>
    <w:rsid w:val="00C81214"/>
    <w:rsid w:val="00C82508"/>
    <w:rsid w:val="00C85C9B"/>
    <w:rsid w:val="00C868F5"/>
    <w:rsid w:val="00CA5F74"/>
    <w:rsid w:val="00CA63ED"/>
    <w:rsid w:val="00CB0C84"/>
    <w:rsid w:val="00CB4C1C"/>
    <w:rsid w:val="00CB5F0B"/>
    <w:rsid w:val="00CB61EB"/>
    <w:rsid w:val="00CB6AA4"/>
    <w:rsid w:val="00CB7455"/>
    <w:rsid w:val="00CC30B7"/>
    <w:rsid w:val="00CC6489"/>
    <w:rsid w:val="00CD0A57"/>
    <w:rsid w:val="00CD1AA6"/>
    <w:rsid w:val="00CD449E"/>
    <w:rsid w:val="00CE0F5D"/>
    <w:rsid w:val="00CE5A06"/>
    <w:rsid w:val="00CF5126"/>
    <w:rsid w:val="00D016A5"/>
    <w:rsid w:val="00D04BE1"/>
    <w:rsid w:val="00D13282"/>
    <w:rsid w:val="00D1496C"/>
    <w:rsid w:val="00D15ABE"/>
    <w:rsid w:val="00D24631"/>
    <w:rsid w:val="00D24B93"/>
    <w:rsid w:val="00D25CA3"/>
    <w:rsid w:val="00D32D24"/>
    <w:rsid w:val="00D4440E"/>
    <w:rsid w:val="00D530B1"/>
    <w:rsid w:val="00D6158A"/>
    <w:rsid w:val="00D63BAE"/>
    <w:rsid w:val="00D63E4D"/>
    <w:rsid w:val="00D64213"/>
    <w:rsid w:val="00D64DD0"/>
    <w:rsid w:val="00D6699C"/>
    <w:rsid w:val="00D710BE"/>
    <w:rsid w:val="00D71163"/>
    <w:rsid w:val="00D71960"/>
    <w:rsid w:val="00D85009"/>
    <w:rsid w:val="00D86CC7"/>
    <w:rsid w:val="00D87E34"/>
    <w:rsid w:val="00D92938"/>
    <w:rsid w:val="00D93CAE"/>
    <w:rsid w:val="00D97909"/>
    <w:rsid w:val="00DA2FD9"/>
    <w:rsid w:val="00DA3843"/>
    <w:rsid w:val="00DA40F7"/>
    <w:rsid w:val="00DA7F91"/>
    <w:rsid w:val="00DB4851"/>
    <w:rsid w:val="00DC408F"/>
    <w:rsid w:val="00DC541C"/>
    <w:rsid w:val="00DD199B"/>
    <w:rsid w:val="00DE0218"/>
    <w:rsid w:val="00DF0567"/>
    <w:rsid w:val="00DF5CED"/>
    <w:rsid w:val="00DF798C"/>
    <w:rsid w:val="00E00271"/>
    <w:rsid w:val="00E00D77"/>
    <w:rsid w:val="00E12CFB"/>
    <w:rsid w:val="00E14092"/>
    <w:rsid w:val="00E22048"/>
    <w:rsid w:val="00E25C58"/>
    <w:rsid w:val="00E261F1"/>
    <w:rsid w:val="00E40F90"/>
    <w:rsid w:val="00E436BD"/>
    <w:rsid w:val="00E636ED"/>
    <w:rsid w:val="00E64B9A"/>
    <w:rsid w:val="00E70374"/>
    <w:rsid w:val="00E74A2E"/>
    <w:rsid w:val="00E80420"/>
    <w:rsid w:val="00E84DC0"/>
    <w:rsid w:val="00E9037A"/>
    <w:rsid w:val="00E92DCD"/>
    <w:rsid w:val="00E94197"/>
    <w:rsid w:val="00E97980"/>
    <w:rsid w:val="00EA0CF3"/>
    <w:rsid w:val="00EB4B34"/>
    <w:rsid w:val="00EB6820"/>
    <w:rsid w:val="00EB6C6E"/>
    <w:rsid w:val="00EC0001"/>
    <w:rsid w:val="00EC1FFB"/>
    <w:rsid w:val="00EC2B91"/>
    <w:rsid w:val="00EC2DDD"/>
    <w:rsid w:val="00EC4C80"/>
    <w:rsid w:val="00ED1A07"/>
    <w:rsid w:val="00ED1F06"/>
    <w:rsid w:val="00ED31B2"/>
    <w:rsid w:val="00ED3A0D"/>
    <w:rsid w:val="00ED5BC1"/>
    <w:rsid w:val="00EE3358"/>
    <w:rsid w:val="00EE49C7"/>
    <w:rsid w:val="00EE4E34"/>
    <w:rsid w:val="00EE532E"/>
    <w:rsid w:val="00EF76CE"/>
    <w:rsid w:val="00F07D58"/>
    <w:rsid w:val="00F140C4"/>
    <w:rsid w:val="00F20315"/>
    <w:rsid w:val="00F209DE"/>
    <w:rsid w:val="00F20D11"/>
    <w:rsid w:val="00F229FC"/>
    <w:rsid w:val="00F2311A"/>
    <w:rsid w:val="00F23C2E"/>
    <w:rsid w:val="00F2611B"/>
    <w:rsid w:val="00F312A3"/>
    <w:rsid w:val="00F327C3"/>
    <w:rsid w:val="00F35CE2"/>
    <w:rsid w:val="00F4025A"/>
    <w:rsid w:val="00F405AD"/>
    <w:rsid w:val="00F42D71"/>
    <w:rsid w:val="00F46193"/>
    <w:rsid w:val="00F46905"/>
    <w:rsid w:val="00F473F6"/>
    <w:rsid w:val="00F53FE3"/>
    <w:rsid w:val="00F54DA2"/>
    <w:rsid w:val="00F579EE"/>
    <w:rsid w:val="00F6274C"/>
    <w:rsid w:val="00F62A20"/>
    <w:rsid w:val="00F70BC9"/>
    <w:rsid w:val="00F72927"/>
    <w:rsid w:val="00F74B28"/>
    <w:rsid w:val="00F759F2"/>
    <w:rsid w:val="00F76C15"/>
    <w:rsid w:val="00F839F8"/>
    <w:rsid w:val="00F85521"/>
    <w:rsid w:val="00F86500"/>
    <w:rsid w:val="00F96C1A"/>
    <w:rsid w:val="00F9762F"/>
    <w:rsid w:val="00FB3930"/>
    <w:rsid w:val="00FC4D01"/>
    <w:rsid w:val="00FC7647"/>
    <w:rsid w:val="00FD4F27"/>
    <w:rsid w:val="00FD725A"/>
    <w:rsid w:val="00FD7612"/>
    <w:rsid w:val="00FE01F9"/>
    <w:rsid w:val="00FE0A7F"/>
    <w:rsid w:val="00FE7FA3"/>
    <w:rsid w:val="00FF53B8"/>
    <w:rsid w:val="00FF58B2"/>
    <w:rsid w:val="00FF5E71"/>
    <w:rsid w:val="00FF7A4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4:docId w14:val="0EA80E87"/>
  <w15:chartTrackingRefBased/>
  <w15:docId w15:val="{04B1A898-F0FA-4D3A-9ED0-B582CC6B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271"/>
    <w:pPr>
      <w:spacing w:after="120"/>
    </w:pPr>
    <w:rPr>
      <w:lang w:val="en-GB"/>
    </w:rPr>
  </w:style>
  <w:style w:type="paragraph" w:styleId="Heading1">
    <w:name w:val="heading 1"/>
    <w:basedOn w:val="Module"/>
    <w:next w:val="Normal"/>
    <w:link w:val="Heading1Char"/>
    <w:qFormat/>
    <w:rsid w:val="00574F7E"/>
    <w:pPr>
      <w:outlineLvl w:val="0"/>
    </w:pPr>
    <w:rPr>
      <w:rFonts w:asciiTheme="minorHAnsi" w:hAnsiTheme="minorHAnsi"/>
      <w:color w:val="00AFAA"/>
      <w:szCs w:val="28"/>
    </w:rPr>
  </w:style>
  <w:style w:type="paragraph" w:styleId="Heading2">
    <w:name w:val="heading 2"/>
    <w:basedOn w:val="Normal"/>
    <w:next w:val="Normal"/>
    <w:link w:val="Heading2Char"/>
    <w:unhideWhenUsed/>
    <w:qFormat/>
    <w:rsid w:val="00291D58"/>
    <w:pPr>
      <w:keepNext/>
      <w:keepLines/>
      <w:numPr>
        <w:ilvl w:val="1"/>
        <w:numId w:val="1"/>
      </w:numPr>
      <w:ind w:left="3141"/>
      <w:outlineLvl w:val="1"/>
    </w:pPr>
    <w:rPr>
      <w:rFonts w:asciiTheme="majorHAnsi" w:eastAsiaTheme="majorEastAsia" w:hAnsiTheme="majorHAnsi" w:cstheme="majorBidi"/>
      <w:smallCaps/>
      <w:color w:val="2E74B5" w:themeColor="accent1" w:themeShade="BF"/>
      <w:sz w:val="28"/>
      <w:szCs w:val="26"/>
    </w:rPr>
  </w:style>
  <w:style w:type="paragraph" w:styleId="Heading3">
    <w:name w:val="heading 3"/>
    <w:basedOn w:val="Normal"/>
    <w:next w:val="Normal"/>
    <w:link w:val="Heading3Char"/>
    <w:unhideWhenUsed/>
    <w:qFormat/>
    <w:rsid w:val="00291D58"/>
    <w:pPr>
      <w:keepNext/>
      <w:keepLines/>
      <w:numPr>
        <w:ilvl w:val="2"/>
        <w:numId w:val="1"/>
      </w:numPr>
      <w:ind w:left="3861"/>
      <w:outlineLvl w:val="2"/>
    </w:pPr>
    <w:rPr>
      <w:rFonts w:asciiTheme="majorHAnsi" w:eastAsiaTheme="majorEastAsia" w:hAnsiTheme="majorHAnsi" w:cstheme="majorBidi"/>
      <w:b/>
      <w:color w:val="407EC9"/>
      <w:sz w:val="24"/>
      <w:szCs w:val="24"/>
    </w:rPr>
  </w:style>
  <w:style w:type="paragraph" w:styleId="Heading4">
    <w:name w:val="heading 4"/>
    <w:basedOn w:val="Normal"/>
    <w:next w:val="Normal"/>
    <w:link w:val="Heading4Char"/>
    <w:rsid w:val="001B5743"/>
    <w:pPr>
      <w:keepNext/>
      <w:keepLine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rsid w:val="001B5743"/>
    <w:pPr>
      <w:keepNext/>
      <w:keepLines/>
      <w:spacing w:before="40" w:after="0"/>
      <w:ind w:left="1008" w:hanging="432"/>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rsid w:val="001B5743"/>
    <w:pPr>
      <w:keepNext/>
      <w:keepLines/>
      <w:spacing w:before="40" w:after="0"/>
      <w:ind w:left="1152" w:hanging="43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1B5743"/>
    <w:pPr>
      <w:keepNext/>
      <w:keepLine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rsid w:val="001B5743"/>
    <w:pPr>
      <w:keepNext/>
      <w:keepLine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1B5743"/>
    <w:pPr>
      <w:keepNext/>
      <w:keepLine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D7E57"/>
    <w:pPr>
      <w:tabs>
        <w:tab w:val="center" w:pos="4536"/>
        <w:tab w:val="right" w:pos="9072"/>
      </w:tabs>
      <w:spacing w:after="0" w:line="240" w:lineRule="auto"/>
    </w:pPr>
  </w:style>
  <w:style w:type="character" w:customStyle="1" w:styleId="HeaderChar">
    <w:name w:val="Header Char"/>
    <w:basedOn w:val="DefaultParagraphFont"/>
    <w:link w:val="Header"/>
    <w:rsid w:val="005D7E57"/>
  </w:style>
  <w:style w:type="paragraph" w:styleId="Footer">
    <w:name w:val="footer"/>
    <w:basedOn w:val="Normal"/>
    <w:link w:val="FooterChar"/>
    <w:uiPriority w:val="99"/>
    <w:unhideWhenUsed/>
    <w:rsid w:val="005D7E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7E57"/>
  </w:style>
  <w:style w:type="character" w:styleId="Hyperlink">
    <w:name w:val="Hyperlink"/>
    <w:basedOn w:val="DefaultParagraphFont"/>
    <w:uiPriority w:val="99"/>
    <w:unhideWhenUsed/>
    <w:rsid w:val="00AD3D4C"/>
    <w:rPr>
      <w:color w:val="0563C1" w:themeColor="hyperlink"/>
      <w:u w:val="single"/>
    </w:rPr>
  </w:style>
  <w:style w:type="character" w:customStyle="1" w:styleId="Heading1Char">
    <w:name w:val="Heading 1 Char"/>
    <w:basedOn w:val="DefaultParagraphFont"/>
    <w:link w:val="Heading1"/>
    <w:rsid w:val="00574F7E"/>
    <w:rPr>
      <w:rFonts w:eastAsia="Times New Roman" w:cs="Times New Roman"/>
      <w:b/>
      <w:color w:val="00AFAA"/>
      <w:sz w:val="28"/>
      <w:szCs w:val="28"/>
      <w:lang w:val="en-GB"/>
    </w:rPr>
  </w:style>
  <w:style w:type="table" w:styleId="TableGrid">
    <w:name w:val="Table Grid"/>
    <w:basedOn w:val="TableNormal"/>
    <w:uiPriority w:val="59"/>
    <w:rsid w:val="004D4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91D58"/>
    <w:rPr>
      <w:rFonts w:asciiTheme="majorHAnsi" w:eastAsiaTheme="majorEastAsia" w:hAnsiTheme="majorHAnsi" w:cstheme="majorBidi"/>
      <w:smallCaps/>
      <w:color w:val="2E74B5" w:themeColor="accent1" w:themeShade="BF"/>
      <w:sz w:val="28"/>
      <w:szCs w:val="26"/>
      <w:lang w:val="en-GB"/>
    </w:rPr>
  </w:style>
  <w:style w:type="character" w:customStyle="1" w:styleId="Heading3Char">
    <w:name w:val="Heading 3 Char"/>
    <w:basedOn w:val="DefaultParagraphFont"/>
    <w:link w:val="Heading3"/>
    <w:rsid w:val="00291D58"/>
    <w:rPr>
      <w:rFonts w:asciiTheme="majorHAnsi" w:eastAsiaTheme="majorEastAsia" w:hAnsiTheme="majorHAnsi" w:cstheme="majorBidi"/>
      <w:b/>
      <w:color w:val="407EC9"/>
      <w:sz w:val="24"/>
      <w:szCs w:val="24"/>
      <w:lang w:val="en-GB"/>
    </w:rPr>
  </w:style>
  <w:style w:type="paragraph" w:customStyle="1" w:styleId="Picturecaption">
    <w:name w:val="Picture caption"/>
    <w:basedOn w:val="Normal"/>
    <w:next w:val="Normal"/>
    <w:link w:val="PicturecaptionCar"/>
    <w:qFormat/>
    <w:rsid w:val="00291D58"/>
    <w:pPr>
      <w:jc w:val="center"/>
    </w:pPr>
    <w:rPr>
      <w:rFonts w:asciiTheme="majorHAnsi" w:hAnsiTheme="majorHAnsi"/>
      <w:i/>
      <w:color w:val="407EC9"/>
    </w:rPr>
  </w:style>
  <w:style w:type="paragraph" w:styleId="TOC1">
    <w:name w:val="toc 1"/>
    <w:basedOn w:val="Normal"/>
    <w:next w:val="Normal"/>
    <w:autoRedefine/>
    <w:uiPriority w:val="39"/>
    <w:unhideWhenUsed/>
    <w:rsid w:val="008908BD"/>
    <w:pPr>
      <w:spacing w:before="120"/>
    </w:pPr>
    <w:rPr>
      <w:b/>
      <w:bCs/>
      <w:caps/>
      <w:sz w:val="20"/>
      <w:szCs w:val="20"/>
    </w:rPr>
  </w:style>
  <w:style w:type="character" w:customStyle="1" w:styleId="PicturecaptionCar">
    <w:name w:val="Picture caption Car"/>
    <w:basedOn w:val="DefaultParagraphFont"/>
    <w:link w:val="Picturecaption"/>
    <w:rsid w:val="00291D58"/>
    <w:rPr>
      <w:rFonts w:asciiTheme="majorHAnsi" w:hAnsiTheme="majorHAnsi"/>
      <w:i/>
      <w:color w:val="407EC9"/>
    </w:rPr>
  </w:style>
  <w:style w:type="paragraph" w:styleId="TOC2">
    <w:name w:val="toc 2"/>
    <w:basedOn w:val="Normal"/>
    <w:next w:val="Normal"/>
    <w:autoRedefine/>
    <w:uiPriority w:val="39"/>
    <w:unhideWhenUsed/>
    <w:rsid w:val="008908BD"/>
    <w:pPr>
      <w:spacing w:after="0"/>
      <w:ind w:left="220"/>
    </w:pPr>
    <w:rPr>
      <w:smallCaps/>
      <w:sz w:val="20"/>
      <w:szCs w:val="20"/>
    </w:rPr>
  </w:style>
  <w:style w:type="paragraph" w:styleId="TOC3">
    <w:name w:val="toc 3"/>
    <w:basedOn w:val="Normal"/>
    <w:next w:val="Normal"/>
    <w:autoRedefine/>
    <w:uiPriority w:val="39"/>
    <w:unhideWhenUsed/>
    <w:rsid w:val="008908BD"/>
    <w:pPr>
      <w:spacing w:after="0"/>
      <w:ind w:left="440"/>
    </w:pPr>
    <w:rPr>
      <w:i/>
      <w:iCs/>
      <w:sz w:val="20"/>
      <w:szCs w:val="20"/>
    </w:rPr>
  </w:style>
  <w:style w:type="paragraph" w:styleId="TOC4">
    <w:name w:val="toc 4"/>
    <w:basedOn w:val="Normal"/>
    <w:next w:val="Normal"/>
    <w:autoRedefine/>
    <w:uiPriority w:val="39"/>
    <w:unhideWhenUsed/>
    <w:rsid w:val="008908BD"/>
    <w:pPr>
      <w:spacing w:after="0"/>
      <w:ind w:left="660"/>
    </w:pPr>
    <w:rPr>
      <w:sz w:val="18"/>
      <w:szCs w:val="18"/>
    </w:rPr>
  </w:style>
  <w:style w:type="paragraph" w:styleId="TOC5">
    <w:name w:val="toc 5"/>
    <w:basedOn w:val="Normal"/>
    <w:next w:val="Normal"/>
    <w:autoRedefine/>
    <w:uiPriority w:val="39"/>
    <w:unhideWhenUsed/>
    <w:rsid w:val="008908BD"/>
    <w:pPr>
      <w:spacing w:after="0"/>
      <w:ind w:left="880"/>
    </w:pPr>
    <w:rPr>
      <w:sz w:val="18"/>
      <w:szCs w:val="18"/>
    </w:rPr>
  </w:style>
  <w:style w:type="paragraph" w:styleId="TOC6">
    <w:name w:val="toc 6"/>
    <w:basedOn w:val="Normal"/>
    <w:next w:val="Normal"/>
    <w:autoRedefine/>
    <w:unhideWhenUsed/>
    <w:rsid w:val="008908BD"/>
    <w:pPr>
      <w:spacing w:after="0"/>
      <w:ind w:left="1100"/>
    </w:pPr>
    <w:rPr>
      <w:sz w:val="18"/>
      <w:szCs w:val="18"/>
    </w:rPr>
  </w:style>
  <w:style w:type="paragraph" w:styleId="TOC7">
    <w:name w:val="toc 7"/>
    <w:basedOn w:val="Normal"/>
    <w:next w:val="Normal"/>
    <w:autoRedefine/>
    <w:unhideWhenUsed/>
    <w:rsid w:val="008908BD"/>
    <w:pPr>
      <w:spacing w:after="0"/>
      <w:ind w:left="1320"/>
    </w:pPr>
    <w:rPr>
      <w:sz w:val="18"/>
      <w:szCs w:val="18"/>
    </w:rPr>
  </w:style>
  <w:style w:type="paragraph" w:styleId="TOC8">
    <w:name w:val="toc 8"/>
    <w:basedOn w:val="Normal"/>
    <w:next w:val="Normal"/>
    <w:autoRedefine/>
    <w:unhideWhenUsed/>
    <w:rsid w:val="008908BD"/>
    <w:pPr>
      <w:spacing w:after="0"/>
      <w:ind w:left="1540"/>
    </w:pPr>
    <w:rPr>
      <w:sz w:val="18"/>
      <w:szCs w:val="18"/>
    </w:rPr>
  </w:style>
  <w:style w:type="paragraph" w:styleId="TOC9">
    <w:name w:val="toc 9"/>
    <w:basedOn w:val="Normal"/>
    <w:next w:val="Normal"/>
    <w:autoRedefine/>
    <w:unhideWhenUsed/>
    <w:rsid w:val="008908BD"/>
    <w:pPr>
      <w:spacing w:after="0"/>
      <w:ind w:left="1760"/>
    </w:pPr>
    <w:rPr>
      <w:sz w:val="18"/>
      <w:szCs w:val="18"/>
    </w:rPr>
  </w:style>
  <w:style w:type="character" w:customStyle="1" w:styleId="Heading4Char">
    <w:name w:val="Heading 4 Char"/>
    <w:basedOn w:val="DefaultParagraphFont"/>
    <w:link w:val="Heading4"/>
    <w:rsid w:val="001B57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1B57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1B57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B57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1B57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1B5743"/>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qFormat/>
    <w:rsid w:val="00200687"/>
    <w:pPr>
      <w:spacing w:line="240" w:lineRule="auto"/>
      <w:jc w:val="both"/>
    </w:pPr>
    <w:rPr>
      <w:rFonts w:ascii="Calibri" w:eastAsia="Times New Roman" w:hAnsi="Calibri" w:cs="Times New Roman"/>
      <w:szCs w:val="24"/>
    </w:rPr>
  </w:style>
  <w:style w:type="character" w:customStyle="1" w:styleId="BodyTextChar">
    <w:name w:val="Body Text Char"/>
    <w:basedOn w:val="DefaultParagraphFont"/>
    <w:link w:val="BodyText"/>
    <w:rsid w:val="00200687"/>
    <w:rPr>
      <w:rFonts w:ascii="Calibri" w:eastAsia="Times New Roman" w:hAnsi="Calibri" w:cs="Times New Roman"/>
      <w:szCs w:val="24"/>
      <w:lang w:val="en-GB"/>
    </w:rPr>
  </w:style>
  <w:style w:type="paragraph" w:customStyle="1" w:styleId="Annex">
    <w:name w:val="Annex"/>
    <w:basedOn w:val="Heading1"/>
    <w:next w:val="Normal"/>
    <w:autoRedefine/>
    <w:qFormat/>
    <w:rsid w:val="001B5743"/>
    <w:pPr>
      <w:numPr>
        <w:numId w:val="18"/>
      </w:numPr>
      <w:spacing w:before="240"/>
      <w:jc w:val="both"/>
    </w:pPr>
    <w:rPr>
      <w:rFonts w:ascii="Arial" w:eastAsia="Calibri" w:hAnsi="Arial" w:cs="Calibri"/>
      <w:snapToGrid w:val="0"/>
      <w:color w:val="auto"/>
      <w:sz w:val="24"/>
      <w:szCs w:val="22"/>
      <w:lang w:eastAsia="en-GB"/>
    </w:rPr>
  </w:style>
  <w:style w:type="paragraph" w:customStyle="1" w:styleId="Appendix">
    <w:name w:val="Appendix"/>
    <w:basedOn w:val="Normal"/>
    <w:next w:val="Heading1"/>
    <w:rsid w:val="001B5743"/>
    <w:pPr>
      <w:tabs>
        <w:tab w:val="left" w:pos="1985"/>
      </w:tabs>
      <w:spacing w:after="240" w:line="240" w:lineRule="auto"/>
      <w:ind w:left="1985" w:hanging="1985"/>
    </w:pPr>
    <w:rPr>
      <w:rFonts w:ascii="Arial" w:eastAsia="Times New Roman" w:hAnsi="Arial" w:cs="Times New Roman"/>
      <w:b/>
      <w:sz w:val="24"/>
      <w:szCs w:val="28"/>
    </w:rPr>
  </w:style>
  <w:style w:type="numbering" w:styleId="ArticleSection">
    <w:name w:val="Outline List 3"/>
    <w:basedOn w:val="NoList"/>
    <w:rsid w:val="001B5743"/>
    <w:pPr>
      <w:numPr>
        <w:numId w:val="2"/>
      </w:numPr>
    </w:pPr>
  </w:style>
  <w:style w:type="paragraph" w:styleId="BalloonText">
    <w:name w:val="Balloon Text"/>
    <w:basedOn w:val="Normal"/>
    <w:link w:val="BalloonTextChar"/>
    <w:rsid w:val="001B574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1B5743"/>
    <w:rPr>
      <w:rFonts w:ascii="Tahoma" w:eastAsia="Times New Roman" w:hAnsi="Tahoma" w:cs="Tahoma"/>
      <w:sz w:val="16"/>
      <w:szCs w:val="16"/>
      <w:lang w:val="en-GB"/>
    </w:rPr>
  </w:style>
  <w:style w:type="paragraph" w:styleId="BlockText">
    <w:name w:val="Block Text"/>
    <w:basedOn w:val="Normal"/>
    <w:rsid w:val="001B5743"/>
    <w:pPr>
      <w:spacing w:line="240" w:lineRule="auto"/>
      <w:ind w:left="1440" w:right="1440"/>
    </w:pPr>
    <w:rPr>
      <w:rFonts w:ascii="Arial" w:eastAsia="Times New Roman" w:hAnsi="Arial" w:cs="Times New Roman"/>
      <w:szCs w:val="24"/>
    </w:rPr>
  </w:style>
  <w:style w:type="paragraph" w:styleId="BodyTextIndent">
    <w:name w:val="Body Text Indent"/>
    <w:basedOn w:val="Normal"/>
    <w:link w:val="BodyTextIndentChar"/>
    <w:rsid w:val="001B5743"/>
    <w:pPr>
      <w:spacing w:line="240" w:lineRule="auto"/>
      <w:ind w:left="993"/>
    </w:pPr>
    <w:rPr>
      <w:rFonts w:ascii="Arial" w:eastAsia="Times New Roman" w:hAnsi="Arial" w:cs="Times New Roman"/>
      <w:szCs w:val="24"/>
    </w:rPr>
  </w:style>
  <w:style w:type="character" w:customStyle="1" w:styleId="BodyTextIndentChar">
    <w:name w:val="Body Text Indent Char"/>
    <w:basedOn w:val="DefaultParagraphFont"/>
    <w:link w:val="BodyTextIndent"/>
    <w:rsid w:val="001B5743"/>
    <w:rPr>
      <w:rFonts w:ascii="Arial" w:eastAsia="Times New Roman" w:hAnsi="Arial" w:cs="Times New Roman"/>
      <w:szCs w:val="24"/>
      <w:lang w:val="en-GB"/>
    </w:rPr>
  </w:style>
  <w:style w:type="paragraph" w:styleId="BodyTextIndent2">
    <w:name w:val="Body Text Indent 2"/>
    <w:basedOn w:val="Normal"/>
    <w:link w:val="BodyTextIndent2Char"/>
    <w:rsid w:val="001B5743"/>
    <w:pPr>
      <w:spacing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1B5743"/>
    <w:rPr>
      <w:rFonts w:ascii="Arial" w:eastAsia="Times New Roman" w:hAnsi="Arial" w:cs="Times New Roman"/>
      <w:szCs w:val="24"/>
      <w:lang w:val="en-GB" w:eastAsia="de-DE"/>
    </w:rPr>
  </w:style>
  <w:style w:type="paragraph" w:customStyle="1" w:styleId="Bullet1">
    <w:name w:val="Bullet 1"/>
    <w:basedOn w:val="Normal"/>
    <w:qFormat/>
    <w:rsid w:val="001B5743"/>
    <w:pPr>
      <w:numPr>
        <w:numId w:val="3"/>
      </w:numPr>
      <w:tabs>
        <w:tab w:val="clear" w:pos="720"/>
        <w:tab w:val="num" w:pos="993"/>
      </w:tabs>
      <w:spacing w:line="240" w:lineRule="auto"/>
      <w:ind w:left="993" w:hanging="426"/>
      <w:jc w:val="both"/>
      <w:outlineLvl w:val="0"/>
    </w:pPr>
    <w:rPr>
      <w:rFonts w:ascii="Arial" w:eastAsia="Times" w:hAnsi="Arial" w:cs="Times New Roman"/>
      <w:szCs w:val="20"/>
      <w:lang w:eastAsia="en-GB"/>
    </w:rPr>
  </w:style>
  <w:style w:type="paragraph" w:customStyle="1" w:styleId="Bullet1text">
    <w:name w:val="Bullet 1 text"/>
    <w:basedOn w:val="Normal"/>
    <w:rsid w:val="001B5743"/>
    <w:pPr>
      <w:suppressAutoHyphens/>
      <w:spacing w:line="240" w:lineRule="auto"/>
      <w:ind w:left="993"/>
      <w:jc w:val="both"/>
    </w:pPr>
    <w:rPr>
      <w:rFonts w:ascii="Arial" w:eastAsia="Times New Roman" w:hAnsi="Arial" w:cs="Times New Roman"/>
      <w:szCs w:val="20"/>
      <w:lang w:eastAsia="en-GB"/>
    </w:rPr>
  </w:style>
  <w:style w:type="paragraph" w:customStyle="1" w:styleId="Bullet2">
    <w:name w:val="Bullet 2"/>
    <w:basedOn w:val="Normal"/>
    <w:qFormat/>
    <w:rsid w:val="001B5743"/>
    <w:pPr>
      <w:numPr>
        <w:numId w:val="4"/>
      </w:numPr>
      <w:tabs>
        <w:tab w:val="left" w:pos="1418"/>
      </w:tabs>
      <w:spacing w:line="240" w:lineRule="auto"/>
    </w:pPr>
    <w:rPr>
      <w:rFonts w:ascii="Arial" w:eastAsia="Times New Roman" w:hAnsi="Arial" w:cs="Times New Roman"/>
      <w:sz w:val="20"/>
      <w:szCs w:val="20"/>
      <w:lang w:eastAsia="en-GB"/>
    </w:rPr>
  </w:style>
  <w:style w:type="paragraph" w:customStyle="1" w:styleId="Bullet2text">
    <w:name w:val="Bullet 2 text"/>
    <w:basedOn w:val="Normal"/>
    <w:rsid w:val="001B5743"/>
    <w:pPr>
      <w:suppressAutoHyphens/>
      <w:spacing w:line="240" w:lineRule="auto"/>
      <w:ind w:left="1418"/>
      <w:jc w:val="both"/>
    </w:pPr>
    <w:rPr>
      <w:rFonts w:ascii="Arial" w:eastAsia="Times New Roman" w:hAnsi="Arial" w:cs="Times New Roman"/>
      <w:sz w:val="20"/>
      <w:szCs w:val="20"/>
      <w:lang w:eastAsia="en-GB"/>
    </w:rPr>
  </w:style>
  <w:style w:type="paragraph" w:customStyle="1" w:styleId="Bullet3">
    <w:name w:val="Bullet 3"/>
    <w:basedOn w:val="Bullet2"/>
    <w:rsid w:val="001B5743"/>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1B5743"/>
    <w:pPr>
      <w:suppressAutoHyphens/>
      <w:spacing w:line="240" w:lineRule="auto"/>
      <w:ind w:left="1843"/>
      <w:jc w:val="both"/>
    </w:pPr>
    <w:rPr>
      <w:rFonts w:ascii="Arial" w:eastAsia="Times New Roman" w:hAnsi="Arial" w:cs="Times New Roman"/>
      <w:sz w:val="20"/>
      <w:szCs w:val="20"/>
      <w:lang w:eastAsia="en-GB"/>
    </w:rPr>
  </w:style>
  <w:style w:type="character" w:styleId="CommentReference">
    <w:name w:val="annotation reference"/>
    <w:rsid w:val="001B5743"/>
    <w:rPr>
      <w:sz w:val="16"/>
      <w:szCs w:val="16"/>
    </w:rPr>
  </w:style>
  <w:style w:type="paragraph" w:styleId="CommentText">
    <w:name w:val="annotation text"/>
    <w:basedOn w:val="Normal"/>
    <w:link w:val="CommentTextChar"/>
    <w:rsid w:val="001B5743"/>
    <w:pPr>
      <w:spacing w:after="0" w:line="240" w:lineRule="auto"/>
    </w:pPr>
    <w:rPr>
      <w:rFonts w:ascii="Arial" w:eastAsia="Times New Roman" w:hAnsi="Arial" w:cs="Times New Roman"/>
      <w:szCs w:val="24"/>
      <w:lang w:eastAsia="de-DE"/>
    </w:rPr>
  </w:style>
  <w:style w:type="character" w:customStyle="1" w:styleId="CommentTextChar">
    <w:name w:val="Comment Text Char"/>
    <w:basedOn w:val="DefaultParagraphFont"/>
    <w:link w:val="CommentText"/>
    <w:rsid w:val="001B5743"/>
    <w:rPr>
      <w:rFonts w:ascii="Arial" w:eastAsia="Times New Roman" w:hAnsi="Arial" w:cs="Times New Roman"/>
      <w:szCs w:val="24"/>
      <w:lang w:val="en-GB" w:eastAsia="de-DE"/>
    </w:rPr>
  </w:style>
  <w:style w:type="paragraph" w:styleId="CommentSubject">
    <w:name w:val="annotation subject"/>
    <w:basedOn w:val="CommentText"/>
    <w:next w:val="CommentText"/>
    <w:link w:val="CommentSubjectChar"/>
    <w:rsid w:val="001B5743"/>
    <w:rPr>
      <w:b/>
      <w:bCs/>
      <w:sz w:val="20"/>
      <w:szCs w:val="20"/>
      <w:lang w:eastAsia="en-US"/>
    </w:rPr>
  </w:style>
  <w:style w:type="character" w:customStyle="1" w:styleId="CommentSubjectChar">
    <w:name w:val="Comment Subject Char"/>
    <w:basedOn w:val="CommentTextChar"/>
    <w:link w:val="CommentSubject"/>
    <w:rsid w:val="001B5743"/>
    <w:rPr>
      <w:rFonts w:ascii="Arial" w:eastAsia="Times New Roman" w:hAnsi="Arial" w:cs="Times New Roman"/>
      <w:b/>
      <w:bCs/>
      <w:sz w:val="20"/>
      <w:szCs w:val="20"/>
      <w:lang w:val="en-GB" w:eastAsia="de-DE"/>
    </w:rPr>
  </w:style>
  <w:style w:type="paragraph" w:styleId="DocumentMap">
    <w:name w:val="Document Map"/>
    <w:basedOn w:val="Normal"/>
    <w:link w:val="DocumentMapChar"/>
    <w:rsid w:val="001B5743"/>
    <w:pPr>
      <w:shd w:val="clear" w:color="auto" w:fill="000080"/>
      <w:spacing w:after="0"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1B5743"/>
    <w:rPr>
      <w:rFonts w:ascii="Tahoma" w:eastAsia="Times New Roman" w:hAnsi="Tahoma" w:cs="Times New Roman"/>
      <w:sz w:val="20"/>
      <w:szCs w:val="24"/>
      <w:shd w:val="clear" w:color="auto" w:fill="000080"/>
      <w:lang w:val="de-DE" w:eastAsia="de-DE"/>
    </w:rPr>
  </w:style>
  <w:style w:type="character" w:styleId="Emphasis">
    <w:name w:val="Emphasis"/>
    <w:rsid w:val="001B5743"/>
    <w:rPr>
      <w:i/>
      <w:iCs/>
    </w:rPr>
  </w:style>
  <w:style w:type="paragraph" w:customStyle="1" w:styleId="equation">
    <w:name w:val="equation"/>
    <w:basedOn w:val="Normal"/>
    <w:next w:val="BodyText"/>
    <w:qFormat/>
    <w:rsid w:val="001B5743"/>
    <w:pPr>
      <w:keepNext/>
      <w:numPr>
        <w:numId w:val="6"/>
      </w:numPr>
      <w:tabs>
        <w:tab w:val="left" w:pos="142"/>
      </w:tabs>
      <w:spacing w:line="240" w:lineRule="auto"/>
      <w:jc w:val="right"/>
    </w:pPr>
    <w:rPr>
      <w:rFonts w:ascii="Arial" w:eastAsia="Times New Roman" w:hAnsi="Arial" w:cs="Times New Roman"/>
      <w:szCs w:val="24"/>
    </w:rPr>
  </w:style>
  <w:style w:type="paragraph" w:customStyle="1" w:styleId="Figure">
    <w:name w:val="Figure_#"/>
    <w:basedOn w:val="Normal"/>
    <w:next w:val="BodyText"/>
    <w:qFormat/>
    <w:rsid w:val="001B5743"/>
    <w:pPr>
      <w:numPr>
        <w:numId w:val="7"/>
      </w:numPr>
      <w:spacing w:before="120" w:line="240" w:lineRule="auto"/>
      <w:jc w:val="center"/>
    </w:pPr>
    <w:rPr>
      <w:rFonts w:ascii="Arial" w:eastAsia="Times New Roman" w:hAnsi="Arial" w:cs="Times New Roman"/>
      <w:i/>
      <w:szCs w:val="20"/>
      <w:lang w:eastAsia="en-GB"/>
    </w:rPr>
  </w:style>
  <w:style w:type="character" w:styleId="FollowedHyperlink">
    <w:name w:val="FollowedHyperlink"/>
    <w:rsid w:val="001B5743"/>
    <w:rPr>
      <w:color w:val="800080"/>
      <w:u w:val="single"/>
    </w:rPr>
  </w:style>
  <w:style w:type="character" w:styleId="FootnoteReference">
    <w:name w:val="footnote reference"/>
    <w:uiPriority w:val="99"/>
    <w:rsid w:val="001B5743"/>
    <w:rPr>
      <w:vertAlign w:val="superscript"/>
    </w:rPr>
  </w:style>
  <w:style w:type="paragraph" w:styleId="FootnoteText">
    <w:name w:val="footnote text"/>
    <w:basedOn w:val="Normal"/>
    <w:link w:val="FootnoteTextChar"/>
    <w:uiPriority w:val="99"/>
    <w:rsid w:val="001B5743"/>
    <w:pPr>
      <w:tabs>
        <w:tab w:val="left" w:pos="284"/>
      </w:tabs>
      <w:spacing w:after="0" w:line="240" w:lineRule="auto"/>
      <w:ind w:left="284" w:hanging="284"/>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1B5743"/>
    <w:rPr>
      <w:rFonts w:ascii="Arial" w:eastAsia="Times New Roman" w:hAnsi="Arial" w:cs="Times New Roman"/>
      <w:sz w:val="20"/>
      <w:szCs w:val="20"/>
      <w:lang w:val="en-GB"/>
    </w:rPr>
  </w:style>
  <w:style w:type="paragraph" w:styleId="Index1">
    <w:name w:val="index 1"/>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styleId="Index2">
    <w:name w:val="index 2"/>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283"/>
      <w:textAlignment w:val="baseline"/>
    </w:pPr>
    <w:rPr>
      <w:rFonts w:ascii="Arial" w:eastAsia="Times New Roman" w:hAnsi="Arial" w:cs="Times New Roman"/>
      <w:szCs w:val="24"/>
      <w:lang w:eastAsia="de-DE"/>
    </w:rPr>
  </w:style>
  <w:style w:type="paragraph" w:styleId="Index3">
    <w:name w:val="index 3"/>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566"/>
      <w:textAlignment w:val="baseline"/>
    </w:pPr>
    <w:rPr>
      <w:rFonts w:ascii="Arial" w:eastAsia="Times New Roman" w:hAnsi="Arial" w:cs="Times New Roman"/>
      <w:szCs w:val="24"/>
      <w:lang w:eastAsia="de-DE"/>
    </w:rPr>
  </w:style>
  <w:style w:type="paragraph" w:styleId="Index4">
    <w:name w:val="index 4"/>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849"/>
      <w:textAlignment w:val="baseline"/>
    </w:pPr>
    <w:rPr>
      <w:rFonts w:ascii="Arial" w:eastAsia="Times New Roman" w:hAnsi="Arial" w:cs="Times New Roman"/>
      <w:szCs w:val="24"/>
      <w:lang w:eastAsia="de-DE"/>
    </w:rPr>
  </w:style>
  <w:style w:type="paragraph" w:styleId="Index5">
    <w:name w:val="index 5"/>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132"/>
      <w:textAlignment w:val="baseline"/>
    </w:pPr>
    <w:rPr>
      <w:rFonts w:ascii="Arial" w:eastAsia="Times New Roman" w:hAnsi="Arial" w:cs="Times New Roman"/>
      <w:szCs w:val="24"/>
      <w:lang w:eastAsia="de-DE"/>
    </w:rPr>
  </w:style>
  <w:style w:type="paragraph" w:styleId="Index6">
    <w:name w:val="index 6"/>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415"/>
      <w:textAlignment w:val="baseline"/>
    </w:pPr>
    <w:rPr>
      <w:rFonts w:ascii="Arial" w:eastAsia="Times New Roman" w:hAnsi="Arial" w:cs="Times New Roman"/>
      <w:szCs w:val="24"/>
      <w:lang w:eastAsia="de-DE"/>
    </w:rPr>
  </w:style>
  <w:style w:type="paragraph" w:styleId="Index7">
    <w:name w:val="index 7"/>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698"/>
      <w:textAlignment w:val="baseline"/>
    </w:pPr>
    <w:rPr>
      <w:rFonts w:ascii="Arial" w:eastAsia="Times New Roman" w:hAnsi="Arial" w:cs="Times New Roman"/>
      <w:szCs w:val="24"/>
      <w:lang w:eastAsia="de-DE"/>
    </w:rPr>
  </w:style>
  <w:style w:type="paragraph" w:styleId="IndexHeading">
    <w:name w:val="index heading"/>
    <w:basedOn w:val="Normal"/>
    <w:next w:val="Index1"/>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customStyle="1" w:styleId="List1">
    <w:name w:val="List 1"/>
    <w:basedOn w:val="Normal"/>
    <w:qFormat/>
    <w:rsid w:val="001B5743"/>
    <w:pPr>
      <w:numPr>
        <w:numId w:val="8"/>
      </w:numPr>
      <w:spacing w:line="240" w:lineRule="auto"/>
      <w:jc w:val="both"/>
    </w:pPr>
    <w:rPr>
      <w:rFonts w:ascii="Arial" w:eastAsia="Times New Roman" w:hAnsi="Arial" w:cs="Times New Roman"/>
      <w:szCs w:val="20"/>
      <w:lang w:eastAsia="en-GB"/>
    </w:rPr>
  </w:style>
  <w:style w:type="paragraph" w:customStyle="1" w:styleId="List1indent">
    <w:name w:val="List 1 indent"/>
    <w:basedOn w:val="Normal"/>
    <w:rsid w:val="001B5743"/>
    <w:pPr>
      <w:numPr>
        <w:ilvl w:val="1"/>
        <w:numId w:val="8"/>
      </w:numPr>
      <w:tabs>
        <w:tab w:val="clear" w:pos="993"/>
        <w:tab w:val="num" w:pos="1134"/>
      </w:tabs>
      <w:spacing w:line="240" w:lineRule="auto"/>
      <w:ind w:left="1134"/>
      <w:jc w:val="both"/>
    </w:pPr>
    <w:rPr>
      <w:rFonts w:ascii="Arial" w:eastAsia="Times New Roman" w:hAnsi="Arial" w:cs="Times New Roman"/>
      <w:szCs w:val="20"/>
      <w:lang w:eastAsia="en-GB"/>
    </w:rPr>
  </w:style>
  <w:style w:type="paragraph" w:customStyle="1" w:styleId="List1indent2">
    <w:name w:val="List 1 indent 2"/>
    <w:basedOn w:val="Normal"/>
    <w:rsid w:val="001B5743"/>
    <w:pPr>
      <w:numPr>
        <w:ilvl w:val="2"/>
        <w:numId w:val="9"/>
      </w:numPr>
      <w:spacing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1B5743"/>
    <w:pPr>
      <w:spacing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1B5743"/>
    <w:pPr>
      <w:spacing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rsid w:val="001B5743"/>
    <w:pPr>
      <w:spacing w:line="240" w:lineRule="auto"/>
      <w:ind w:left="567"/>
      <w:jc w:val="both"/>
    </w:pPr>
    <w:rPr>
      <w:rFonts w:ascii="Arial" w:eastAsia="Times New Roman" w:hAnsi="Arial" w:cs="Times New Roman"/>
      <w:szCs w:val="20"/>
      <w:lang w:eastAsia="en-GB"/>
    </w:rPr>
  </w:style>
  <w:style w:type="paragraph" w:styleId="ListBullet">
    <w:name w:val="List Bullet"/>
    <w:basedOn w:val="Normal"/>
    <w:autoRedefine/>
    <w:rsid w:val="001B5743"/>
    <w:pPr>
      <w:spacing w:before="60" w:after="80" w:line="240" w:lineRule="auto"/>
      <w:ind w:left="354"/>
    </w:pPr>
    <w:rPr>
      <w:rFonts w:ascii="Arial" w:eastAsia="Times New Roman" w:hAnsi="Arial" w:cs="Times New Roman"/>
      <w:szCs w:val="24"/>
    </w:rPr>
  </w:style>
  <w:style w:type="paragraph" w:styleId="ListNumber">
    <w:name w:val="List Number"/>
    <w:basedOn w:val="Normal"/>
    <w:rsid w:val="001B5743"/>
    <w:pPr>
      <w:numPr>
        <w:numId w:val="10"/>
      </w:numPr>
      <w:spacing w:after="0" w:line="240" w:lineRule="auto"/>
    </w:pPr>
    <w:rPr>
      <w:rFonts w:ascii="Arial" w:eastAsia="Times New Roman" w:hAnsi="Arial" w:cs="Times New Roman"/>
      <w:szCs w:val="24"/>
    </w:rPr>
  </w:style>
  <w:style w:type="paragraph" w:styleId="NormalWeb">
    <w:name w:val="Normal (Web)"/>
    <w:basedOn w:val="Normal"/>
    <w:rsid w:val="001B5743"/>
    <w:pPr>
      <w:spacing w:after="0" w:line="240" w:lineRule="auto"/>
    </w:pPr>
    <w:rPr>
      <w:rFonts w:ascii="Arial" w:eastAsia="Times New Roman" w:hAnsi="Arial" w:cs="Times New Roman"/>
      <w:szCs w:val="24"/>
    </w:rPr>
  </w:style>
  <w:style w:type="character" w:styleId="PageNumber">
    <w:name w:val="page number"/>
    <w:rsid w:val="001B5743"/>
    <w:rPr>
      <w:rFonts w:ascii="Arial" w:hAnsi="Arial"/>
      <w:sz w:val="20"/>
    </w:rPr>
  </w:style>
  <w:style w:type="paragraph" w:styleId="Quote">
    <w:name w:val="Quote"/>
    <w:basedOn w:val="Normal"/>
    <w:link w:val="QuoteChar"/>
    <w:rsid w:val="001B5743"/>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1B5743"/>
    <w:rPr>
      <w:rFonts w:ascii="Arial" w:eastAsia="Times New Roman" w:hAnsi="Arial" w:cs="Times New Roman"/>
      <w:i/>
      <w:szCs w:val="24"/>
      <w:lang w:val="en-GB"/>
    </w:rPr>
  </w:style>
  <w:style w:type="paragraph" w:customStyle="1" w:styleId="References">
    <w:name w:val="References"/>
    <w:basedOn w:val="Normal"/>
    <w:qFormat/>
    <w:rsid w:val="001B5743"/>
    <w:pPr>
      <w:numPr>
        <w:numId w:val="11"/>
      </w:numPr>
      <w:tabs>
        <w:tab w:val="left" w:pos="567"/>
      </w:tabs>
      <w:spacing w:line="240" w:lineRule="auto"/>
    </w:pPr>
    <w:rPr>
      <w:rFonts w:ascii="Arial" w:eastAsia="Times New Roman" w:hAnsi="Arial" w:cs="Times New Roman"/>
      <w:szCs w:val="20"/>
    </w:rPr>
  </w:style>
  <w:style w:type="paragraph" w:styleId="Subtitle">
    <w:name w:val="Subtitle"/>
    <w:basedOn w:val="Normal"/>
    <w:link w:val="SubtitleChar"/>
    <w:rsid w:val="001B5743"/>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1B5743"/>
    <w:rPr>
      <w:rFonts w:ascii="Arial" w:eastAsia="Times New Roman" w:hAnsi="Arial" w:cs="Arial"/>
      <w:b/>
      <w:sz w:val="28"/>
      <w:szCs w:val="28"/>
      <w:lang w:val="en-GB"/>
    </w:rPr>
  </w:style>
  <w:style w:type="paragraph" w:styleId="TableofFigures">
    <w:name w:val="table of figures"/>
    <w:basedOn w:val="Normal"/>
    <w:next w:val="Normal"/>
    <w:uiPriority w:val="99"/>
    <w:rsid w:val="001B5743"/>
    <w:pPr>
      <w:tabs>
        <w:tab w:val="left" w:pos="1418"/>
        <w:tab w:val="right" w:pos="9639"/>
      </w:tabs>
      <w:spacing w:before="60" w:after="60" w:line="240" w:lineRule="auto"/>
      <w:ind w:left="1418" w:hanging="1418"/>
    </w:pPr>
    <w:rPr>
      <w:rFonts w:ascii="Arial" w:eastAsia="Times New Roman" w:hAnsi="Arial" w:cs="Times New Roman"/>
      <w:szCs w:val="24"/>
    </w:rPr>
  </w:style>
  <w:style w:type="paragraph" w:customStyle="1" w:styleId="Table">
    <w:name w:val="Table_#"/>
    <w:basedOn w:val="Normal"/>
    <w:next w:val="Normal"/>
    <w:qFormat/>
    <w:rsid w:val="00B0405D"/>
    <w:pPr>
      <w:numPr>
        <w:numId w:val="12"/>
      </w:numPr>
      <w:tabs>
        <w:tab w:val="clear" w:pos="8080"/>
        <w:tab w:val="num" w:pos="5103"/>
      </w:tabs>
      <w:spacing w:before="120" w:line="240" w:lineRule="auto"/>
      <w:ind w:left="5103"/>
      <w:jc w:val="center"/>
    </w:pPr>
    <w:rPr>
      <w:rFonts w:ascii="Arial" w:eastAsia="Times New Roman" w:hAnsi="Arial" w:cs="Times New Roman"/>
      <w:i/>
      <w:szCs w:val="20"/>
      <w:lang w:eastAsia="en-GB"/>
    </w:rPr>
  </w:style>
  <w:style w:type="paragraph" w:customStyle="1" w:styleId="Tabletext">
    <w:name w:val="Table_text"/>
    <w:basedOn w:val="Normal"/>
    <w:rsid w:val="001B57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 w:val="18"/>
      <w:szCs w:val="24"/>
      <w:lang w:val="en-US"/>
    </w:rPr>
  </w:style>
  <w:style w:type="paragraph" w:styleId="Title">
    <w:name w:val="Title"/>
    <w:basedOn w:val="Normal"/>
    <w:link w:val="TitleChar"/>
    <w:qFormat/>
    <w:rsid w:val="001B5743"/>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1B5743"/>
    <w:rPr>
      <w:rFonts w:ascii="Arial" w:eastAsia="Times New Roman" w:hAnsi="Arial" w:cs="Arial"/>
      <w:b/>
      <w:bCs/>
      <w:kern w:val="28"/>
      <w:sz w:val="32"/>
      <w:szCs w:val="32"/>
      <w:lang w:val="en-GB"/>
    </w:rPr>
  </w:style>
  <w:style w:type="paragraph" w:customStyle="1" w:styleId="AnnexHeading1">
    <w:name w:val="Annex Heading 1"/>
    <w:basedOn w:val="Normal"/>
    <w:next w:val="BodyText"/>
    <w:rsid w:val="001B5743"/>
    <w:pPr>
      <w:numPr>
        <w:numId w:val="20"/>
      </w:numPr>
      <w:spacing w:before="120" w:line="240" w:lineRule="auto"/>
    </w:pPr>
    <w:rPr>
      <w:rFonts w:ascii="Arial" w:eastAsia="Calibri" w:hAnsi="Arial" w:cs="Arial"/>
      <w:b/>
      <w:caps/>
      <w:sz w:val="24"/>
      <w:lang w:eastAsia="en-GB"/>
    </w:rPr>
  </w:style>
  <w:style w:type="paragraph" w:customStyle="1" w:styleId="AnnexHeading2">
    <w:name w:val="Annex Heading 2"/>
    <w:basedOn w:val="Normal"/>
    <w:next w:val="BodyText"/>
    <w:qFormat/>
    <w:rsid w:val="001B5743"/>
    <w:pPr>
      <w:numPr>
        <w:ilvl w:val="1"/>
        <w:numId w:val="20"/>
      </w:numPr>
      <w:spacing w:before="120" w:line="240" w:lineRule="auto"/>
    </w:pPr>
    <w:rPr>
      <w:rFonts w:ascii="Arial" w:eastAsia="Calibri" w:hAnsi="Arial" w:cs="Arial"/>
      <w:b/>
      <w:lang w:eastAsia="en-GB"/>
    </w:rPr>
  </w:style>
  <w:style w:type="paragraph" w:customStyle="1" w:styleId="AnnexHeading3">
    <w:name w:val="Annex Heading 3"/>
    <w:basedOn w:val="Normal"/>
    <w:next w:val="Normal"/>
    <w:rsid w:val="001B5743"/>
    <w:pPr>
      <w:numPr>
        <w:ilvl w:val="2"/>
        <w:numId w:val="20"/>
      </w:numPr>
      <w:spacing w:before="120" w:line="240" w:lineRule="auto"/>
    </w:pPr>
    <w:rPr>
      <w:rFonts w:ascii="Arial" w:eastAsia="Calibri" w:hAnsi="Arial" w:cs="Arial"/>
      <w:lang w:eastAsia="en-GB"/>
    </w:rPr>
  </w:style>
  <w:style w:type="paragraph" w:customStyle="1" w:styleId="AnnexHeading4">
    <w:name w:val="Annex Heading 4"/>
    <w:basedOn w:val="Normal"/>
    <w:next w:val="BodyText"/>
    <w:rsid w:val="001B5743"/>
    <w:pPr>
      <w:numPr>
        <w:ilvl w:val="3"/>
        <w:numId w:val="20"/>
      </w:numPr>
      <w:spacing w:before="120" w:line="240" w:lineRule="auto"/>
    </w:pPr>
    <w:rPr>
      <w:rFonts w:ascii="Arial" w:eastAsia="Calibri" w:hAnsi="Arial" w:cs="Arial"/>
      <w:lang w:eastAsia="en-GB"/>
    </w:rPr>
  </w:style>
  <w:style w:type="paragraph" w:styleId="List2">
    <w:name w:val="List 2"/>
    <w:basedOn w:val="Normal"/>
    <w:rsid w:val="001B5743"/>
    <w:pPr>
      <w:spacing w:after="0" w:line="240" w:lineRule="auto"/>
      <w:ind w:left="566" w:hanging="283"/>
      <w:contextualSpacing/>
    </w:pPr>
    <w:rPr>
      <w:rFonts w:ascii="Arial" w:eastAsia="Times New Roman" w:hAnsi="Arial" w:cs="Times New Roman"/>
      <w:szCs w:val="24"/>
    </w:rPr>
  </w:style>
  <w:style w:type="paragraph" w:styleId="BodyTextIndent3">
    <w:name w:val="Body Text Indent 3"/>
    <w:basedOn w:val="Normal"/>
    <w:link w:val="BodyTextIndent3Char"/>
    <w:rsid w:val="001B5743"/>
    <w:pPr>
      <w:spacing w:line="240" w:lineRule="auto"/>
      <w:ind w:left="1134"/>
    </w:pPr>
    <w:rPr>
      <w:rFonts w:ascii="Arial" w:eastAsia="Times New Roman" w:hAnsi="Arial" w:cs="Times New Roman"/>
    </w:rPr>
  </w:style>
  <w:style w:type="character" w:customStyle="1" w:styleId="BodyTextIndent3Char">
    <w:name w:val="Body Text Indent 3 Char"/>
    <w:basedOn w:val="DefaultParagraphFont"/>
    <w:link w:val="BodyTextIndent3"/>
    <w:rsid w:val="001B5743"/>
    <w:rPr>
      <w:rFonts w:ascii="Arial" w:eastAsia="Times New Roman" w:hAnsi="Arial" w:cs="Times New Roman"/>
      <w:lang w:val="en-GB"/>
    </w:rPr>
  </w:style>
  <w:style w:type="paragraph" w:customStyle="1" w:styleId="AppendixHeading1">
    <w:name w:val="Appendix Heading 1"/>
    <w:basedOn w:val="Normal"/>
    <w:next w:val="BodyText"/>
    <w:rsid w:val="001B5743"/>
    <w:pPr>
      <w:numPr>
        <w:numId w:val="13"/>
      </w:numPr>
      <w:spacing w:before="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1B5743"/>
    <w:pPr>
      <w:numPr>
        <w:ilvl w:val="1"/>
        <w:numId w:val="13"/>
      </w:numPr>
      <w:spacing w:before="120" w:line="240" w:lineRule="auto"/>
    </w:pPr>
    <w:rPr>
      <w:rFonts w:ascii="Arial" w:eastAsia="Calibri" w:hAnsi="Arial" w:cs="Arial"/>
      <w:b/>
      <w:lang w:eastAsia="en-GB"/>
    </w:rPr>
  </w:style>
  <w:style w:type="paragraph" w:styleId="BodyTextFirstIndent">
    <w:name w:val="Body Text First Indent"/>
    <w:basedOn w:val="BodyText"/>
    <w:link w:val="BodyTextFirstIndentChar"/>
    <w:rsid w:val="001B5743"/>
    <w:pPr>
      <w:ind w:firstLine="210"/>
      <w:jc w:val="left"/>
    </w:pPr>
  </w:style>
  <w:style w:type="character" w:customStyle="1" w:styleId="BodyTextFirstIndentChar">
    <w:name w:val="Body Text First Indent Char"/>
    <w:basedOn w:val="BodyTextChar"/>
    <w:link w:val="BodyTextFirstIndent"/>
    <w:rsid w:val="001B5743"/>
    <w:rPr>
      <w:rFonts w:ascii="Arial" w:eastAsia="Times New Roman" w:hAnsi="Arial" w:cs="Times New Roman"/>
      <w:szCs w:val="24"/>
      <w:lang w:val="en-GB"/>
    </w:rPr>
  </w:style>
  <w:style w:type="paragraph" w:styleId="BodyTextFirstIndent2">
    <w:name w:val="Body Text First Indent 2"/>
    <w:basedOn w:val="BodyTextIndent"/>
    <w:link w:val="BodyTextFirstIndent2Char"/>
    <w:rsid w:val="001B5743"/>
    <w:pPr>
      <w:ind w:left="283" w:firstLine="210"/>
    </w:pPr>
  </w:style>
  <w:style w:type="character" w:customStyle="1" w:styleId="BodyTextFirstIndent2Char">
    <w:name w:val="Body Text First Indent 2 Char"/>
    <w:basedOn w:val="BodyTextIndentChar"/>
    <w:link w:val="BodyTextFirstIndent2"/>
    <w:rsid w:val="001B5743"/>
    <w:rPr>
      <w:rFonts w:ascii="Arial" w:eastAsia="Times New Roman" w:hAnsi="Arial" w:cs="Times New Roman"/>
      <w:szCs w:val="24"/>
      <w:lang w:val="en-GB"/>
    </w:rPr>
  </w:style>
  <w:style w:type="paragraph" w:styleId="BodyText2">
    <w:name w:val="Body Text 2"/>
    <w:basedOn w:val="Normal"/>
    <w:link w:val="BodyText2Char"/>
    <w:rsid w:val="001B5743"/>
    <w:pPr>
      <w:spacing w:line="480" w:lineRule="auto"/>
    </w:pPr>
    <w:rPr>
      <w:rFonts w:ascii="Arial" w:eastAsia="Times New Roman" w:hAnsi="Arial" w:cs="Times New Roman"/>
      <w:szCs w:val="24"/>
    </w:rPr>
  </w:style>
  <w:style w:type="character" w:customStyle="1" w:styleId="BodyText2Char">
    <w:name w:val="Body Text 2 Char"/>
    <w:basedOn w:val="DefaultParagraphFont"/>
    <w:link w:val="BodyText2"/>
    <w:rsid w:val="001B5743"/>
    <w:rPr>
      <w:rFonts w:ascii="Arial" w:eastAsia="Times New Roman" w:hAnsi="Arial" w:cs="Times New Roman"/>
      <w:szCs w:val="24"/>
      <w:lang w:val="en-GB"/>
    </w:rPr>
  </w:style>
  <w:style w:type="paragraph" w:customStyle="1" w:styleId="AppendixHeading3">
    <w:name w:val="Appendix Heading 3"/>
    <w:basedOn w:val="Normal"/>
    <w:next w:val="Normal"/>
    <w:rsid w:val="001B5743"/>
    <w:pPr>
      <w:numPr>
        <w:ilvl w:val="2"/>
        <w:numId w:val="13"/>
      </w:numPr>
      <w:spacing w:before="120" w:line="240" w:lineRule="auto"/>
    </w:pPr>
    <w:rPr>
      <w:rFonts w:ascii="Arial" w:eastAsia="Calibri" w:hAnsi="Arial" w:cs="Arial"/>
      <w:lang w:eastAsia="en-GB"/>
    </w:rPr>
  </w:style>
  <w:style w:type="paragraph" w:styleId="ListParagraph">
    <w:name w:val="List Paragraph"/>
    <w:basedOn w:val="Normal"/>
    <w:uiPriority w:val="34"/>
    <w:qFormat/>
    <w:rsid w:val="001B5743"/>
    <w:pPr>
      <w:spacing w:after="200" w:line="276" w:lineRule="auto"/>
      <w:ind w:left="720"/>
      <w:contextualSpacing/>
    </w:pPr>
  </w:style>
  <w:style w:type="paragraph" w:customStyle="1" w:styleId="AnnexFigure">
    <w:name w:val="Annex Figure"/>
    <w:basedOn w:val="Normal"/>
    <w:next w:val="Normal"/>
    <w:rsid w:val="001B5743"/>
    <w:pPr>
      <w:numPr>
        <w:numId w:val="19"/>
      </w:numPr>
      <w:spacing w:before="120" w:line="240" w:lineRule="auto"/>
      <w:jc w:val="center"/>
    </w:pPr>
    <w:rPr>
      <w:rFonts w:ascii="Arial" w:eastAsia="Calibri" w:hAnsi="Arial" w:cs="Calibri"/>
      <w:i/>
      <w:lang w:eastAsia="en-GB"/>
    </w:rPr>
  </w:style>
  <w:style w:type="paragraph" w:customStyle="1" w:styleId="Module">
    <w:name w:val="Module"/>
    <w:basedOn w:val="Normal"/>
    <w:qFormat/>
    <w:rsid w:val="00D71163"/>
    <w:pPr>
      <w:tabs>
        <w:tab w:val="left" w:pos="2268"/>
      </w:tabs>
      <w:spacing w:after="240" w:line="240" w:lineRule="auto"/>
      <w:ind w:left="1134" w:hanging="1134"/>
    </w:pPr>
    <w:rPr>
      <w:rFonts w:ascii="Arial" w:eastAsia="Times New Roman" w:hAnsi="Arial" w:cs="Times New Roman"/>
      <w:b/>
      <w:sz w:val="28"/>
      <w:szCs w:val="24"/>
    </w:rPr>
  </w:style>
  <w:style w:type="paragraph" w:customStyle="1" w:styleId="AnnexTable">
    <w:name w:val="Annex Table"/>
    <w:basedOn w:val="Normal"/>
    <w:next w:val="Normal"/>
    <w:rsid w:val="001B5743"/>
    <w:pPr>
      <w:numPr>
        <w:numId w:val="21"/>
      </w:numPr>
      <w:tabs>
        <w:tab w:val="left" w:pos="1418"/>
      </w:tabs>
      <w:spacing w:before="120" w:line="240" w:lineRule="auto"/>
      <w:jc w:val="center"/>
    </w:pPr>
    <w:rPr>
      <w:rFonts w:ascii="Arial" w:eastAsia="Calibri" w:hAnsi="Arial" w:cs="Calibri"/>
      <w:i/>
      <w:lang w:eastAsia="en-GB"/>
    </w:rPr>
  </w:style>
  <w:style w:type="paragraph" w:customStyle="1" w:styleId="ModuleHeading1">
    <w:name w:val="Module Heading 1"/>
    <w:basedOn w:val="Normal"/>
    <w:next w:val="BodyText"/>
    <w:qFormat/>
    <w:rsid w:val="00574F7E"/>
    <w:pPr>
      <w:numPr>
        <w:numId w:val="22"/>
      </w:numPr>
      <w:spacing w:line="240" w:lineRule="auto"/>
    </w:pPr>
    <w:rPr>
      <w:rFonts w:eastAsia="Times New Roman" w:cs="Times New Roman"/>
      <w:b/>
      <w:color w:val="00AFAA"/>
    </w:rPr>
  </w:style>
  <w:style w:type="paragraph" w:customStyle="1" w:styleId="ModuleHeading2">
    <w:name w:val="Module Heading 2"/>
    <w:basedOn w:val="Normal"/>
    <w:next w:val="BodyText"/>
    <w:qFormat/>
    <w:rsid w:val="001B5743"/>
    <w:pPr>
      <w:numPr>
        <w:ilvl w:val="1"/>
        <w:numId w:val="22"/>
      </w:numPr>
      <w:spacing w:line="240" w:lineRule="auto"/>
    </w:pPr>
    <w:rPr>
      <w:rFonts w:ascii="Arial" w:eastAsia="Times New Roman" w:hAnsi="Arial" w:cs="Times New Roman"/>
      <w:b/>
      <w:szCs w:val="24"/>
    </w:rPr>
  </w:style>
  <w:style w:type="paragraph" w:customStyle="1" w:styleId="Contents">
    <w:name w:val="Contents"/>
    <w:basedOn w:val="Header"/>
    <w:rsid w:val="000C4249"/>
    <w:pPr>
      <w:pBdr>
        <w:bottom w:val="single" w:sz="8" w:space="12" w:color="5B9BD5" w:themeColor="accent1"/>
      </w:pBdr>
      <w:tabs>
        <w:tab w:val="clear" w:pos="4536"/>
        <w:tab w:val="clear" w:pos="9072"/>
      </w:tabs>
      <w:spacing w:before="100" w:line="560" w:lineRule="exact"/>
    </w:pPr>
    <w:rPr>
      <w:b/>
      <w:caps/>
      <w:color w:val="ED7D31" w:themeColor="accent2"/>
      <w:sz w:val="56"/>
      <w:szCs w:val="56"/>
    </w:rPr>
  </w:style>
  <w:style w:type="paragraph" w:customStyle="1" w:styleId="Tabletext0">
    <w:name w:val="Table text"/>
    <w:basedOn w:val="Normal"/>
    <w:rsid w:val="000C4249"/>
    <w:pPr>
      <w:spacing w:before="60" w:after="60" w:line="216" w:lineRule="atLeast"/>
      <w:ind w:left="113" w:right="113"/>
    </w:pPr>
    <w:rPr>
      <w:color w:val="000000" w:themeColor="text1"/>
      <w:sz w:val="20"/>
    </w:rPr>
  </w:style>
  <w:style w:type="paragraph" w:customStyle="1" w:styleId="Tabletexttitle">
    <w:name w:val="Table text title"/>
    <w:basedOn w:val="Tabletext0"/>
    <w:rsid w:val="000C4249"/>
    <w:rPr>
      <w:b/>
      <w:color w:val="009FDF"/>
    </w:rPr>
  </w:style>
  <w:style w:type="paragraph" w:customStyle="1" w:styleId="List1-recommendation">
    <w:name w:val="List 1 - recommendation"/>
    <w:basedOn w:val="Normal"/>
    <w:qFormat/>
    <w:rsid w:val="0061459F"/>
    <w:pPr>
      <w:spacing w:line="216" w:lineRule="atLeast"/>
    </w:pPr>
    <w:rPr>
      <w:sz w:val="24"/>
    </w:rPr>
  </w:style>
  <w:style w:type="paragraph" w:customStyle="1" w:styleId="Acronym">
    <w:name w:val="Acronym"/>
    <w:basedOn w:val="Normal"/>
    <w:qFormat/>
    <w:rsid w:val="0061459F"/>
    <w:pPr>
      <w:spacing w:after="60" w:line="216" w:lineRule="atLeast"/>
      <w:ind w:left="1418" w:hanging="1418"/>
    </w:pPr>
  </w:style>
  <w:style w:type="paragraph" w:customStyle="1" w:styleId="Heading1separatationline">
    <w:name w:val="Heading 1 separatation line"/>
    <w:basedOn w:val="Normal"/>
    <w:next w:val="BodyText"/>
    <w:rsid w:val="0060602B"/>
    <w:pPr>
      <w:pBdr>
        <w:bottom w:val="single" w:sz="8" w:space="1" w:color="5B9BD5" w:themeColor="accent1"/>
      </w:pBdr>
      <w:spacing w:line="90" w:lineRule="exact"/>
      <w:ind w:right="8787"/>
    </w:pPr>
    <w:rPr>
      <w:color w:val="000000" w:themeColor="text1"/>
    </w:rPr>
  </w:style>
  <w:style w:type="character" w:customStyle="1" w:styleId="UnresolvedMention1">
    <w:name w:val="Unresolved Mention1"/>
    <w:basedOn w:val="DefaultParagraphFont"/>
    <w:uiPriority w:val="99"/>
    <w:semiHidden/>
    <w:unhideWhenUsed/>
    <w:rsid w:val="00B0405D"/>
    <w:rPr>
      <w:color w:val="808080"/>
      <w:shd w:val="clear" w:color="auto" w:fill="E6E6E6"/>
    </w:rPr>
  </w:style>
  <w:style w:type="character" w:styleId="HTMLCite">
    <w:name w:val="HTML Cite"/>
    <w:basedOn w:val="DefaultParagraphFont"/>
    <w:uiPriority w:val="99"/>
    <w:semiHidden/>
    <w:unhideWhenUsed/>
    <w:rsid w:val="009D3393"/>
    <w:rPr>
      <w:i/>
      <w:iCs/>
    </w:rPr>
  </w:style>
  <w:style w:type="paragraph" w:customStyle="1" w:styleId="Part">
    <w:name w:val="Part"/>
    <w:basedOn w:val="Normal"/>
    <w:next w:val="Heading1"/>
    <w:qFormat/>
    <w:rsid w:val="00200687"/>
    <w:pPr>
      <w:spacing w:after="240" w:line="216" w:lineRule="atLeast"/>
      <w:jc w:val="center"/>
    </w:pPr>
    <w:rPr>
      <w:b/>
      <w:caps/>
      <w:color w:val="009FDF"/>
      <w:sz w:val="32"/>
    </w:rPr>
  </w:style>
  <w:style w:type="paragraph" w:styleId="Revision">
    <w:name w:val="Revision"/>
    <w:hidden/>
    <w:uiPriority w:val="99"/>
    <w:semiHidden/>
    <w:rsid w:val="00C55A03"/>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5512">
      <w:bodyDiv w:val="1"/>
      <w:marLeft w:val="0"/>
      <w:marRight w:val="0"/>
      <w:marTop w:val="0"/>
      <w:marBottom w:val="0"/>
      <w:divBdr>
        <w:top w:val="none" w:sz="0" w:space="0" w:color="auto"/>
        <w:left w:val="none" w:sz="0" w:space="0" w:color="auto"/>
        <w:bottom w:val="none" w:sz="0" w:space="0" w:color="auto"/>
        <w:right w:val="none" w:sz="0" w:space="0" w:color="auto"/>
      </w:divBdr>
      <w:divsChild>
        <w:div w:id="67773796">
          <w:marLeft w:val="0"/>
          <w:marRight w:val="0"/>
          <w:marTop w:val="0"/>
          <w:marBottom w:val="120"/>
          <w:divBdr>
            <w:top w:val="none" w:sz="0" w:space="0" w:color="auto"/>
            <w:left w:val="none" w:sz="0" w:space="0" w:color="auto"/>
            <w:bottom w:val="none" w:sz="0" w:space="0" w:color="auto"/>
            <w:right w:val="none" w:sz="0" w:space="0" w:color="auto"/>
          </w:divBdr>
        </w:div>
        <w:div w:id="121963303">
          <w:marLeft w:val="0"/>
          <w:marRight w:val="0"/>
          <w:marTop w:val="0"/>
          <w:marBottom w:val="120"/>
          <w:divBdr>
            <w:top w:val="none" w:sz="0" w:space="0" w:color="auto"/>
            <w:left w:val="none" w:sz="0" w:space="0" w:color="auto"/>
            <w:bottom w:val="none" w:sz="0" w:space="0" w:color="auto"/>
            <w:right w:val="none" w:sz="0" w:space="0" w:color="auto"/>
          </w:divBdr>
        </w:div>
        <w:div w:id="729420437">
          <w:marLeft w:val="0"/>
          <w:marRight w:val="0"/>
          <w:marTop w:val="0"/>
          <w:marBottom w:val="120"/>
          <w:divBdr>
            <w:top w:val="none" w:sz="0" w:space="0" w:color="auto"/>
            <w:left w:val="none" w:sz="0" w:space="0" w:color="auto"/>
            <w:bottom w:val="none" w:sz="0" w:space="0" w:color="auto"/>
            <w:right w:val="none" w:sz="0" w:space="0" w:color="auto"/>
          </w:divBdr>
        </w:div>
        <w:div w:id="828788745">
          <w:marLeft w:val="0"/>
          <w:marRight w:val="0"/>
          <w:marTop w:val="0"/>
          <w:marBottom w:val="120"/>
          <w:divBdr>
            <w:top w:val="none" w:sz="0" w:space="0" w:color="auto"/>
            <w:left w:val="none" w:sz="0" w:space="0" w:color="auto"/>
            <w:bottom w:val="none" w:sz="0" w:space="0" w:color="auto"/>
            <w:right w:val="none" w:sz="0" w:space="0" w:color="auto"/>
          </w:divBdr>
        </w:div>
        <w:div w:id="880019089">
          <w:marLeft w:val="0"/>
          <w:marRight w:val="0"/>
          <w:marTop w:val="0"/>
          <w:marBottom w:val="120"/>
          <w:divBdr>
            <w:top w:val="none" w:sz="0" w:space="0" w:color="auto"/>
            <w:left w:val="none" w:sz="0" w:space="0" w:color="auto"/>
            <w:bottom w:val="none" w:sz="0" w:space="0" w:color="auto"/>
            <w:right w:val="none" w:sz="0" w:space="0" w:color="auto"/>
          </w:divBdr>
        </w:div>
        <w:div w:id="1516185599">
          <w:marLeft w:val="0"/>
          <w:marRight w:val="0"/>
          <w:marTop w:val="0"/>
          <w:marBottom w:val="120"/>
          <w:divBdr>
            <w:top w:val="none" w:sz="0" w:space="0" w:color="auto"/>
            <w:left w:val="none" w:sz="0" w:space="0" w:color="auto"/>
            <w:bottom w:val="none" w:sz="0" w:space="0" w:color="auto"/>
            <w:right w:val="none" w:sz="0" w:space="0" w:color="auto"/>
          </w:divBdr>
        </w:div>
        <w:div w:id="1684433999">
          <w:marLeft w:val="0"/>
          <w:marRight w:val="0"/>
          <w:marTop w:val="0"/>
          <w:marBottom w:val="120"/>
          <w:divBdr>
            <w:top w:val="none" w:sz="0" w:space="0" w:color="auto"/>
            <w:left w:val="none" w:sz="0" w:space="0" w:color="auto"/>
            <w:bottom w:val="none" w:sz="0" w:space="0" w:color="auto"/>
            <w:right w:val="none" w:sz="0" w:space="0" w:color="auto"/>
          </w:divBdr>
        </w:div>
        <w:div w:id="1973749462">
          <w:marLeft w:val="0"/>
          <w:marRight w:val="0"/>
          <w:marTop w:val="0"/>
          <w:marBottom w:val="120"/>
          <w:divBdr>
            <w:top w:val="none" w:sz="0" w:space="0" w:color="auto"/>
            <w:left w:val="none" w:sz="0" w:space="0" w:color="auto"/>
            <w:bottom w:val="none" w:sz="0" w:space="0" w:color="auto"/>
            <w:right w:val="none" w:sz="0" w:space="0" w:color="auto"/>
          </w:divBdr>
        </w:div>
      </w:divsChild>
    </w:div>
    <w:div w:id="8790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mailto:academy@iala-aism.org" TargetMode="External"/><Relationship Id="rId26" Type="http://schemas.openxmlformats.org/officeDocument/2006/relationships/header" Target="header11.xml"/><Relationship Id="rId39" Type="http://schemas.openxmlformats.org/officeDocument/2006/relationships/header" Target="header20.xm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header" Target="header16.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0.xml"/><Relationship Id="rId33" Type="http://schemas.openxmlformats.org/officeDocument/2006/relationships/footer" Target="footer6.xml"/><Relationship Id="rId38" Type="http://schemas.openxmlformats.org/officeDocument/2006/relationships/header" Target="header19.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comments" Target="comments.xml"/><Relationship Id="rId29" Type="http://schemas.openxmlformats.org/officeDocument/2006/relationships/header" Target="header13.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4.xml"/><Relationship Id="rId36" Type="http://schemas.openxmlformats.org/officeDocument/2006/relationships/footer" Target="footer7.xml"/><Relationship Id="rId10" Type="http://schemas.openxmlformats.org/officeDocument/2006/relationships/header" Target="header2.xml"/><Relationship Id="rId19" Type="http://schemas.openxmlformats.org/officeDocument/2006/relationships/hyperlink" Target="http://www.iala-aism.org" TargetMode="External"/><Relationship Id="rId31" Type="http://schemas.openxmlformats.org/officeDocument/2006/relationships/footer" Target="footer5.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7.xml"/><Relationship Id="rId43"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59AF0-36CD-44AA-8F9D-75AC74355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5700</Words>
  <Characters>32493</Characters>
  <Application>Microsoft Office Word</Application>
  <DocSecurity>0</DocSecurity>
  <Lines>270</Lines>
  <Paragraphs>76</Paragraphs>
  <ScaleCrop>false</ScaleCrop>
  <HeadingPairs>
    <vt:vector size="6" baseType="variant">
      <vt:variant>
        <vt:lpstr>Title</vt:lpstr>
      </vt:variant>
      <vt:variant>
        <vt:i4>1</vt:i4>
      </vt:variant>
      <vt:variant>
        <vt:lpstr>Tittel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Marie-Hélène Grillet</dc:creator>
  <cp:keywords/>
  <dc:description/>
  <cp:lastModifiedBy>Plenary Room</cp:lastModifiedBy>
  <cp:revision>3</cp:revision>
  <cp:lastPrinted>2018-01-03T10:06:00Z</cp:lastPrinted>
  <dcterms:created xsi:type="dcterms:W3CDTF">2018-10-26T07:12:00Z</dcterms:created>
  <dcterms:modified xsi:type="dcterms:W3CDTF">2018-10-26T07:16:00Z</dcterms:modified>
</cp:coreProperties>
</file>